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BC803E" w14:textId="77777777" w:rsidR="009E3A3B" w:rsidRDefault="009E3A3B">
      <w:pPr>
        <w:ind w:left="1418" w:hanging="1418"/>
        <w:jc w:val="right"/>
        <w:rPr>
          <w:sz w:val="22"/>
          <w:szCs w:val="22"/>
        </w:rPr>
      </w:pPr>
      <w:bookmarkStart w:id="0" w:name="_GoBack"/>
      <w:bookmarkEnd w:id="0"/>
    </w:p>
    <w:p w14:paraId="26909BAC" w14:textId="77777777" w:rsidR="009E3A3B" w:rsidRDefault="009E3A3B">
      <w:pPr>
        <w:ind w:left="1418" w:hanging="1418"/>
        <w:jc w:val="center"/>
        <w:rPr>
          <w:sz w:val="22"/>
          <w:szCs w:val="22"/>
        </w:rPr>
      </w:pPr>
    </w:p>
    <w:p w14:paraId="14B0E476" w14:textId="77777777" w:rsidR="009E3A3B" w:rsidRDefault="009E3A3B">
      <w:pPr>
        <w:ind w:left="1418" w:hanging="1418"/>
        <w:jc w:val="center"/>
        <w:rPr>
          <w:b/>
          <w:sz w:val="22"/>
          <w:szCs w:val="22"/>
        </w:rPr>
      </w:pPr>
    </w:p>
    <w:p w14:paraId="61394793" w14:textId="77777777" w:rsidR="009E3A3B" w:rsidRDefault="009E3A3B">
      <w:pPr>
        <w:jc w:val="center"/>
        <w:rPr>
          <w:b/>
          <w:sz w:val="22"/>
          <w:szCs w:val="22"/>
        </w:rPr>
      </w:pPr>
    </w:p>
    <w:p w14:paraId="6D7BC1E5" w14:textId="77777777" w:rsidR="009E3A3B" w:rsidRDefault="009E3A3B">
      <w:pPr>
        <w:jc w:val="center"/>
        <w:rPr>
          <w:b/>
          <w:sz w:val="22"/>
          <w:szCs w:val="22"/>
        </w:rPr>
      </w:pPr>
    </w:p>
    <w:p w14:paraId="3FCA52D2" w14:textId="77777777" w:rsidR="009E3A3B" w:rsidRDefault="0000525A">
      <w:pPr>
        <w:jc w:val="center"/>
        <w:rPr>
          <w:b/>
          <w:sz w:val="22"/>
          <w:szCs w:val="22"/>
        </w:rPr>
      </w:pPr>
      <w:bookmarkStart w:id="1" w:name="_gjdgxs" w:colFirst="0" w:colLast="0"/>
      <w:bookmarkEnd w:id="1"/>
      <w:r>
        <w:rPr>
          <w:b/>
          <w:sz w:val="22"/>
          <w:szCs w:val="22"/>
        </w:rPr>
        <w:t xml:space="preserve">MINISTERIO DE AMBIENTE Y DESARROLLO SOSTENIBLE </w:t>
      </w:r>
    </w:p>
    <w:p w14:paraId="4FD81A08" w14:textId="77777777" w:rsidR="009E3A3B" w:rsidRDefault="009E3A3B">
      <w:pPr>
        <w:jc w:val="center"/>
        <w:rPr>
          <w:b/>
          <w:sz w:val="22"/>
          <w:szCs w:val="22"/>
        </w:rPr>
      </w:pPr>
    </w:p>
    <w:p w14:paraId="306B7348" w14:textId="77777777" w:rsidR="009E3A3B" w:rsidRDefault="009E3A3B">
      <w:pPr>
        <w:jc w:val="center"/>
        <w:rPr>
          <w:b/>
          <w:sz w:val="22"/>
          <w:szCs w:val="22"/>
        </w:rPr>
      </w:pPr>
    </w:p>
    <w:p w14:paraId="25326AD9" w14:textId="77777777" w:rsidR="009E3A3B" w:rsidRDefault="009E3A3B">
      <w:pPr>
        <w:jc w:val="center"/>
        <w:rPr>
          <w:b/>
          <w:sz w:val="22"/>
          <w:szCs w:val="22"/>
        </w:rPr>
      </w:pPr>
    </w:p>
    <w:p w14:paraId="1A39CA92" w14:textId="77777777" w:rsidR="009E3A3B" w:rsidRDefault="0000525A">
      <w:pPr>
        <w:jc w:val="center"/>
        <w:rPr>
          <w:b/>
          <w:sz w:val="22"/>
          <w:szCs w:val="22"/>
        </w:rPr>
      </w:pPr>
      <w:bookmarkStart w:id="2" w:name="_30j0zll" w:colFirst="0" w:colLast="0"/>
      <w:bookmarkEnd w:id="2"/>
      <w:r>
        <w:rPr>
          <w:b/>
          <w:sz w:val="22"/>
          <w:szCs w:val="22"/>
        </w:rPr>
        <w:t>AUTORIDAD NACIONAL DE LICENCIAS AMBIENTALES</w:t>
      </w:r>
    </w:p>
    <w:p w14:paraId="361CFE4F" w14:textId="77777777" w:rsidR="009E3A3B" w:rsidRDefault="009E3A3B">
      <w:pPr>
        <w:jc w:val="center"/>
        <w:rPr>
          <w:b/>
          <w:sz w:val="22"/>
          <w:szCs w:val="22"/>
        </w:rPr>
      </w:pPr>
    </w:p>
    <w:p w14:paraId="1154EA2E" w14:textId="77777777" w:rsidR="009E3A3B" w:rsidRDefault="009E3A3B">
      <w:pPr>
        <w:jc w:val="center"/>
        <w:rPr>
          <w:b/>
          <w:sz w:val="22"/>
          <w:szCs w:val="22"/>
        </w:rPr>
      </w:pPr>
    </w:p>
    <w:p w14:paraId="01A89326" w14:textId="77777777" w:rsidR="009E3A3B" w:rsidRDefault="009E3A3B">
      <w:pPr>
        <w:jc w:val="center"/>
        <w:rPr>
          <w:b/>
          <w:sz w:val="22"/>
          <w:szCs w:val="22"/>
        </w:rPr>
      </w:pPr>
    </w:p>
    <w:p w14:paraId="3B21C144" w14:textId="77777777" w:rsidR="009E3A3B" w:rsidRDefault="009E3A3B">
      <w:pPr>
        <w:jc w:val="center"/>
        <w:rPr>
          <w:b/>
          <w:sz w:val="22"/>
          <w:szCs w:val="22"/>
        </w:rPr>
      </w:pPr>
    </w:p>
    <w:p w14:paraId="19002AD8" w14:textId="77777777" w:rsidR="009E3A3B" w:rsidRDefault="009E3A3B">
      <w:pPr>
        <w:jc w:val="center"/>
        <w:rPr>
          <w:b/>
          <w:sz w:val="22"/>
          <w:szCs w:val="22"/>
        </w:rPr>
      </w:pPr>
    </w:p>
    <w:p w14:paraId="367856F1" w14:textId="77777777" w:rsidR="009E3A3B" w:rsidRDefault="009E3A3B">
      <w:pPr>
        <w:jc w:val="center"/>
        <w:rPr>
          <w:b/>
          <w:sz w:val="22"/>
          <w:szCs w:val="22"/>
        </w:rPr>
      </w:pPr>
    </w:p>
    <w:p w14:paraId="41AC376A" w14:textId="77777777" w:rsidR="009E3A3B" w:rsidRDefault="009E3A3B">
      <w:pPr>
        <w:jc w:val="center"/>
        <w:rPr>
          <w:b/>
          <w:sz w:val="22"/>
          <w:szCs w:val="22"/>
        </w:rPr>
      </w:pPr>
    </w:p>
    <w:p w14:paraId="06D6AB83" w14:textId="77777777" w:rsidR="009E3A3B" w:rsidRDefault="009E3A3B">
      <w:pPr>
        <w:jc w:val="center"/>
        <w:rPr>
          <w:b/>
          <w:sz w:val="22"/>
          <w:szCs w:val="22"/>
        </w:rPr>
      </w:pPr>
    </w:p>
    <w:p w14:paraId="747E776F" w14:textId="77777777" w:rsidR="009E3A3B" w:rsidRDefault="009E3A3B">
      <w:pPr>
        <w:jc w:val="center"/>
        <w:rPr>
          <w:b/>
          <w:sz w:val="22"/>
          <w:szCs w:val="22"/>
        </w:rPr>
      </w:pPr>
    </w:p>
    <w:p w14:paraId="32B8DC07" w14:textId="77777777" w:rsidR="009E3A3B" w:rsidRDefault="009E3A3B">
      <w:pPr>
        <w:jc w:val="center"/>
        <w:rPr>
          <w:b/>
          <w:sz w:val="22"/>
          <w:szCs w:val="22"/>
        </w:rPr>
      </w:pPr>
    </w:p>
    <w:p w14:paraId="78DDD860" w14:textId="77777777" w:rsidR="009E3A3B" w:rsidRDefault="0000525A">
      <w:pPr>
        <w:tabs>
          <w:tab w:val="left" w:pos="5115"/>
        </w:tabs>
        <w:jc w:val="left"/>
        <w:rPr>
          <w:b/>
          <w:sz w:val="22"/>
          <w:szCs w:val="22"/>
        </w:rPr>
      </w:pPr>
      <w:r>
        <w:rPr>
          <w:b/>
          <w:sz w:val="22"/>
          <w:szCs w:val="22"/>
        </w:rPr>
        <w:tab/>
      </w:r>
    </w:p>
    <w:p w14:paraId="71C2C0ED" w14:textId="77777777" w:rsidR="009E3A3B" w:rsidRDefault="009E3A3B">
      <w:pPr>
        <w:jc w:val="center"/>
        <w:rPr>
          <w:b/>
          <w:sz w:val="22"/>
          <w:szCs w:val="22"/>
        </w:rPr>
      </w:pPr>
    </w:p>
    <w:p w14:paraId="57702D39" w14:textId="77777777" w:rsidR="009E3A3B" w:rsidRDefault="009E3A3B">
      <w:pPr>
        <w:jc w:val="center"/>
        <w:rPr>
          <w:b/>
          <w:sz w:val="22"/>
          <w:szCs w:val="22"/>
        </w:rPr>
      </w:pPr>
    </w:p>
    <w:p w14:paraId="0583B78E" w14:textId="77777777" w:rsidR="009E3A3B" w:rsidRDefault="009E3A3B">
      <w:pPr>
        <w:jc w:val="center"/>
        <w:rPr>
          <w:b/>
          <w:sz w:val="22"/>
          <w:szCs w:val="22"/>
        </w:rPr>
      </w:pPr>
    </w:p>
    <w:p w14:paraId="29257FE1" w14:textId="77777777" w:rsidR="009E3A3B" w:rsidRDefault="009E3A3B">
      <w:pPr>
        <w:jc w:val="center"/>
        <w:rPr>
          <w:b/>
          <w:sz w:val="22"/>
          <w:szCs w:val="22"/>
        </w:rPr>
      </w:pPr>
      <w:bookmarkStart w:id="3" w:name="_1fob9te" w:colFirst="0" w:colLast="0"/>
      <w:bookmarkEnd w:id="3"/>
    </w:p>
    <w:p w14:paraId="1EA7A48C" w14:textId="77777777" w:rsidR="009E3A3B" w:rsidRDefault="0000525A">
      <w:pPr>
        <w:jc w:val="center"/>
        <w:rPr>
          <w:b/>
          <w:sz w:val="22"/>
          <w:szCs w:val="22"/>
        </w:rPr>
      </w:pPr>
      <w:bookmarkStart w:id="4" w:name="_3znysh7" w:colFirst="0" w:colLast="0"/>
      <w:bookmarkEnd w:id="4"/>
      <w:r>
        <w:rPr>
          <w:b/>
          <w:sz w:val="22"/>
          <w:szCs w:val="22"/>
        </w:rPr>
        <w:t>TÉRMINOS DE REFERENCIA</w:t>
      </w:r>
    </w:p>
    <w:p w14:paraId="20603F1E" w14:textId="77777777" w:rsidR="009E3A3B" w:rsidRDefault="0000525A">
      <w:pPr>
        <w:jc w:val="center"/>
        <w:rPr>
          <w:b/>
          <w:sz w:val="22"/>
          <w:szCs w:val="22"/>
        </w:rPr>
      </w:pPr>
      <w:r>
        <w:rPr>
          <w:b/>
          <w:sz w:val="22"/>
          <w:szCs w:val="22"/>
        </w:rPr>
        <w:t>PARA LA ELABORACIÓN DEL PLAN DE MANEJO AMBIENTAL</w:t>
      </w:r>
    </w:p>
    <w:p w14:paraId="2762147A" w14:textId="77777777" w:rsidR="009E3A3B" w:rsidRDefault="0000525A">
      <w:pPr>
        <w:jc w:val="center"/>
        <w:rPr>
          <w:sz w:val="22"/>
          <w:szCs w:val="22"/>
        </w:rPr>
      </w:pPr>
      <w:r>
        <w:rPr>
          <w:b/>
          <w:sz w:val="22"/>
          <w:szCs w:val="22"/>
        </w:rPr>
        <w:t>PARA LA CONSTRUCCIÓN Y OPERACIÓN DE PROYECTOS TURISTICOS ESPECIALES (PTE) DE GRAN ESCALA</w:t>
      </w:r>
      <w:r>
        <w:rPr>
          <w:sz w:val="22"/>
          <w:szCs w:val="22"/>
        </w:rPr>
        <w:t xml:space="preserve"> </w:t>
      </w:r>
      <w:r>
        <w:rPr>
          <w:b/>
          <w:sz w:val="22"/>
          <w:szCs w:val="22"/>
        </w:rPr>
        <w:t>EN SUELO RURAL</w:t>
      </w:r>
    </w:p>
    <w:p w14:paraId="78B85718" w14:textId="77777777" w:rsidR="009E3A3B" w:rsidRDefault="009E3A3B">
      <w:pPr>
        <w:jc w:val="center"/>
        <w:rPr>
          <w:b/>
          <w:sz w:val="22"/>
          <w:szCs w:val="22"/>
        </w:rPr>
      </w:pPr>
    </w:p>
    <w:p w14:paraId="52F23E8F" w14:textId="77777777" w:rsidR="009E3A3B" w:rsidRDefault="009E3A3B">
      <w:pPr>
        <w:jc w:val="center"/>
        <w:rPr>
          <w:b/>
          <w:sz w:val="22"/>
          <w:szCs w:val="22"/>
        </w:rPr>
      </w:pPr>
    </w:p>
    <w:p w14:paraId="3256E41E" w14:textId="77777777" w:rsidR="009E3A3B" w:rsidRDefault="009E3A3B">
      <w:pPr>
        <w:jc w:val="center"/>
        <w:rPr>
          <w:b/>
          <w:sz w:val="22"/>
          <w:szCs w:val="22"/>
        </w:rPr>
      </w:pPr>
    </w:p>
    <w:p w14:paraId="4A7A2984" w14:textId="77777777" w:rsidR="009E3A3B" w:rsidRDefault="009E3A3B">
      <w:pPr>
        <w:jc w:val="center"/>
        <w:rPr>
          <w:b/>
          <w:sz w:val="22"/>
          <w:szCs w:val="22"/>
        </w:rPr>
      </w:pPr>
    </w:p>
    <w:p w14:paraId="4B9785E5" w14:textId="77777777" w:rsidR="009E3A3B" w:rsidRDefault="009E3A3B">
      <w:pPr>
        <w:jc w:val="center"/>
        <w:rPr>
          <w:b/>
          <w:sz w:val="22"/>
          <w:szCs w:val="22"/>
        </w:rPr>
      </w:pPr>
    </w:p>
    <w:p w14:paraId="0EF86CF9" w14:textId="77777777" w:rsidR="009E3A3B" w:rsidRDefault="009E3A3B">
      <w:pPr>
        <w:jc w:val="center"/>
        <w:rPr>
          <w:b/>
          <w:sz w:val="22"/>
          <w:szCs w:val="22"/>
        </w:rPr>
      </w:pPr>
    </w:p>
    <w:p w14:paraId="6B794A92" w14:textId="77777777" w:rsidR="009E3A3B" w:rsidRDefault="009E3A3B">
      <w:pPr>
        <w:jc w:val="center"/>
        <w:rPr>
          <w:b/>
          <w:sz w:val="22"/>
          <w:szCs w:val="22"/>
        </w:rPr>
      </w:pPr>
    </w:p>
    <w:p w14:paraId="272EB322" w14:textId="77777777" w:rsidR="009E3A3B" w:rsidRDefault="009E3A3B">
      <w:pPr>
        <w:jc w:val="center"/>
        <w:rPr>
          <w:b/>
          <w:sz w:val="22"/>
          <w:szCs w:val="22"/>
        </w:rPr>
      </w:pPr>
    </w:p>
    <w:p w14:paraId="459AEF00" w14:textId="77777777" w:rsidR="009E3A3B" w:rsidRDefault="009E3A3B">
      <w:pPr>
        <w:jc w:val="center"/>
        <w:rPr>
          <w:b/>
          <w:sz w:val="22"/>
          <w:szCs w:val="22"/>
        </w:rPr>
      </w:pPr>
    </w:p>
    <w:p w14:paraId="63CFB00F" w14:textId="77777777" w:rsidR="009E3A3B" w:rsidRDefault="009E3A3B">
      <w:pPr>
        <w:jc w:val="center"/>
        <w:rPr>
          <w:b/>
          <w:sz w:val="22"/>
          <w:szCs w:val="22"/>
        </w:rPr>
      </w:pPr>
    </w:p>
    <w:p w14:paraId="31A22038" w14:textId="77777777" w:rsidR="009E3A3B" w:rsidRDefault="0000525A">
      <w:pPr>
        <w:jc w:val="center"/>
        <w:rPr>
          <w:b/>
          <w:sz w:val="22"/>
          <w:szCs w:val="22"/>
        </w:rPr>
      </w:pPr>
      <w:r>
        <w:rPr>
          <w:b/>
          <w:sz w:val="22"/>
          <w:szCs w:val="22"/>
        </w:rPr>
        <w:t>BOGOTÁ D.C.</w:t>
      </w:r>
    </w:p>
    <w:p w14:paraId="33BAC5FB" w14:textId="3963297B" w:rsidR="009E3A3B" w:rsidRDefault="0000525A">
      <w:pPr>
        <w:jc w:val="center"/>
        <w:rPr>
          <w:b/>
          <w:sz w:val="22"/>
          <w:szCs w:val="22"/>
        </w:rPr>
        <w:sectPr w:rsidR="009E3A3B">
          <w:headerReference w:type="even" r:id="rId8"/>
          <w:headerReference w:type="default" r:id="rId9"/>
          <w:footerReference w:type="even" r:id="rId10"/>
          <w:footerReference w:type="default" r:id="rId11"/>
          <w:headerReference w:type="first" r:id="rId12"/>
          <w:footerReference w:type="first" r:id="rId13"/>
          <w:pgSz w:w="12242" w:h="15842"/>
          <w:pgMar w:top="1985" w:right="1701" w:bottom="1701" w:left="1701" w:header="1134" w:footer="851" w:gutter="0"/>
          <w:pgNumType w:start="1"/>
          <w:cols w:space="720"/>
          <w:titlePg/>
        </w:sectPr>
      </w:pPr>
      <w:r>
        <w:rPr>
          <w:b/>
          <w:sz w:val="22"/>
          <w:szCs w:val="22"/>
        </w:rPr>
        <w:t>202</w:t>
      </w:r>
      <w:r w:rsidR="00B06091">
        <w:rPr>
          <w:b/>
          <w:sz w:val="22"/>
          <w:szCs w:val="22"/>
        </w:rPr>
        <w:t>1</w:t>
      </w:r>
    </w:p>
    <w:p w14:paraId="1F4A0C85" w14:textId="77777777" w:rsidR="009E3A3B" w:rsidRDefault="009E3A3B">
      <w:pPr>
        <w:jc w:val="center"/>
        <w:rPr>
          <w:b/>
          <w:sz w:val="22"/>
          <w:szCs w:val="22"/>
        </w:rPr>
      </w:pPr>
      <w:bookmarkStart w:id="7" w:name="_2et92p0" w:colFirst="0" w:colLast="0"/>
      <w:bookmarkEnd w:id="7"/>
    </w:p>
    <w:p w14:paraId="76CF1817" w14:textId="77777777" w:rsidR="009E3A3B" w:rsidRDefault="0000525A">
      <w:pPr>
        <w:jc w:val="center"/>
        <w:rPr>
          <w:b/>
          <w:sz w:val="22"/>
          <w:szCs w:val="22"/>
        </w:rPr>
      </w:pPr>
      <w:bookmarkStart w:id="8" w:name="_tyjcwt" w:colFirst="0" w:colLast="0"/>
      <w:bookmarkEnd w:id="8"/>
      <w:r>
        <w:rPr>
          <w:b/>
          <w:sz w:val="22"/>
          <w:szCs w:val="22"/>
        </w:rPr>
        <w:t>TABLA DE CONTENIDO</w:t>
      </w:r>
    </w:p>
    <w:p w14:paraId="01DC1907" w14:textId="77777777" w:rsidR="009E3A3B" w:rsidRDefault="009E3A3B">
      <w:pPr>
        <w:rPr>
          <w:b/>
          <w:sz w:val="22"/>
          <w:szCs w:val="22"/>
        </w:rPr>
      </w:pPr>
    </w:p>
    <w:bookmarkStart w:id="9" w:name="_3dy6vkm" w:colFirst="0" w:colLast="0" w:displacedByCustomXml="next"/>
    <w:bookmarkEnd w:id="9" w:displacedByCustomXml="next"/>
    <w:sdt>
      <w:sdtPr>
        <w:id w:val="-1295829011"/>
        <w:docPartObj>
          <w:docPartGallery w:val="Table of Contents"/>
          <w:docPartUnique/>
        </w:docPartObj>
      </w:sdtPr>
      <w:sdtEndPr/>
      <w:sdtContent>
        <w:p w14:paraId="0618AEC9" w14:textId="1765C75F" w:rsidR="00403250" w:rsidRDefault="0000525A">
          <w:pPr>
            <w:pStyle w:val="TDC1"/>
            <w:tabs>
              <w:tab w:val="left" w:pos="480"/>
              <w:tab w:val="right" w:pos="9062"/>
            </w:tabs>
            <w:rPr>
              <w:rFonts w:asciiTheme="minorHAnsi" w:eastAsiaTheme="minorEastAsia" w:hAnsiTheme="minorHAnsi" w:cstheme="minorBidi"/>
              <w:noProof/>
              <w:sz w:val="22"/>
              <w:szCs w:val="22"/>
              <w:lang w:val="es-CO"/>
            </w:rPr>
          </w:pPr>
          <w:r>
            <w:fldChar w:fldCharType="begin"/>
          </w:r>
          <w:r>
            <w:instrText xml:space="preserve"> TOC \h \u \z </w:instrText>
          </w:r>
          <w:r>
            <w:fldChar w:fldCharType="separate"/>
          </w:r>
          <w:hyperlink w:anchor="_Toc57744108" w:history="1">
            <w:r w:rsidR="00403250" w:rsidRPr="005058E4">
              <w:rPr>
                <w:rStyle w:val="Hipervnculo"/>
                <w:noProof/>
              </w:rPr>
              <w:t>I.</w:t>
            </w:r>
            <w:r w:rsidR="00403250">
              <w:rPr>
                <w:rFonts w:asciiTheme="minorHAnsi" w:eastAsiaTheme="minorEastAsia" w:hAnsiTheme="minorHAnsi" w:cstheme="minorBidi"/>
                <w:noProof/>
                <w:sz w:val="22"/>
                <w:szCs w:val="22"/>
                <w:lang w:val="es-CO"/>
              </w:rPr>
              <w:tab/>
            </w:r>
            <w:r w:rsidR="00403250" w:rsidRPr="005058E4">
              <w:rPr>
                <w:rStyle w:val="Hipervnculo"/>
                <w:noProof/>
              </w:rPr>
              <w:t>OBJETIVOS</w:t>
            </w:r>
            <w:r w:rsidR="00403250">
              <w:rPr>
                <w:noProof/>
                <w:webHidden/>
              </w:rPr>
              <w:tab/>
            </w:r>
            <w:r w:rsidR="00403250">
              <w:rPr>
                <w:noProof/>
                <w:webHidden/>
              </w:rPr>
              <w:fldChar w:fldCharType="begin"/>
            </w:r>
            <w:r w:rsidR="00403250">
              <w:rPr>
                <w:noProof/>
                <w:webHidden/>
              </w:rPr>
              <w:instrText xml:space="preserve"> PAGEREF _Toc57744108 \h </w:instrText>
            </w:r>
            <w:r w:rsidR="00403250">
              <w:rPr>
                <w:noProof/>
                <w:webHidden/>
              </w:rPr>
            </w:r>
            <w:r w:rsidR="00403250">
              <w:rPr>
                <w:noProof/>
                <w:webHidden/>
              </w:rPr>
              <w:fldChar w:fldCharType="separate"/>
            </w:r>
            <w:r w:rsidR="00B24D61">
              <w:rPr>
                <w:noProof/>
                <w:webHidden/>
              </w:rPr>
              <w:t>18</w:t>
            </w:r>
            <w:r w:rsidR="00403250">
              <w:rPr>
                <w:noProof/>
                <w:webHidden/>
              </w:rPr>
              <w:fldChar w:fldCharType="end"/>
            </w:r>
          </w:hyperlink>
        </w:p>
        <w:p w14:paraId="7BF614A1" w14:textId="7AAF3AE8" w:rsidR="00403250" w:rsidRDefault="00082A9D">
          <w:pPr>
            <w:pStyle w:val="TDC1"/>
            <w:tabs>
              <w:tab w:val="left" w:pos="480"/>
              <w:tab w:val="right" w:pos="9062"/>
            </w:tabs>
            <w:rPr>
              <w:rFonts w:asciiTheme="minorHAnsi" w:eastAsiaTheme="minorEastAsia" w:hAnsiTheme="minorHAnsi" w:cstheme="minorBidi"/>
              <w:noProof/>
              <w:sz w:val="22"/>
              <w:szCs w:val="22"/>
              <w:lang w:val="es-CO"/>
            </w:rPr>
          </w:pPr>
          <w:hyperlink w:anchor="_Toc57744109" w:history="1">
            <w:r w:rsidR="00403250" w:rsidRPr="005058E4">
              <w:rPr>
                <w:rStyle w:val="Hipervnculo"/>
                <w:noProof/>
              </w:rPr>
              <w:t>II.</w:t>
            </w:r>
            <w:r w:rsidR="00403250">
              <w:rPr>
                <w:rFonts w:asciiTheme="minorHAnsi" w:eastAsiaTheme="minorEastAsia" w:hAnsiTheme="minorHAnsi" w:cstheme="minorBidi"/>
                <w:noProof/>
                <w:sz w:val="22"/>
                <w:szCs w:val="22"/>
                <w:lang w:val="es-CO"/>
              </w:rPr>
              <w:tab/>
            </w:r>
            <w:r w:rsidR="00403250" w:rsidRPr="005058E4">
              <w:rPr>
                <w:rStyle w:val="Hipervnculo"/>
                <w:noProof/>
              </w:rPr>
              <w:t>GENERALIDADES</w:t>
            </w:r>
            <w:r w:rsidR="00403250">
              <w:rPr>
                <w:noProof/>
                <w:webHidden/>
              </w:rPr>
              <w:tab/>
            </w:r>
            <w:r w:rsidR="00403250">
              <w:rPr>
                <w:noProof/>
                <w:webHidden/>
              </w:rPr>
              <w:fldChar w:fldCharType="begin"/>
            </w:r>
            <w:r w:rsidR="00403250">
              <w:rPr>
                <w:noProof/>
                <w:webHidden/>
              </w:rPr>
              <w:instrText xml:space="preserve"> PAGEREF _Toc57744109 \h </w:instrText>
            </w:r>
            <w:r w:rsidR="00403250">
              <w:rPr>
                <w:noProof/>
                <w:webHidden/>
              </w:rPr>
            </w:r>
            <w:r w:rsidR="00403250">
              <w:rPr>
                <w:noProof/>
                <w:webHidden/>
              </w:rPr>
              <w:fldChar w:fldCharType="separate"/>
            </w:r>
            <w:r w:rsidR="00B24D61">
              <w:rPr>
                <w:noProof/>
                <w:webHidden/>
              </w:rPr>
              <w:t>19</w:t>
            </w:r>
            <w:r w:rsidR="00403250">
              <w:rPr>
                <w:noProof/>
                <w:webHidden/>
              </w:rPr>
              <w:fldChar w:fldCharType="end"/>
            </w:r>
          </w:hyperlink>
        </w:p>
        <w:p w14:paraId="2A826CDC" w14:textId="0879D613" w:rsidR="00403250" w:rsidRDefault="00082A9D">
          <w:pPr>
            <w:pStyle w:val="TDC2"/>
            <w:tabs>
              <w:tab w:val="left" w:pos="720"/>
              <w:tab w:val="right" w:pos="9062"/>
            </w:tabs>
            <w:rPr>
              <w:rFonts w:asciiTheme="minorHAnsi" w:eastAsiaTheme="minorEastAsia" w:hAnsiTheme="minorHAnsi" w:cstheme="minorBidi"/>
              <w:noProof/>
              <w:sz w:val="22"/>
              <w:szCs w:val="22"/>
              <w:lang w:val="es-CO"/>
            </w:rPr>
          </w:pPr>
          <w:hyperlink w:anchor="_Toc57744110" w:history="1">
            <w:r w:rsidR="00403250" w:rsidRPr="005058E4">
              <w:rPr>
                <w:rStyle w:val="Hipervnculo"/>
                <w:noProof/>
              </w:rPr>
              <w:t>a.</w:t>
            </w:r>
            <w:r w:rsidR="00403250">
              <w:rPr>
                <w:rFonts w:asciiTheme="minorHAnsi" w:eastAsiaTheme="minorEastAsia" w:hAnsiTheme="minorHAnsi" w:cstheme="minorBidi"/>
                <w:noProof/>
                <w:sz w:val="22"/>
                <w:szCs w:val="22"/>
                <w:lang w:val="es-CO"/>
              </w:rPr>
              <w:tab/>
            </w:r>
            <w:r w:rsidR="00403250" w:rsidRPr="005058E4">
              <w:rPr>
                <w:rStyle w:val="Hipervnculo"/>
                <w:noProof/>
              </w:rPr>
              <w:t>ANTECEDENTES DOCUMENTALES</w:t>
            </w:r>
            <w:r w:rsidR="00403250">
              <w:rPr>
                <w:noProof/>
                <w:webHidden/>
              </w:rPr>
              <w:tab/>
            </w:r>
            <w:r w:rsidR="00403250">
              <w:rPr>
                <w:noProof/>
                <w:webHidden/>
              </w:rPr>
              <w:fldChar w:fldCharType="begin"/>
            </w:r>
            <w:r w:rsidR="00403250">
              <w:rPr>
                <w:noProof/>
                <w:webHidden/>
              </w:rPr>
              <w:instrText xml:space="preserve"> PAGEREF _Toc57744110 \h </w:instrText>
            </w:r>
            <w:r w:rsidR="00403250">
              <w:rPr>
                <w:noProof/>
                <w:webHidden/>
              </w:rPr>
            </w:r>
            <w:r w:rsidR="00403250">
              <w:rPr>
                <w:noProof/>
                <w:webHidden/>
              </w:rPr>
              <w:fldChar w:fldCharType="separate"/>
            </w:r>
            <w:r w:rsidR="00B24D61">
              <w:rPr>
                <w:noProof/>
                <w:webHidden/>
              </w:rPr>
              <w:t>19</w:t>
            </w:r>
            <w:r w:rsidR="00403250">
              <w:rPr>
                <w:noProof/>
                <w:webHidden/>
              </w:rPr>
              <w:fldChar w:fldCharType="end"/>
            </w:r>
          </w:hyperlink>
        </w:p>
        <w:p w14:paraId="6896FDE0" w14:textId="011C74D7" w:rsidR="00403250" w:rsidRDefault="00082A9D">
          <w:pPr>
            <w:pStyle w:val="TDC3"/>
            <w:tabs>
              <w:tab w:val="left" w:pos="960"/>
              <w:tab w:val="right" w:pos="9062"/>
            </w:tabs>
            <w:rPr>
              <w:rFonts w:asciiTheme="minorHAnsi" w:eastAsiaTheme="minorEastAsia" w:hAnsiTheme="minorHAnsi" w:cstheme="minorBidi"/>
              <w:noProof/>
              <w:sz w:val="22"/>
              <w:szCs w:val="22"/>
              <w:lang w:val="es-CO"/>
            </w:rPr>
          </w:pPr>
          <w:hyperlink w:anchor="_Toc57744111" w:history="1">
            <w:r w:rsidR="00403250" w:rsidRPr="005058E4">
              <w:rPr>
                <w:rStyle w:val="Hipervnculo"/>
                <w:noProof/>
              </w:rPr>
              <w:t>i.</w:t>
            </w:r>
            <w:r w:rsidR="00403250">
              <w:rPr>
                <w:rFonts w:asciiTheme="minorHAnsi" w:eastAsiaTheme="minorEastAsia" w:hAnsiTheme="minorHAnsi" w:cstheme="minorBidi"/>
                <w:noProof/>
                <w:sz w:val="22"/>
                <w:szCs w:val="22"/>
                <w:lang w:val="es-CO"/>
              </w:rPr>
              <w:tab/>
            </w:r>
            <w:r w:rsidR="00403250" w:rsidRPr="005058E4">
              <w:rPr>
                <w:rStyle w:val="Hipervnculo"/>
                <w:noProof/>
              </w:rPr>
              <w:t>DEL PROYECTO TURÍSTICO ESPECIAL (PTE)</w:t>
            </w:r>
            <w:r w:rsidR="00403250">
              <w:rPr>
                <w:noProof/>
                <w:webHidden/>
              </w:rPr>
              <w:tab/>
            </w:r>
            <w:r w:rsidR="00403250">
              <w:rPr>
                <w:noProof/>
                <w:webHidden/>
              </w:rPr>
              <w:fldChar w:fldCharType="begin"/>
            </w:r>
            <w:r w:rsidR="00403250">
              <w:rPr>
                <w:noProof/>
                <w:webHidden/>
              </w:rPr>
              <w:instrText xml:space="preserve"> PAGEREF _Toc57744111 \h </w:instrText>
            </w:r>
            <w:r w:rsidR="00403250">
              <w:rPr>
                <w:noProof/>
                <w:webHidden/>
              </w:rPr>
            </w:r>
            <w:r w:rsidR="00403250">
              <w:rPr>
                <w:noProof/>
                <w:webHidden/>
              </w:rPr>
              <w:fldChar w:fldCharType="separate"/>
            </w:r>
            <w:r w:rsidR="00B24D61">
              <w:rPr>
                <w:noProof/>
                <w:webHidden/>
              </w:rPr>
              <w:t>19</w:t>
            </w:r>
            <w:r w:rsidR="00403250">
              <w:rPr>
                <w:noProof/>
                <w:webHidden/>
              </w:rPr>
              <w:fldChar w:fldCharType="end"/>
            </w:r>
          </w:hyperlink>
        </w:p>
        <w:p w14:paraId="03965EEF" w14:textId="118581FD" w:rsidR="00403250" w:rsidRDefault="00082A9D">
          <w:pPr>
            <w:pStyle w:val="TDC3"/>
            <w:tabs>
              <w:tab w:val="left" w:pos="960"/>
              <w:tab w:val="right" w:pos="9062"/>
            </w:tabs>
            <w:rPr>
              <w:rFonts w:asciiTheme="minorHAnsi" w:eastAsiaTheme="minorEastAsia" w:hAnsiTheme="minorHAnsi" w:cstheme="minorBidi"/>
              <w:noProof/>
              <w:sz w:val="22"/>
              <w:szCs w:val="22"/>
              <w:lang w:val="es-CO"/>
            </w:rPr>
          </w:pPr>
          <w:hyperlink w:anchor="_Toc57744112" w:history="1">
            <w:r w:rsidR="00403250" w:rsidRPr="005058E4">
              <w:rPr>
                <w:rStyle w:val="Hipervnculo"/>
                <w:noProof/>
              </w:rPr>
              <w:t>ii.</w:t>
            </w:r>
            <w:r w:rsidR="00403250">
              <w:rPr>
                <w:rFonts w:asciiTheme="minorHAnsi" w:eastAsiaTheme="minorEastAsia" w:hAnsiTheme="minorHAnsi" w:cstheme="minorBidi"/>
                <w:noProof/>
                <w:sz w:val="22"/>
                <w:szCs w:val="22"/>
                <w:lang w:val="es-CO"/>
              </w:rPr>
              <w:tab/>
            </w:r>
            <w:r w:rsidR="00403250" w:rsidRPr="005058E4">
              <w:rPr>
                <w:rStyle w:val="Hipervnculo"/>
                <w:noProof/>
              </w:rPr>
              <w:t>DEL SECTOR AMBIENTAL</w:t>
            </w:r>
            <w:r w:rsidR="00403250">
              <w:rPr>
                <w:noProof/>
                <w:webHidden/>
              </w:rPr>
              <w:tab/>
            </w:r>
            <w:r w:rsidR="00403250">
              <w:rPr>
                <w:noProof/>
                <w:webHidden/>
              </w:rPr>
              <w:fldChar w:fldCharType="begin"/>
            </w:r>
            <w:r w:rsidR="00403250">
              <w:rPr>
                <w:noProof/>
                <w:webHidden/>
              </w:rPr>
              <w:instrText xml:space="preserve"> PAGEREF _Toc57744112 \h </w:instrText>
            </w:r>
            <w:r w:rsidR="00403250">
              <w:rPr>
                <w:noProof/>
                <w:webHidden/>
              </w:rPr>
            </w:r>
            <w:r w:rsidR="00403250">
              <w:rPr>
                <w:noProof/>
                <w:webHidden/>
              </w:rPr>
              <w:fldChar w:fldCharType="separate"/>
            </w:r>
            <w:r w:rsidR="00B24D61">
              <w:rPr>
                <w:noProof/>
                <w:webHidden/>
              </w:rPr>
              <w:t>19</w:t>
            </w:r>
            <w:r w:rsidR="00403250">
              <w:rPr>
                <w:noProof/>
                <w:webHidden/>
              </w:rPr>
              <w:fldChar w:fldCharType="end"/>
            </w:r>
          </w:hyperlink>
        </w:p>
        <w:p w14:paraId="3AC4A129" w14:textId="105D7F55" w:rsidR="00403250" w:rsidRDefault="00082A9D">
          <w:pPr>
            <w:pStyle w:val="TDC2"/>
            <w:tabs>
              <w:tab w:val="right" w:pos="9062"/>
            </w:tabs>
            <w:rPr>
              <w:rFonts w:asciiTheme="minorHAnsi" w:eastAsiaTheme="minorEastAsia" w:hAnsiTheme="minorHAnsi" w:cstheme="minorBidi"/>
              <w:noProof/>
              <w:sz w:val="22"/>
              <w:szCs w:val="22"/>
              <w:lang w:val="es-CO"/>
            </w:rPr>
          </w:pPr>
          <w:hyperlink w:anchor="_Toc57744113" w:history="1">
            <w:r w:rsidR="00403250" w:rsidRPr="005058E4">
              <w:rPr>
                <w:rStyle w:val="Hipervnculo"/>
                <w:noProof/>
              </w:rPr>
              <w:t>b. ALCANCE Y LIMITACIONES</w:t>
            </w:r>
            <w:r w:rsidR="00403250">
              <w:rPr>
                <w:noProof/>
                <w:webHidden/>
              </w:rPr>
              <w:tab/>
            </w:r>
            <w:r w:rsidR="00403250">
              <w:rPr>
                <w:noProof/>
                <w:webHidden/>
              </w:rPr>
              <w:fldChar w:fldCharType="begin"/>
            </w:r>
            <w:r w:rsidR="00403250">
              <w:rPr>
                <w:noProof/>
                <w:webHidden/>
              </w:rPr>
              <w:instrText xml:space="preserve"> PAGEREF _Toc57744113 \h </w:instrText>
            </w:r>
            <w:r w:rsidR="00403250">
              <w:rPr>
                <w:noProof/>
                <w:webHidden/>
              </w:rPr>
            </w:r>
            <w:r w:rsidR="00403250">
              <w:rPr>
                <w:noProof/>
                <w:webHidden/>
              </w:rPr>
              <w:fldChar w:fldCharType="separate"/>
            </w:r>
            <w:r w:rsidR="00B24D61">
              <w:rPr>
                <w:noProof/>
                <w:webHidden/>
              </w:rPr>
              <w:t>20</w:t>
            </w:r>
            <w:r w:rsidR="00403250">
              <w:rPr>
                <w:noProof/>
                <w:webHidden/>
              </w:rPr>
              <w:fldChar w:fldCharType="end"/>
            </w:r>
          </w:hyperlink>
        </w:p>
        <w:p w14:paraId="24676D6D" w14:textId="59802E9C" w:rsidR="00403250" w:rsidRDefault="00082A9D">
          <w:pPr>
            <w:pStyle w:val="TDC1"/>
            <w:tabs>
              <w:tab w:val="left" w:pos="720"/>
              <w:tab w:val="right" w:pos="9062"/>
            </w:tabs>
            <w:rPr>
              <w:rFonts w:asciiTheme="minorHAnsi" w:eastAsiaTheme="minorEastAsia" w:hAnsiTheme="minorHAnsi" w:cstheme="minorBidi"/>
              <w:noProof/>
              <w:sz w:val="22"/>
              <w:szCs w:val="22"/>
              <w:lang w:val="es-CO"/>
            </w:rPr>
          </w:pPr>
          <w:hyperlink w:anchor="_Toc57744114" w:history="1">
            <w:r w:rsidR="00403250" w:rsidRPr="005058E4">
              <w:rPr>
                <w:rStyle w:val="Hipervnculo"/>
                <w:noProof/>
              </w:rPr>
              <w:t>III.</w:t>
            </w:r>
            <w:r w:rsidR="00403250">
              <w:rPr>
                <w:rFonts w:asciiTheme="minorHAnsi" w:eastAsiaTheme="minorEastAsia" w:hAnsiTheme="minorHAnsi" w:cstheme="minorBidi"/>
                <w:noProof/>
                <w:sz w:val="22"/>
                <w:szCs w:val="22"/>
                <w:lang w:val="es-CO"/>
              </w:rPr>
              <w:tab/>
            </w:r>
            <w:r w:rsidR="00403250" w:rsidRPr="005058E4">
              <w:rPr>
                <w:rStyle w:val="Hipervnculo"/>
                <w:noProof/>
              </w:rPr>
              <w:t>METODOLOGÍA</w:t>
            </w:r>
            <w:r w:rsidR="00403250">
              <w:rPr>
                <w:noProof/>
                <w:webHidden/>
              </w:rPr>
              <w:tab/>
            </w:r>
            <w:r w:rsidR="00403250">
              <w:rPr>
                <w:noProof/>
                <w:webHidden/>
              </w:rPr>
              <w:fldChar w:fldCharType="begin"/>
            </w:r>
            <w:r w:rsidR="00403250">
              <w:rPr>
                <w:noProof/>
                <w:webHidden/>
              </w:rPr>
              <w:instrText xml:space="preserve"> PAGEREF _Toc57744114 \h </w:instrText>
            </w:r>
            <w:r w:rsidR="00403250">
              <w:rPr>
                <w:noProof/>
                <w:webHidden/>
              </w:rPr>
            </w:r>
            <w:r w:rsidR="00403250">
              <w:rPr>
                <w:noProof/>
                <w:webHidden/>
              </w:rPr>
              <w:fldChar w:fldCharType="separate"/>
            </w:r>
            <w:r w:rsidR="00B24D61">
              <w:rPr>
                <w:noProof/>
                <w:webHidden/>
              </w:rPr>
              <w:t>20</w:t>
            </w:r>
            <w:r w:rsidR="00403250">
              <w:rPr>
                <w:noProof/>
                <w:webHidden/>
              </w:rPr>
              <w:fldChar w:fldCharType="end"/>
            </w:r>
          </w:hyperlink>
        </w:p>
        <w:p w14:paraId="2EDDA5AC" w14:textId="155C76C7" w:rsidR="00403250" w:rsidRDefault="00082A9D">
          <w:pPr>
            <w:pStyle w:val="TDC1"/>
            <w:tabs>
              <w:tab w:val="left" w:pos="480"/>
              <w:tab w:val="right" w:pos="9062"/>
            </w:tabs>
            <w:rPr>
              <w:rFonts w:asciiTheme="minorHAnsi" w:eastAsiaTheme="minorEastAsia" w:hAnsiTheme="minorHAnsi" w:cstheme="minorBidi"/>
              <w:noProof/>
              <w:sz w:val="22"/>
              <w:szCs w:val="22"/>
              <w:lang w:val="es-CO"/>
            </w:rPr>
          </w:pPr>
          <w:hyperlink w:anchor="_Toc57744115" w:history="1">
            <w:r w:rsidR="00403250" w:rsidRPr="005058E4">
              <w:rPr>
                <w:rStyle w:val="Hipervnculo"/>
                <w:noProof/>
              </w:rPr>
              <w:t>1</w:t>
            </w:r>
            <w:r w:rsidR="00403250">
              <w:rPr>
                <w:rFonts w:asciiTheme="minorHAnsi" w:eastAsiaTheme="minorEastAsia" w:hAnsiTheme="minorHAnsi" w:cstheme="minorBidi"/>
                <w:noProof/>
                <w:sz w:val="22"/>
                <w:szCs w:val="22"/>
                <w:lang w:val="es-CO"/>
              </w:rPr>
              <w:tab/>
            </w:r>
            <w:r w:rsidR="00403250" w:rsidRPr="005058E4">
              <w:rPr>
                <w:rStyle w:val="Hipervnculo"/>
                <w:noProof/>
              </w:rPr>
              <w:t>DESCRIPCIÓN DEL PROYECTO</w:t>
            </w:r>
            <w:r w:rsidR="00403250">
              <w:rPr>
                <w:noProof/>
                <w:webHidden/>
              </w:rPr>
              <w:tab/>
            </w:r>
            <w:r w:rsidR="00403250">
              <w:rPr>
                <w:noProof/>
                <w:webHidden/>
              </w:rPr>
              <w:fldChar w:fldCharType="begin"/>
            </w:r>
            <w:r w:rsidR="00403250">
              <w:rPr>
                <w:noProof/>
                <w:webHidden/>
              </w:rPr>
              <w:instrText xml:space="preserve"> PAGEREF _Toc57744115 \h </w:instrText>
            </w:r>
            <w:r w:rsidR="00403250">
              <w:rPr>
                <w:noProof/>
                <w:webHidden/>
              </w:rPr>
            </w:r>
            <w:r w:rsidR="00403250">
              <w:rPr>
                <w:noProof/>
                <w:webHidden/>
              </w:rPr>
              <w:fldChar w:fldCharType="separate"/>
            </w:r>
            <w:r w:rsidR="00B24D61">
              <w:rPr>
                <w:noProof/>
                <w:webHidden/>
              </w:rPr>
              <w:t>23</w:t>
            </w:r>
            <w:r w:rsidR="00403250">
              <w:rPr>
                <w:noProof/>
                <w:webHidden/>
              </w:rPr>
              <w:fldChar w:fldCharType="end"/>
            </w:r>
          </w:hyperlink>
        </w:p>
        <w:p w14:paraId="08297E5F" w14:textId="5C450BE9" w:rsidR="00403250" w:rsidRDefault="00082A9D">
          <w:pPr>
            <w:pStyle w:val="TDC2"/>
            <w:tabs>
              <w:tab w:val="left" w:pos="960"/>
              <w:tab w:val="right" w:pos="9062"/>
            </w:tabs>
            <w:rPr>
              <w:rFonts w:asciiTheme="minorHAnsi" w:eastAsiaTheme="minorEastAsia" w:hAnsiTheme="minorHAnsi" w:cstheme="minorBidi"/>
              <w:noProof/>
              <w:sz w:val="22"/>
              <w:szCs w:val="22"/>
              <w:lang w:val="es-CO"/>
            </w:rPr>
          </w:pPr>
          <w:hyperlink w:anchor="_Toc57744116" w:history="1">
            <w:r w:rsidR="00403250" w:rsidRPr="005058E4">
              <w:rPr>
                <w:rStyle w:val="Hipervnculo"/>
                <w:noProof/>
              </w:rPr>
              <w:t>1.1</w:t>
            </w:r>
            <w:r w:rsidR="00403250">
              <w:rPr>
                <w:rFonts w:asciiTheme="minorHAnsi" w:eastAsiaTheme="minorEastAsia" w:hAnsiTheme="minorHAnsi" w:cstheme="minorBidi"/>
                <w:noProof/>
                <w:sz w:val="22"/>
                <w:szCs w:val="22"/>
                <w:lang w:val="es-CO"/>
              </w:rPr>
              <w:tab/>
            </w:r>
            <w:r w:rsidR="00403250" w:rsidRPr="005058E4">
              <w:rPr>
                <w:rStyle w:val="Hipervnculo"/>
                <w:noProof/>
              </w:rPr>
              <w:t>LOCALIZACIÓN</w:t>
            </w:r>
            <w:r w:rsidR="00403250">
              <w:rPr>
                <w:noProof/>
                <w:webHidden/>
              </w:rPr>
              <w:tab/>
            </w:r>
            <w:r w:rsidR="00403250">
              <w:rPr>
                <w:noProof/>
                <w:webHidden/>
              </w:rPr>
              <w:fldChar w:fldCharType="begin"/>
            </w:r>
            <w:r w:rsidR="00403250">
              <w:rPr>
                <w:noProof/>
                <w:webHidden/>
              </w:rPr>
              <w:instrText xml:space="preserve"> PAGEREF _Toc57744116 \h </w:instrText>
            </w:r>
            <w:r w:rsidR="00403250">
              <w:rPr>
                <w:noProof/>
                <w:webHidden/>
              </w:rPr>
            </w:r>
            <w:r w:rsidR="00403250">
              <w:rPr>
                <w:noProof/>
                <w:webHidden/>
              </w:rPr>
              <w:fldChar w:fldCharType="separate"/>
            </w:r>
            <w:r w:rsidR="00B24D61">
              <w:rPr>
                <w:noProof/>
                <w:webHidden/>
              </w:rPr>
              <w:t>23</w:t>
            </w:r>
            <w:r w:rsidR="00403250">
              <w:rPr>
                <w:noProof/>
                <w:webHidden/>
              </w:rPr>
              <w:fldChar w:fldCharType="end"/>
            </w:r>
          </w:hyperlink>
        </w:p>
        <w:p w14:paraId="3AE1AF8B" w14:textId="3336BA19" w:rsidR="00403250" w:rsidRDefault="00082A9D">
          <w:pPr>
            <w:pStyle w:val="TDC2"/>
            <w:tabs>
              <w:tab w:val="left" w:pos="960"/>
              <w:tab w:val="right" w:pos="9062"/>
            </w:tabs>
            <w:rPr>
              <w:rFonts w:asciiTheme="minorHAnsi" w:eastAsiaTheme="minorEastAsia" w:hAnsiTheme="minorHAnsi" w:cstheme="minorBidi"/>
              <w:noProof/>
              <w:sz w:val="22"/>
              <w:szCs w:val="22"/>
              <w:lang w:val="es-CO"/>
            </w:rPr>
          </w:pPr>
          <w:hyperlink w:anchor="_Toc57744117" w:history="1">
            <w:r w:rsidR="00403250" w:rsidRPr="005058E4">
              <w:rPr>
                <w:rStyle w:val="Hipervnculo"/>
                <w:noProof/>
              </w:rPr>
              <w:t>1.2</w:t>
            </w:r>
            <w:r w:rsidR="00403250">
              <w:rPr>
                <w:rFonts w:asciiTheme="minorHAnsi" w:eastAsiaTheme="minorEastAsia" w:hAnsiTheme="minorHAnsi" w:cstheme="minorBidi"/>
                <w:noProof/>
                <w:sz w:val="22"/>
                <w:szCs w:val="22"/>
                <w:lang w:val="es-CO"/>
              </w:rPr>
              <w:tab/>
            </w:r>
            <w:r w:rsidR="00403250" w:rsidRPr="005058E4">
              <w:rPr>
                <w:rStyle w:val="Hipervnculo"/>
                <w:noProof/>
              </w:rPr>
              <w:t>INFRAESTRUCTURA EXISTENTE</w:t>
            </w:r>
            <w:r w:rsidR="00403250">
              <w:rPr>
                <w:noProof/>
                <w:webHidden/>
              </w:rPr>
              <w:tab/>
            </w:r>
            <w:r w:rsidR="00403250">
              <w:rPr>
                <w:noProof/>
                <w:webHidden/>
              </w:rPr>
              <w:fldChar w:fldCharType="begin"/>
            </w:r>
            <w:r w:rsidR="00403250">
              <w:rPr>
                <w:noProof/>
                <w:webHidden/>
              </w:rPr>
              <w:instrText xml:space="preserve"> PAGEREF _Toc57744117 \h </w:instrText>
            </w:r>
            <w:r w:rsidR="00403250">
              <w:rPr>
                <w:noProof/>
                <w:webHidden/>
              </w:rPr>
            </w:r>
            <w:r w:rsidR="00403250">
              <w:rPr>
                <w:noProof/>
                <w:webHidden/>
              </w:rPr>
              <w:fldChar w:fldCharType="separate"/>
            </w:r>
            <w:r w:rsidR="00B24D61">
              <w:rPr>
                <w:noProof/>
                <w:webHidden/>
              </w:rPr>
              <w:t>24</w:t>
            </w:r>
            <w:r w:rsidR="00403250">
              <w:rPr>
                <w:noProof/>
                <w:webHidden/>
              </w:rPr>
              <w:fldChar w:fldCharType="end"/>
            </w:r>
          </w:hyperlink>
        </w:p>
        <w:p w14:paraId="7F1847B3" w14:textId="49F4B2B3" w:rsidR="00403250" w:rsidRDefault="00082A9D">
          <w:pPr>
            <w:pStyle w:val="TDC2"/>
            <w:tabs>
              <w:tab w:val="left" w:pos="960"/>
              <w:tab w:val="right" w:pos="9062"/>
            </w:tabs>
            <w:rPr>
              <w:rFonts w:asciiTheme="minorHAnsi" w:eastAsiaTheme="minorEastAsia" w:hAnsiTheme="minorHAnsi" w:cstheme="minorBidi"/>
              <w:noProof/>
              <w:sz w:val="22"/>
              <w:szCs w:val="22"/>
              <w:lang w:val="es-CO"/>
            </w:rPr>
          </w:pPr>
          <w:hyperlink w:anchor="_Toc57744118" w:history="1">
            <w:r w:rsidR="00403250" w:rsidRPr="005058E4">
              <w:rPr>
                <w:rStyle w:val="Hipervnculo"/>
                <w:noProof/>
              </w:rPr>
              <w:t>1.3</w:t>
            </w:r>
            <w:r w:rsidR="00403250">
              <w:rPr>
                <w:rFonts w:asciiTheme="minorHAnsi" w:eastAsiaTheme="minorEastAsia" w:hAnsiTheme="minorHAnsi" w:cstheme="minorBidi"/>
                <w:noProof/>
                <w:sz w:val="22"/>
                <w:szCs w:val="22"/>
                <w:lang w:val="es-CO"/>
              </w:rPr>
              <w:tab/>
            </w:r>
            <w:r w:rsidR="00403250" w:rsidRPr="005058E4">
              <w:rPr>
                <w:rStyle w:val="Hipervnculo"/>
                <w:noProof/>
              </w:rPr>
              <w:t>CARACTERISTICAS DEL PTE</w:t>
            </w:r>
            <w:r w:rsidR="00403250">
              <w:rPr>
                <w:noProof/>
                <w:webHidden/>
              </w:rPr>
              <w:tab/>
            </w:r>
            <w:r w:rsidR="00403250">
              <w:rPr>
                <w:noProof/>
                <w:webHidden/>
              </w:rPr>
              <w:fldChar w:fldCharType="begin"/>
            </w:r>
            <w:r w:rsidR="00403250">
              <w:rPr>
                <w:noProof/>
                <w:webHidden/>
              </w:rPr>
              <w:instrText xml:space="preserve"> PAGEREF _Toc57744118 \h </w:instrText>
            </w:r>
            <w:r w:rsidR="00403250">
              <w:rPr>
                <w:noProof/>
                <w:webHidden/>
              </w:rPr>
            </w:r>
            <w:r w:rsidR="00403250">
              <w:rPr>
                <w:noProof/>
                <w:webHidden/>
              </w:rPr>
              <w:fldChar w:fldCharType="separate"/>
            </w:r>
            <w:r w:rsidR="00B24D61">
              <w:rPr>
                <w:noProof/>
                <w:webHidden/>
              </w:rPr>
              <w:t>24</w:t>
            </w:r>
            <w:r w:rsidR="00403250">
              <w:rPr>
                <w:noProof/>
                <w:webHidden/>
              </w:rPr>
              <w:fldChar w:fldCharType="end"/>
            </w:r>
          </w:hyperlink>
        </w:p>
        <w:p w14:paraId="6183A6EB" w14:textId="6305502E" w:rsidR="00403250" w:rsidRDefault="00082A9D">
          <w:pPr>
            <w:pStyle w:val="TDC3"/>
            <w:tabs>
              <w:tab w:val="left" w:pos="1320"/>
              <w:tab w:val="right" w:pos="9062"/>
            </w:tabs>
            <w:rPr>
              <w:rFonts w:asciiTheme="minorHAnsi" w:eastAsiaTheme="minorEastAsia" w:hAnsiTheme="minorHAnsi" w:cstheme="minorBidi"/>
              <w:noProof/>
              <w:sz w:val="22"/>
              <w:szCs w:val="22"/>
              <w:lang w:val="es-CO"/>
            </w:rPr>
          </w:pPr>
          <w:hyperlink w:anchor="_Toc57744119" w:history="1">
            <w:r w:rsidR="00403250" w:rsidRPr="005058E4">
              <w:rPr>
                <w:rStyle w:val="Hipervnculo"/>
                <w:noProof/>
              </w:rPr>
              <w:t>1.3.1</w:t>
            </w:r>
            <w:r w:rsidR="00403250">
              <w:rPr>
                <w:rFonts w:asciiTheme="minorHAnsi" w:eastAsiaTheme="minorEastAsia" w:hAnsiTheme="minorHAnsi" w:cstheme="minorBidi"/>
                <w:noProof/>
                <w:sz w:val="22"/>
                <w:szCs w:val="22"/>
                <w:lang w:val="es-CO"/>
              </w:rPr>
              <w:tab/>
            </w:r>
            <w:r w:rsidR="00403250" w:rsidRPr="005058E4">
              <w:rPr>
                <w:rStyle w:val="Hipervnculo"/>
                <w:noProof/>
              </w:rPr>
              <w:t>FASES Y ACTIVIDADES DEL PROYECTO</w:t>
            </w:r>
            <w:r w:rsidR="00403250">
              <w:rPr>
                <w:noProof/>
                <w:webHidden/>
              </w:rPr>
              <w:tab/>
            </w:r>
            <w:r w:rsidR="00403250">
              <w:rPr>
                <w:noProof/>
                <w:webHidden/>
              </w:rPr>
              <w:fldChar w:fldCharType="begin"/>
            </w:r>
            <w:r w:rsidR="00403250">
              <w:rPr>
                <w:noProof/>
                <w:webHidden/>
              </w:rPr>
              <w:instrText xml:space="preserve"> PAGEREF _Toc57744119 \h </w:instrText>
            </w:r>
            <w:r w:rsidR="00403250">
              <w:rPr>
                <w:noProof/>
                <w:webHidden/>
              </w:rPr>
            </w:r>
            <w:r w:rsidR="00403250">
              <w:rPr>
                <w:noProof/>
                <w:webHidden/>
              </w:rPr>
              <w:fldChar w:fldCharType="separate"/>
            </w:r>
            <w:r w:rsidR="00B24D61">
              <w:rPr>
                <w:noProof/>
                <w:webHidden/>
              </w:rPr>
              <w:t>25</w:t>
            </w:r>
            <w:r w:rsidR="00403250">
              <w:rPr>
                <w:noProof/>
                <w:webHidden/>
              </w:rPr>
              <w:fldChar w:fldCharType="end"/>
            </w:r>
          </w:hyperlink>
        </w:p>
        <w:p w14:paraId="12A7802F" w14:textId="3DE8646D" w:rsidR="00403250" w:rsidRDefault="00082A9D">
          <w:pPr>
            <w:pStyle w:val="TDC3"/>
            <w:tabs>
              <w:tab w:val="left" w:pos="1320"/>
              <w:tab w:val="right" w:pos="9062"/>
            </w:tabs>
            <w:rPr>
              <w:rFonts w:asciiTheme="minorHAnsi" w:eastAsiaTheme="minorEastAsia" w:hAnsiTheme="minorHAnsi" w:cstheme="minorBidi"/>
              <w:noProof/>
              <w:sz w:val="22"/>
              <w:szCs w:val="22"/>
              <w:lang w:val="es-CO"/>
            </w:rPr>
          </w:pPr>
          <w:hyperlink w:anchor="_Toc57744120" w:history="1">
            <w:r w:rsidR="00403250" w:rsidRPr="005058E4">
              <w:rPr>
                <w:rStyle w:val="Hipervnculo"/>
                <w:noProof/>
              </w:rPr>
              <w:t>1.3.2</w:t>
            </w:r>
            <w:r w:rsidR="00403250">
              <w:rPr>
                <w:rFonts w:asciiTheme="minorHAnsi" w:eastAsiaTheme="minorEastAsia" w:hAnsiTheme="minorHAnsi" w:cstheme="minorBidi"/>
                <w:noProof/>
                <w:sz w:val="22"/>
                <w:szCs w:val="22"/>
                <w:lang w:val="es-CO"/>
              </w:rPr>
              <w:tab/>
            </w:r>
            <w:r w:rsidR="00403250" w:rsidRPr="005058E4">
              <w:rPr>
                <w:rStyle w:val="Hipervnculo"/>
                <w:noProof/>
              </w:rPr>
              <w:t>CARACTERÍSTICAS TÉCNICAS DE CORREDORES DE ACCESO</w:t>
            </w:r>
            <w:r w:rsidR="00403250">
              <w:rPr>
                <w:noProof/>
                <w:webHidden/>
              </w:rPr>
              <w:tab/>
            </w:r>
            <w:r w:rsidR="00403250">
              <w:rPr>
                <w:noProof/>
                <w:webHidden/>
              </w:rPr>
              <w:fldChar w:fldCharType="begin"/>
            </w:r>
            <w:r w:rsidR="00403250">
              <w:rPr>
                <w:noProof/>
                <w:webHidden/>
              </w:rPr>
              <w:instrText xml:space="preserve"> PAGEREF _Toc57744120 \h </w:instrText>
            </w:r>
            <w:r w:rsidR="00403250">
              <w:rPr>
                <w:noProof/>
                <w:webHidden/>
              </w:rPr>
            </w:r>
            <w:r w:rsidR="00403250">
              <w:rPr>
                <w:noProof/>
                <w:webHidden/>
              </w:rPr>
              <w:fldChar w:fldCharType="separate"/>
            </w:r>
            <w:r w:rsidR="00B24D61">
              <w:rPr>
                <w:noProof/>
                <w:webHidden/>
              </w:rPr>
              <w:t>25</w:t>
            </w:r>
            <w:r w:rsidR="00403250">
              <w:rPr>
                <w:noProof/>
                <w:webHidden/>
              </w:rPr>
              <w:fldChar w:fldCharType="end"/>
            </w:r>
          </w:hyperlink>
        </w:p>
        <w:p w14:paraId="3EED3363" w14:textId="113BC58A" w:rsidR="00403250" w:rsidRDefault="00082A9D">
          <w:pPr>
            <w:pStyle w:val="TDC4"/>
            <w:tabs>
              <w:tab w:val="right" w:pos="9062"/>
            </w:tabs>
            <w:rPr>
              <w:rFonts w:asciiTheme="minorHAnsi" w:eastAsiaTheme="minorEastAsia" w:hAnsiTheme="minorHAnsi" w:cstheme="minorBidi"/>
              <w:noProof/>
              <w:sz w:val="22"/>
              <w:szCs w:val="22"/>
              <w:lang w:val="es-CO"/>
            </w:rPr>
          </w:pPr>
          <w:hyperlink w:anchor="_Toc57744121" w:history="1">
            <w:r w:rsidR="00403250" w:rsidRPr="005058E4">
              <w:rPr>
                <w:rStyle w:val="Hipervnculo"/>
                <w:noProof/>
              </w:rPr>
              <w:t>Adecuación y Construcción de vías de acceso</w:t>
            </w:r>
            <w:r w:rsidR="00403250">
              <w:rPr>
                <w:noProof/>
                <w:webHidden/>
              </w:rPr>
              <w:tab/>
            </w:r>
            <w:r w:rsidR="00403250">
              <w:rPr>
                <w:noProof/>
                <w:webHidden/>
              </w:rPr>
              <w:fldChar w:fldCharType="begin"/>
            </w:r>
            <w:r w:rsidR="00403250">
              <w:rPr>
                <w:noProof/>
                <w:webHidden/>
              </w:rPr>
              <w:instrText xml:space="preserve"> PAGEREF _Toc57744121 \h </w:instrText>
            </w:r>
            <w:r w:rsidR="00403250">
              <w:rPr>
                <w:noProof/>
                <w:webHidden/>
              </w:rPr>
            </w:r>
            <w:r w:rsidR="00403250">
              <w:rPr>
                <w:noProof/>
                <w:webHidden/>
              </w:rPr>
              <w:fldChar w:fldCharType="separate"/>
            </w:r>
            <w:r w:rsidR="00B24D61">
              <w:rPr>
                <w:noProof/>
                <w:webHidden/>
              </w:rPr>
              <w:t>25</w:t>
            </w:r>
            <w:r w:rsidR="00403250">
              <w:rPr>
                <w:noProof/>
                <w:webHidden/>
              </w:rPr>
              <w:fldChar w:fldCharType="end"/>
            </w:r>
          </w:hyperlink>
        </w:p>
        <w:p w14:paraId="2CD92C2A" w14:textId="0C936D29" w:rsidR="00403250" w:rsidRDefault="00082A9D">
          <w:pPr>
            <w:pStyle w:val="TDC3"/>
            <w:tabs>
              <w:tab w:val="left" w:pos="1320"/>
              <w:tab w:val="right" w:pos="9062"/>
            </w:tabs>
            <w:rPr>
              <w:rFonts w:asciiTheme="minorHAnsi" w:eastAsiaTheme="minorEastAsia" w:hAnsiTheme="minorHAnsi" w:cstheme="minorBidi"/>
              <w:noProof/>
              <w:sz w:val="22"/>
              <w:szCs w:val="22"/>
              <w:lang w:val="es-CO"/>
            </w:rPr>
          </w:pPr>
          <w:hyperlink w:anchor="_Toc57744122" w:history="1">
            <w:r w:rsidR="00403250" w:rsidRPr="005058E4">
              <w:rPr>
                <w:rStyle w:val="Hipervnculo"/>
                <w:noProof/>
              </w:rPr>
              <w:t>1.3.3</w:t>
            </w:r>
            <w:r w:rsidR="00403250">
              <w:rPr>
                <w:rFonts w:asciiTheme="minorHAnsi" w:eastAsiaTheme="minorEastAsia" w:hAnsiTheme="minorHAnsi" w:cstheme="minorBidi"/>
                <w:noProof/>
                <w:sz w:val="22"/>
                <w:szCs w:val="22"/>
                <w:lang w:val="es-CO"/>
              </w:rPr>
              <w:tab/>
            </w:r>
            <w:r w:rsidR="00403250" w:rsidRPr="005058E4">
              <w:rPr>
                <w:rStyle w:val="Hipervnculo"/>
                <w:noProof/>
              </w:rPr>
              <w:t>DISEÑO DEL PROYECTO</w:t>
            </w:r>
            <w:r w:rsidR="00403250">
              <w:rPr>
                <w:noProof/>
                <w:webHidden/>
              </w:rPr>
              <w:tab/>
            </w:r>
            <w:r w:rsidR="00403250">
              <w:rPr>
                <w:noProof/>
                <w:webHidden/>
              </w:rPr>
              <w:fldChar w:fldCharType="begin"/>
            </w:r>
            <w:r w:rsidR="00403250">
              <w:rPr>
                <w:noProof/>
                <w:webHidden/>
              </w:rPr>
              <w:instrText xml:space="preserve"> PAGEREF _Toc57744122 \h </w:instrText>
            </w:r>
            <w:r w:rsidR="00403250">
              <w:rPr>
                <w:noProof/>
                <w:webHidden/>
              </w:rPr>
            </w:r>
            <w:r w:rsidR="00403250">
              <w:rPr>
                <w:noProof/>
                <w:webHidden/>
              </w:rPr>
              <w:fldChar w:fldCharType="separate"/>
            </w:r>
            <w:r w:rsidR="00B24D61">
              <w:rPr>
                <w:noProof/>
                <w:webHidden/>
              </w:rPr>
              <w:t>27</w:t>
            </w:r>
            <w:r w:rsidR="00403250">
              <w:rPr>
                <w:noProof/>
                <w:webHidden/>
              </w:rPr>
              <w:fldChar w:fldCharType="end"/>
            </w:r>
          </w:hyperlink>
        </w:p>
        <w:p w14:paraId="228020E0" w14:textId="46F81E4A" w:rsidR="00403250" w:rsidRDefault="00082A9D">
          <w:pPr>
            <w:pStyle w:val="TDC4"/>
            <w:tabs>
              <w:tab w:val="left" w:pos="1760"/>
              <w:tab w:val="right" w:pos="9062"/>
            </w:tabs>
            <w:rPr>
              <w:rFonts w:asciiTheme="minorHAnsi" w:eastAsiaTheme="minorEastAsia" w:hAnsiTheme="minorHAnsi" w:cstheme="minorBidi"/>
              <w:noProof/>
              <w:sz w:val="22"/>
              <w:szCs w:val="22"/>
              <w:lang w:val="es-CO"/>
            </w:rPr>
          </w:pPr>
          <w:hyperlink w:anchor="_Toc57744123" w:history="1">
            <w:r w:rsidR="00403250" w:rsidRPr="005058E4">
              <w:rPr>
                <w:rStyle w:val="Hipervnculo"/>
                <w:noProof/>
              </w:rPr>
              <w:t>1.3.3.1</w:t>
            </w:r>
            <w:r w:rsidR="00403250">
              <w:rPr>
                <w:rFonts w:asciiTheme="minorHAnsi" w:eastAsiaTheme="minorEastAsia" w:hAnsiTheme="minorHAnsi" w:cstheme="minorBidi"/>
                <w:noProof/>
                <w:sz w:val="22"/>
                <w:szCs w:val="22"/>
                <w:lang w:val="es-CO"/>
              </w:rPr>
              <w:tab/>
            </w:r>
            <w:r w:rsidR="00403250" w:rsidRPr="005058E4">
              <w:rPr>
                <w:rStyle w:val="Hipervnculo"/>
                <w:noProof/>
              </w:rPr>
              <w:t>Infraestructura turística</w:t>
            </w:r>
            <w:r w:rsidR="00403250">
              <w:rPr>
                <w:noProof/>
                <w:webHidden/>
              </w:rPr>
              <w:tab/>
            </w:r>
            <w:r w:rsidR="00403250">
              <w:rPr>
                <w:noProof/>
                <w:webHidden/>
              </w:rPr>
              <w:fldChar w:fldCharType="begin"/>
            </w:r>
            <w:r w:rsidR="00403250">
              <w:rPr>
                <w:noProof/>
                <w:webHidden/>
              </w:rPr>
              <w:instrText xml:space="preserve"> PAGEREF _Toc57744123 \h </w:instrText>
            </w:r>
            <w:r w:rsidR="00403250">
              <w:rPr>
                <w:noProof/>
                <w:webHidden/>
              </w:rPr>
            </w:r>
            <w:r w:rsidR="00403250">
              <w:rPr>
                <w:noProof/>
                <w:webHidden/>
              </w:rPr>
              <w:fldChar w:fldCharType="separate"/>
            </w:r>
            <w:r w:rsidR="00B24D61">
              <w:rPr>
                <w:noProof/>
                <w:webHidden/>
              </w:rPr>
              <w:t>28</w:t>
            </w:r>
            <w:r w:rsidR="00403250">
              <w:rPr>
                <w:noProof/>
                <w:webHidden/>
              </w:rPr>
              <w:fldChar w:fldCharType="end"/>
            </w:r>
          </w:hyperlink>
        </w:p>
        <w:p w14:paraId="2879EE25" w14:textId="46F22597" w:rsidR="00403250" w:rsidRDefault="00082A9D">
          <w:pPr>
            <w:pStyle w:val="TDC4"/>
            <w:tabs>
              <w:tab w:val="left" w:pos="1760"/>
              <w:tab w:val="right" w:pos="9062"/>
            </w:tabs>
            <w:rPr>
              <w:rFonts w:asciiTheme="minorHAnsi" w:eastAsiaTheme="minorEastAsia" w:hAnsiTheme="minorHAnsi" w:cstheme="minorBidi"/>
              <w:noProof/>
              <w:sz w:val="22"/>
              <w:szCs w:val="22"/>
              <w:lang w:val="es-CO"/>
            </w:rPr>
          </w:pPr>
          <w:hyperlink w:anchor="_Toc57744124" w:history="1">
            <w:r w:rsidR="00403250" w:rsidRPr="005058E4">
              <w:rPr>
                <w:rStyle w:val="Hipervnculo"/>
                <w:noProof/>
              </w:rPr>
              <w:t>1.3.3.2</w:t>
            </w:r>
            <w:r w:rsidR="00403250">
              <w:rPr>
                <w:rFonts w:asciiTheme="minorHAnsi" w:eastAsiaTheme="minorEastAsia" w:hAnsiTheme="minorHAnsi" w:cstheme="minorBidi"/>
                <w:noProof/>
                <w:sz w:val="22"/>
                <w:szCs w:val="22"/>
                <w:lang w:val="es-CO"/>
              </w:rPr>
              <w:tab/>
            </w:r>
            <w:r w:rsidR="00403250" w:rsidRPr="005058E4">
              <w:rPr>
                <w:rStyle w:val="Hipervnculo"/>
                <w:noProof/>
              </w:rPr>
              <w:t>Otra Infraestructura asociada al proyecto</w:t>
            </w:r>
            <w:r w:rsidR="00403250">
              <w:rPr>
                <w:noProof/>
                <w:webHidden/>
              </w:rPr>
              <w:tab/>
            </w:r>
            <w:r w:rsidR="00403250">
              <w:rPr>
                <w:noProof/>
                <w:webHidden/>
              </w:rPr>
              <w:fldChar w:fldCharType="begin"/>
            </w:r>
            <w:r w:rsidR="00403250">
              <w:rPr>
                <w:noProof/>
                <w:webHidden/>
              </w:rPr>
              <w:instrText xml:space="preserve"> PAGEREF _Toc57744124 \h </w:instrText>
            </w:r>
            <w:r w:rsidR="00403250">
              <w:rPr>
                <w:noProof/>
                <w:webHidden/>
              </w:rPr>
            </w:r>
            <w:r w:rsidR="00403250">
              <w:rPr>
                <w:noProof/>
                <w:webHidden/>
              </w:rPr>
              <w:fldChar w:fldCharType="separate"/>
            </w:r>
            <w:r w:rsidR="00B24D61">
              <w:rPr>
                <w:noProof/>
                <w:webHidden/>
              </w:rPr>
              <w:t>28</w:t>
            </w:r>
            <w:r w:rsidR="00403250">
              <w:rPr>
                <w:noProof/>
                <w:webHidden/>
              </w:rPr>
              <w:fldChar w:fldCharType="end"/>
            </w:r>
          </w:hyperlink>
        </w:p>
        <w:p w14:paraId="68B1C0D4" w14:textId="4EA56833" w:rsidR="00403250" w:rsidRDefault="00082A9D">
          <w:pPr>
            <w:pStyle w:val="TDC4"/>
            <w:tabs>
              <w:tab w:val="left" w:pos="1760"/>
              <w:tab w:val="right" w:pos="9062"/>
            </w:tabs>
            <w:rPr>
              <w:rFonts w:asciiTheme="minorHAnsi" w:eastAsiaTheme="minorEastAsia" w:hAnsiTheme="minorHAnsi" w:cstheme="minorBidi"/>
              <w:noProof/>
              <w:sz w:val="22"/>
              <w:szCs w:val="22"/>
              <w:lang w:val="es-CO"/>
            </w:rPr>
          </w:pPr>
          <w:hyperlink w:anchor="_Toc57744125" w:history="1">
            <w:r w:rsidR="00403250" w:rsidRPr="005058E4">
              <w:rPr>
                <w:rStyle w:val="Hipervnculo"/>
                <w:noProof/>
              </w:rPr>
              <w:t>1.3.3.3</w:t>
            </w:r>
            <w:r w:rsidR="00403250">
              <w:rPr>
                <w:rFonts w:asciiTheme="minorHAnsi" w:eastAsiaTheme="minorEastAsia" w:hAnsiTheme="minorHAnsi" w:cstheme="minorBidi"/>
                <w:noProof/>
                <w:sz w:val="22"/>
                <w:szCs w:val="22"/>
                <w:lang w:val="es-CO"/>
              </w:rPr>
              <w:tab/>
            </w:r>
            <w:r w:rsidR="00403250" w:rsidRPr="005058E4">
              <w:rPr>
                <w:rStyle w:val="Hipervnculo"/>
                <w:noProof/>
              </w:rPr>
              <w:t>Infraestructura y servicios interceptados por el proyecto:</w:t>
            </w:r>
            <w:r w:rsidR="00403250">
              <w:rPr>
                <w:noProof/>
                <w:webHidden/>
              </w:rPr>
              <w:tab/>
            </w:r>
            <w:r w:rsidR="00403250">
              <w:rPr>
                <w:noProof/>
                <w:webHidden/>
              </w:rPr>
              <w:fldChar w:fldCharType="begin"/>
            </w:r>
            <w:r w:rsidR="00403250">
              <w:rPr>
                <w:noProof/>
                <w:webHidden/>
              </w:rPr>
              <w:instrText xml:space="preserve"> PAGEREF _Toc57744125 \h </w:instrText>
            </w:r>
            <w:r w:rsidR="00403250">
              <w:rPr>
                <w:noProof/>
                <w:webHidden/>
              </w:rPr>
            </w:r>
            <w:r w:rsidR="00403250">
              <w:rPr>
                <w:noProof/>
                <w:webHidden/>
              </w:rPr>
              <w:fldChar w:fldCharType="separate"/>
            </w:r>
            <w:r w:rsidR="00B24D61">
              <w:rPr>
                <w:noProof/>
                <w:webHidden/>
              </w:rPr>
              <w:t>30</w:t>
            </w:r>
            <w:r w:rsidR="00403250">
              <w:rPr>
                <w:noProof/>
                <w:webHidden/>
              </w:rPr>
              <w:fldChar w:fldCharType="end"/>
            </w:r>
          </w:hyperlink>
        </w:p>
        <w:p w14:paraId="063F787C" w14:textId="71F8950B" w:rsidR="00403250" w:rsidRDefault="00082A9D">
          <w:pPr>
            <w:pStyle w:val="TDC3"/>
            <w:tabs>
              <w:tab w:val="left" w:pos="1320"/>
              <w:tab w:val="right" w:pos="9062"/>
            </w:tabs>
            <w:rPr>
              <w:rFonts w:asciiTheme="minorHAnsi" w:eastAsiaTheme="minorEastAsia" w:hAnsiTheme="minorHAnsi" w:cstheme="minorBidi"/>
              <w:noProof/>
              <w:sz w:val="22"/>
              <w:szCs w:val="22"/>
              <w:lang w:val="es-CO"/>
            </w:rPr>
          </w:pPr>
          <w:hyperlink w:anchor="_Toc57744126" w:history="1">
            <w:r w:rsidR="00403250" w:rsidRPr="005058E4">
              <w:rPr>
                <w:rStyle w:val="Hipervnculo"/>
                <w:noProof/>
              </w:rPr>
              <w:t>1.3.4</w:t>
            </w:r>
            <w:r w:rsidR="00403250">
              <w:rPr>
                <w:rFonts w:asciiTheme="minorHAnsi" w:eastAsiaTheme="minorEastAsia" w:hAnsiTheme="minorHAnsi" w:cstheme="minorBidi"/>
                <w:noProof/>
                <w:sz w:val="22"/>
                <w:szCs w:val="22"/>
                <w:lang w:val="es-CO"/>
              </w:rPr>
              <w:tab/>
            </w:r>
            <w:r w:rsidR="00403250" w:rsidRPr="005058E4">
              <w:rPr>
                <w:rStyle w:val="Hipervnculo"/>
                <w:noProof/>
              </w:rPr>
              <w:t>INSUMOS DEL PROYECTO</w:t>
            </w:r>
            <w:r w:rsidR="00403250">
              <w:rPr>
                <w:noProof/>
                <w:webHidden/>
              </w:rPr>
              <w:tab/>
            </w:r>
            <w:r w:rsidR="00403250">
              <w:rPr>
                <w:noProof/>
                <w:webHidden/>
              </w:rPr>
              <w:fldChar w:fldCharType="begin"/>
            </w:r>
            <w:r w:rsidR="00403250">
              <w:rPr>
                <w:noProof/>
                <w:webHidden/>
              </w:rPr>
              <w:instrText xml:space="preserve"> PAGEREF _Toc57744126 \h </w:instrText>
            </w:r>
            <w:r w:rsidR="00403250">
              <w:rPr>
                <w:noProof/>
                <w:webHidden/>
              </w:rPr>
            </w:r>
            <w:r w:rsidR="00403250">
              <w:rPr>
                <w:noProof/>
                <w:webHidden/>
              </w:rPr>
              <w:fldChar w:fldCharType="separate"/>
            </w:r>
            <w:r w:rsidR="00B24D61">
              <w:rPr>
                <w:noProof/>
                <w:webHidden/>
              </w:rPr>
              <w:t>30</w:t>
            </w:r>
            <w:r w:rsidR="00403250">
              <w:rPr>
                <w:noProof/>
                <w:webHidden/>
              </w:rPr>
              <w:fldChar w:fldCharType="end"/>
            </w:r>
          </w:hyperlink>
        </w:p>
        <w:p w14:paraId="4BFDDD00" w14:textId="4572ECBA" w:rsidR="00403250" w:rsidRDefault="00082A9D">
          <w:pPr>
            <w:pStyle w:val="TDC3"/>
            <w:tabs>
              <w:tab w:val="left" w:pos="1320"/>
              <w:tab w:val="right" w:pos="9062"/>
            </w:tabs>
            <w:rPr>
              <w:rFonts w:asciiTheme="minorHAnsi" w:eastAsiaTheme="minorEastAsia" w:hAnsiTheme="minorHAnsi" w:cstheme="minorBidi"/>
              <w:noProof/>
              <w:sz w:val="22"/>
              <w:szCs w:val="22"/>
              <w:lang w:val="es-CO"/>
            </w:rPr>
          </w:pPr>
          <w:hyperlink w:anchor="_Toc57744127" w:history="1">
            <w:r w:rsidR="00403250" w:rsidRPr="005058E4">
              <w:rPr>
                <w:rStyle w:val="Hipervnculo"/>
                <w:noProof/>
              </w:rPr>
              <w:t>1.3.5</w:t>
            </w:r>
            <w:r w:rsidR="00403250">
              <w:rPr>
                <w:rFonts w:asciiTheme="minorHAnsi" w:eastAsiaTheme="minorEastAsia" w:hAnsiTheme="minorHAnsi" w:cstheme="minorBidi"/>
                <w:noProof/>
                <w:sz w:val="22"/>
                <w:szCs w:val="22"/>
                <w:lang w:val="es-CO"/>
              </w:rPr>
              <w:tab/>
            </w:r>
            <w:r w:rsidR="00403250" w:rsidRPr="005058E4">
              <w:rPr>
                <w:rStyle w:val="Hipervnculo"/>
                <w:noProof/>
              </w:rPr>
              <w:t>MANEJO Y DISPOSICIÓN DE MATERIALES SOBRANTES DE EXCAVACIÓN Y RESIDUOS DE CONSTRUCCIÓN Y DEMOLICIÓN – RCD</w:t>
            </w:r>
            <w:r w:rsidR="00403250">
              <w:rPr>
                <w:noProof/>
                <w:webHidden/>
              </w:rPr>
              <w:tab/>
            </w:r>
            <w:r w:rsidR="00403250">
              <w:rPr>
                <w:noProof/>
                <w:webHidden/>
              </w:rPr>
              <w:fldChar w:fldCharType="begin"/>
            </w:r>
            <w:r w:rsidR="00403250">
              <w:rPr>
                <w:noProof/>
                <w:webHidden/>
              </w:rPr>
              <w:instrText xml:space="preserve"> PAGEREF _Toc57744127 \h </w:instrText>
            </w:r>
            <w:r w:rsidR="00403250">
              <w:rPr>
                <w:noProof/>
                <w:webHidden/>
              </w:rPr>
            </w:r>
            <w:r w:rsidR="00403250">
              <w:rPr>
                <w:noProof/>
                <w:webHidden/>
              </w:rPr>
              <w:fldChar w:fldCharType="separate"/>
            </w:r>
            <w:r w:rsidR="00B24D61">
              <w:rPr>
                <w:noProof/>
                <w:webHidden/>
              </w:rPr>
              <w:t>31</w:t>
            </w:r>
            <w:r w:rsidR="00403250">
              <w:rPr>
                <w:noProof/>
                <w:webHidden/>
              </w:rPr>
              <w:fldChar w:fldCharType="end"/>
            </w:r>
          </w:hyperlink>
        </w:p>
        <w:p w14:paraId="65142C6E" w14:textId="79591D5B" w:rsidR="00403250" w:rsidRDefault="00082A9D">
          <w:pPr>
            <w:pStyle w:val="TDC3"/>
            <w:tabs>
              <w:tab w:val="left" w:pos="1320"/>
              <w:tab w:val="right" w:pos="9062"/>
            </w:tabs>
            <w:rPr>
              <w:rFonts w:asciiTheme="minorHAnsi" w:eastAsiaTheme="minorEastAsia" w:hAnsiTheme="minorHAnsi" w:cstheme="minorBidi"/>
              <w:noProof/>
              <w:sz w:val="22"/>
              <w:szCs w:val="22"/>
              <w:lang w:val="es-CO"/>
            </w:rPr>
          </w:pPr>
          <w:hyperlink w:anchor="_Toc57744128" w:history="1">
            <w:r w:rsidR="00403250" w:rsidRPr="005058E4">
              <w:rPr>
                <w:rStyle w:val="Hipervnculo"/>
                <w:noProof/>
              </w:rPr>
              <w:t>1.3.6</w:t>
            </w:r>
            <w:r w:rsidR="00403250">
              <w:rPr>
                <w:rFonts w:asciiTheme="minorHAnsi" w:eastAsiaTheme="minorEastAsia" w:hAnsiTheme="minorHAnsi" w:cstheme="minorBidi"/>
                <w:noProof/>
                <w:sz w:val="22"/>
                <w:szCs w:val="22"/>
                <w:lang w:val="es-CO"/>
              </w:rPr>
              <w:tab/>
            </w:r>
            <w:r w:rsidR="00403250" w:rsidRPr="005058E4">
              <w:rPr>
                <w:rStyle w:val="Hipervnculo"/>
                <w:noProof/>
              </w:rPr>
              <w:t>RESIDUOS SÓLIDOS Y PELIGROSOS</w:t>
            </w:r>
            <w:r w:rsidR="00403250">
              <w:rPr>
                <w:noProof/>
                <w:webHidden/>
              </w:rPr>
              <w:tab/>
            </w:r>
            <w:r w:rsidR="00403250">
              <w:rPr>
                <w:noProof/>
                <w:webHidden/>
              </w:rPr>
              <w:fldChar w:fldCharType="begin"/>
            </w:r>
            <w:r w:rsidR="00403250">
              <w:rPr>
                <w:noProof/>
                <w:webHidden/>
              </w:rPr>
              <w:instrText xml:space="preserve"> PAGEREF _Toc57744128 \h </w:instrText>
            </w:r>
            <w:r w:rsidR="00403250">
              <w:rPr>
                <w:noProof/>
                <w:webHidden/>
              </w:rPr>
            </w:r>
            <w:r w:rsidR="00403250">
              <w:rPr>
                <w:noProof/>
                <w:webHidden/>
              </w:rPr>
              <w:fldChar w:fldCharType="separate"/>
            </w:r>
            <w:r w:rsidR="00B24D61">
              <w:rPr>
                <w:noProof/>
                <w:webHidden/>
              </w:rPr>
              <w:t>32</w:t>
            </w:r>
            <w:r w:rsidR="00403250">
              <w:rPr>
                <w:noProof/>
                <w:webHidden/>
              </w:rPr>
              <w:fldChar w:fldCharType="end"/>
            </w:r>
          </w:hyperlink>
        </w:p>
        <w:p w14:paraId="51F95339" w14:textId="1962DA07" w:rsidR="00403250" w:rsidRDefault="00082A9D">
          <w:pPr>
            <w:pStyle w:val="TDC3"/>
            <w:tabs>
              <w:tab w:val="left" w:pos="1320"/>
              <w:tab w:val="right" w:pos="9062"/>
            </w:tabs>
            <w:rPr>
              <w:rFonts w:asciiTheme="minorHAnsi" w:eastAsiaTheme="minorEastAsia" w:hAnsiTheme="minorHAnsi" w:cstheme="minorBidi"/>
              <w:noProof/>
              <w:sz w:val="22"/>
              <w:szCs w:val="22"/>
              <w:lang w:val="es-CO"/>
            </w:rPr>
          </w:pPr>
          <w:hyperlink w:anchor="_Toc57744129" w:history="1">
            <w:r w:rsidR="00403250" w:rsidRPr="005058E4">
              <w:rPr>
                <w:rStyle w:val="Hipervnculo"/>
                <w:noProof/>
              </w:rPr>
              <w:t>1.3.7</w:t>
            </w:r>
            <w:r w:rsidR="00403250">
              <w:rPr>
                <w:rFonts w:asciiTheme="minorHAnsi" w:eastAsiaTheme="minorEastAsia" w:hAnsiTheme="minorHAnsi" w:cstheme="minorBidi"/>
                <w:noProof/>
                <w:sz w:val="22"/>
                <w:szCs w:val="22"/>
                <w:lang w:val="es-CO"/>
              </w:rPr>
              <w:tab/>
            </w:r>
            <w:r w:rsidR="00403250" w:rsidRPr="005058E4">
              <w:rPr>
                <w:rStyle w:val="Hipervnculo"/>
                <w:noProof/>
              </w:rPr>
              <w:t>CAMBIO CLIMÁTICO</w:t>
            </w:r>
            <w:r w:rsidR="00403250">
              <w:rPr>
                <w:noProof/>
                <w:webHidden/>
              </w:rPr>
              <w:tab/>
            </w:r>
            <w:r w:rsidR="00403250">
              <w:rPr>
                <w:noProof/>
                <w:webHidden/>
              </w:rPr>
              <w:fldChar w:fldCharType="begin"/>
            </w:r>
            <w:r w:rsidR="00403250">
              <w:rPr>
                <w:noProof/>
                <w:webHidden/>
              </w:rPr>
              <w:instrText xml:space="preserve"> PAGEREF _Toc57744129 \h </w:instrText>
            </w:r>
            <w:r w:rsidR="00403250">
              <w:rPr>
                <w:noProof/>
                <w:webHidden/>
              </w:rPr>
            </w:r>
            <w:r w:rsidR="00403250">
              <w:rPr>
                <w:noProof/>
                <w:webHidden/>
              </w:rPr>
              <w:fldChar w:fldCharType="separate"/>
            </w:r>
            <w:r w:rsidR="00B24D61">
              <w:rPr>
                <w:noProof/>
                <w:webHidden/>
              </w:rPr>
              <w:t>33</w:t>
            </w:r>
            <w:r w:rsidR="00403250">
              <w:rPr>
                <w:noProof/>
                <w:webHidden/>
              </w:rPr>
              <w:fldChar w:fldCharType="end"/>
            </w:r>
          </w:hyperlink>
        </w:p>
        <w:p w14:paraId="64FA94AF" w14:textId="0A7FEB75" w:rsidR="00403250" w:rsidRDefault="00082A9D">
          <w:pPr>
            <w:pStyle w:val="TDC3"/>
            <w:tabs>
              <w:tab w:val="left" w:pos="1320"/>
              <w:tab w:val="right" w:pos="9062"/>
            </w:tabs>
            <w:rPr>
              <w:rFonts w:asciiTheme="minorHAnsi" w:eastAsiaTheme="minorEastAsia" w:hAnsiTheme="minorHAnsi" w:cstheme="minorBidi"/>
              <w:noProof/>
              <w:sz w:val="22"/>
              <w:szCs w:val="22"/>
              <w:lang w:val="es-CO"/>
            </w:rPr>
          </w:pPr>
          <w:hyperlink w:anchor="_Toc57744130" w:history="1">
            <w:r w:rsidR="00403250" w:rsidRPr="005058E4">
              <w:rPr>
                <w:rStyle w:val="Hipervnculo"/>
                <w:noProof/>
              </w:rPr>
              <w:t>1.3.8</w:t>
            </w:r>
            <w:r w:rsidR="00403250">
              <w:rPr>
                <w:rFonts w:asciiTheme="minorHAnsi" w:eastAsiaTheme="minorEastAsia" w:hAnsiTheme="minorHAnsi" w:cstheme="minorBidi"/>
                <w:noProof/>
                <w:sz w:val="22"/>
                <w:szCs w:val="22"/>
                <w:lang w:val="es-CO"/>
              </w:rPr>
              <w:tab/>
            </w:r>
            <w:r w:rsidR="00403250" w:rsidRPr="005058E4">
              <w:rPr>
                <w:rStyle w:val="Hipervnculo"/>
                <w:noProof/>
              </w:rPr>
              <w:t>FASES DE DESMANTELAMIENTO Y ABANDONO</w:t>
            </w:r>
            <w:r w:rsidR="00403250">
              <w:rPr>
                <w:noProof/>
                <w:webHidden/>
              </w:rPr>
              <w:tab/>
            </w:r>
            <w:r w:rsidR="00403250">
              <w:rPr>
                <w:noProof/>
                <w:webHidden/>
              </w:rPr>
              <w:fldChar w:fldCharType="begin"/>
            </w:r>
            <w:r w:rsidR="00403250">
              <w:rPr>
                <w:noProof/>
                <w:webHidden/>
              </w:rPr>
              <w:instrText xml:space="preserve"> PAGEREF _Toc57744130 \h </w:instrText>
            </w:r>
            <w:r w:rsidR="00403250">
              <w:rPr>
                <w:noProof/>
                <w:webHidden/>
              </w:rPr>
            </w:r>
            <w:r w:rsidR="00403250">
              <w:rPr>
                <w:noProof/>
                <w:webHidden/>
              </w:rPr>
              <w:fldChar w:fldCharType="separate"/>
            </w:r>
            <w:r w:rsidR="00B24D61">
              <w:rPr>
                <w:noProof/>
                <w:webHidden/>
              </w:rPr>
              <w:t>33</w:t>
            </w:r>
            <w:r w:rsidR="00403250">
              <w:rPr>
                <w:noProof/>
                <w:webHidden/>
              </w:rPr>
              <w:fldChar w:fldCharType="end"/>
            </w:r>
          </w:hyperlink>
        </w:p>
        <w:p w14:paraId="7C26FBC0" w14:textId="73F5C537" w:rsidR="00403250" w:rsidRDefault="00082A9D">
          <w:pPr>
            <w:pStyle w:val="TDC1"/>
            <w:tabs>
              <w:tab w:val="left" w:pos="480"/>
              <w:tab w:val="right" w:pos="9062"/>
            </w:tabs>
            <w:rPr>
              <w:rFonts w:asciiTheme="minorHAnsi" w:eastAsiaTheme="minorEastAsia" w:hAnsiTheme="minorHAnsi" w:cstheme="minorBidi"/>
              <w:noProof/>
              <w:sz w:val="22"/>
              <w:szCs w:val="22"/>
              <w:lang w:val="es-CO"/>
            </w:rPr>
          </w:pPr>
          <w:hyperlink w:anchor="_Toc57744131" w:history="1">
            <w:r w:rsidR="00403250" w:rsidRPr="005058E4">
              <w:rPr>
                <w:rStyle w:val="Hipervnculo"/>
                <w:noProof/>
              </w:rPr>
              <w:t>2</w:t>
            </w:r>
            <w:r w:rsidR="00403250">
              <w:rPr>
                <w:rFonts w:asciiTheme="minorHAnsi" w:eastAsiaTheme="minorEastAsia" w:hAnsiTheme="minorHAnsi" w:cstheme="minorBidi"/>
                <w:noProof/>
                <w:sz w:val="22"/>
                <w:szCs w:val="22"/>
                <w:lang w:val="es-CO"/>
              </w:rPr>
              <w:tab/>
            </w:r>
            <w:r w:rsidR="00403250" w:rsidRPr="005058E4">
              <w:rPr>
                <w:rStyle w:val="Hipervnculo"/>
                <w:noProof/>
              </w:rPr>
              <w:t>ÁREA DE INFLUENCIA</w:t>
            </w:r>
            <w:r w:rsidR="00403250">
              <w:rPr>
                <w:noProof/>
                <w:webHidden/>
              </w:rPr>
              <w:tab/>
            </w:r>
            <w:r w:rsidR="00403250">
              <w:rPr>
                <w:noProof/>
                <w:webHidden/>
              </w:rPr>
              <w:fldChar w:fldCharType="begin"/>
            </w:r>
            <w:r w:rsidR="00403250">
              <w:rPr>
                <w:noProof/>
                <w:webHidden/>
              </w:rPr>
              <w:instrText xml:space="preserve"> PAGEREF _Toc57744131 \h </w:instrText>
            </w:r>
            <w:r w:rsidR="00403250">
              <w:rPr>
                <w:noProof/>
                <w:webHidden/>
              </w:rPr>
            </w:r>
            <w:r w:rsidR="00403250">
              <w:rPr>
                <w:noProof/>
                <w:webHidden/>
              </w:rPr>
              <w:fldChar w:fldCharType="separate"/>
            </w:r>
            <w:r w:rsidR="00B24D61">
              <w:rPr>
                <w:noProof/>
                <w:webHidden/>
              </w:rPr>
              <w:t>34</w:t>
            </w:r>
            <w:r w:rsidR="00403250">
              <w:rPr>
                <w:noProof/>
                <w:webHidden/>
              </w:rPr>
              <w:fldChar w:fldCharType="end"/>
            </w:r>
          </w:hyperlink>
        </w:p>
        <w:p w14:paraId="7E94F074" w14:textId="10D5A1EE" w:rsidR="00403250" w:rsidRDefault="00082A9D">
          <w:pPr>
            <w:pStyle w:val="TDC2"/>
            <w:tabs>
              <w:tab w:val="left" w:pos="960"/>
              <w:tab w:val="right" w:pos="9062"/>
            </w:tabs>
            <w:rPr>
              <w:rFonts w:asciiTheme="minorHAnsi" w:eastAsiaTheme="minorEastAsia" w:hAnsiTheme="minorHAnsi" w:cstheme="minorBidi"/>
              <w:noProof/>
              <w:sz w:val="22"/>
              <w:szCs w:val="22"/>
              <w:lang w:val="es-CO"/>
            </w:rPr>
          </w:pPr>
          <w:hyperlink w:anchor="_Toc57744132" w:history="1">
            <w:r w:rsidR="00403250" w:rsidRPr="005058E4">
              <w:rPr>
                <w:rStyle w:val="Hipervnculo"/>
                <w:noProof/>
              </w:rPr>
              <w:t>2.1</w:t>
            </w:r>
            <w:r w:rsidR="00403250">
              <w:rPr>
                <w:rFonts w:asciiTheme="minorHAnsi" w:eastAsiaTheme="minorEastAsia" w:hAnsiTheme="minorHAnsi" w:cstheme="minorBidi"/>
                <w:noProof/>
                <w:sz w:val="22"/>
                <w:szCs w:val="22"/>
                <w:lang w:val="es-CO"/>
              </w:rPr>
              <w:tab/>
            </w:r>
            <w:r w:rsidR="00403250" w:rsidRPr="005058E4">
              <w:rPr>
                <w:rStyle w:val="Hipervnculo"/>
                <w:noProof/>
              </w:rPr>
              <w:t>CONSIDERACIONES TÉCNICAS</w:t>
            </w:r>
            <w:r w:rsidR="00403250">
              <w:rPr>
                <w:noProof/>
                <w:webHidden/>
              </w:rPr>
              <w:tab/>
            </w:r>
            <w:r w:rsidR="00403250">
              <w:rPr>
                <w:noProof/>
                <w:webHidden/>
              </w:rPr>
              <w:fldChar w:fldCharType="begin"/>
            </w:r>
            <w:r w:rsidR="00403250">
              <w:rPr>
                <w:noProof/>
                <w:webHidden/>
              </w:rPr>
              <w:instrText xml:space="preserve"> PAGEREF _Toc57744132 \h </w:instrText>
            </w:r>
            <w:r w:rsidR="00403250">
              <w:rPr>
                <w:noProof/>
                <w:webHidden/>
              </w:rPr>
            </w:r>
            <w:r w:rsidR="00403250">
              <w:rPr>
                <w:noProof/>
                <w:webHidden/>
              </w:rPr>
              <w:fldChar w:fldCharType="separate"/>
            </w:r>
            <w:r w:rsidR="00B24D61">
              <w:rPr>
                <w:noProof/>
                <w:webHidden/>
              </w:rPr>
              <w:t>34</w:t>
            </w:r>
            <w:r w:rsidR="00403250">
              <w:rPr>
                <w:noProof/>
                <w:webHidden/>
              </w:rPr>
              <w:fldChar w:fldCharType="end"/>
            </w:r>
          </w:hyperlink>
        </w:p>
        <w:p w14:paraId="32D98E26" w14:textId="395C8D06" w:rsidR="00403250" w:rsidRDefault="00082A9D">
          <w:pPr>
            <w:pStyle w:val="TDC1"/>
            <w:tabs>
              <w:tab w:val="left" w:pos="480"/>
              <w:tab w:val="right" w:pos="9062"/>
            </w:tabs>
            <w:rPr>
              <w:rFonts w:asciiTheme="minorHAnsi" w:eastAsiaTheme="minorEastAsia" w:hAnsiTheme="minorHAnsi" w:cstheme="minorBidi"/>
              <w:noProof/>
              <w:sz w:val="22"/>
              <w:szCs w:val="22"/>
              <w:lang w:val="es-CO"/>
            </w:rPr>
          </w:pPr>
          <w:hyperlink w:anchor="_Toc57744133" w:history="1">
            <w:r w:rsidR="00403250" w:rsidRPr="005058E4">
              <w:rPr>
                <w:rStyle w:val="Hipervnculo"/>
                <w:noProof/>
              </w:rPr>
              <w:t>3</w:t>
            </w:r>
            <w:r w:rsidR="00403250">
              <w:rPr>
                <w:rFonts w:asciiTheme="minorHAnsi" w:eastAsiaTheme="minorEastAsia" w:hAnsiTheme="minorHAnsi" w:cstheme="minorBidi"/>
                <w:noProof/>
                <w:sz w:val="22"/>
                <w:szCs w:val="22"/>
                <w:lang w:val="es-CO"/>
              </w:rPr>
              <w:tab/>
            </w:r>
            <w:r w:rsidR="00403250" w:rsidRPr="005058E4">
              <w:rPr>
                <w:rStyle w:val="Hipervnculo"/>
                <w:noProof/>
              </w:rPr>
              <w:t>PARTICIPACIÓN DE LAS COMUNIDADES</w:t>
            </w:r>
            <w:r w:rsidR="00403250">
              <w:rPr>
                <w:noProof/>
                <w:webHidden/>
              </w:rPr>
              <w:tab/>
            </w:r>
            <w:r w:rsidR="00403250">
              <w:rPr>
                <w:noProof/>
                <w:webHidden/>
              </w:rPr>
              <w:fldChar w:fldCharType="begin"/>
            </w:r>
            <w:r w:rsidR="00403250">
              <w:rPr>
                <w:noProof/>
                <w:webHidden/>
              </w:rPr>
              <w:instrText xml:space="preserve"> PAGEREF _Toc57744133 \h </w:instrText>
            </w:r>
            <w:r w:rsidR="00403250">
              <w:rPr>
                <w:noProof/>
                <w:webHidden/>
              </w:rPr>
            </w:r>
            <w:r w:rsidR="00403250">
              <w:rPr>
                <w:noProof/>
                <w:webHidden/>
              </w:rPr>
              <w:fldChar w:fldCharType="separate"/>
            </w:r>
            <w:r w:rsidR="00B24D61">
              <w:rPr>
                <w:noProof/>
                <w:webHidden/>
              </w:rPr>
              <w:t>34</w:t>
            </w:r>
            <w:r w:rsidR="00403250">
              <w:rPr>
                <w:noProof/>
                <w:webHidden/>
              </w:rPr>
              <w:fldChar w:fldCharType="end"/>
            </w:r>
          </w:hyperlink>
        </w:p>
        <w:p w14:paraId="5F2F12F5" w14:textId="076A67DC" w:rsidR="00403250" w:rsidRDefault="00082A9D">
          <w:pPr>
            <w:pStyle w:val="TDC1"/>
            <w:tabs>
              <w:tab w:val="left" w:pos="480"/>
              <w:tab w:val="right" w:pos="9062"/>
            </w:tabs>
            <w:rPr>
              <w:rFonts w:asciiTheme="minorHAnsi" w:eastAsiaTheme="minorEastAsia" w:hAnsiTheme="minorHAnsi" w:cstheme="minorBidi"/>
              <w:noProof/>
              <w:sz w:val="22"/>
              <w:szCs w:val="22"/>
              <w:lang w:val="es-CO"/>
            </w:rPr>
          </w:pPr>
          <w:hyperlink w:anchor="_Toc57744134" w:history="1">
            <w:r w:rsidR="00403250" w:rsidRPr="005058E4">
              <w:rPr>
                <w:rStyle w:val="Hipervnculo"/>
                <w:noProof/>
              </w:rPr>
              <w:t>4</w:t>
            </w:r>
            <w:r w:rsidR="00403250">
              <w:rPr>
                <w:rFonts w:asciiTheme="minorHAnsi" w:eastAsiaTheme="minorEastAsia" w:hAnsiTheme="minorHAnsi" w:cstheme="minorBidi"/>
                <w:noProof/>
                <w:sz w:val="22"/>
                <w:szCs w:val="22"/>
                <w:lang w:val="es-CO"/>
              </w:rPr>
              <w:tab/>
            </w:r>
            <w:r w:rsidR="00403250" w:rsidRPr="005058E4">
              <w:rPr>
                <w:rStyle w:val="Hipervnculo"/>
                <w:noProof/>
              </w:rPr>
              <w:t>CARACTERIZACIÓN DEL ÁREA DE INFLUENCIA</w:t>
            </w:r>
            <w:r w:rsidR="00403250">
              <w:rPr>
                <w:noProof/>
                <w:webHidden/>
              </w:rPr>
              <w:tab/>
            </w:r>
            <w:r w:rsidR="00403250">
              <w:rPr>
                <w:noProof/>
                <w:webHidden/>
              </w:rPr>
              <w:fldChar w:fldCharType="begin"/>
            </w:r>
            <w:r w:rsidR="00403250">
              <w:rPr>
                <w:noProof/>
                <w:webHidden/>
              </w:rPr>
              <w:instrText xml:space="preserve"> PAGEREF _Toc57744134 \h </w:instrText>
            </w:r>
            <w:r w:rsidR="00403250">
              <w:rPr>
                <w:noProof/>
                <w:webHidden/>
              </w:rPr>
            </w:r>
            <w:r w:rsidR="00403250">
              <w:rPr>
                <w:noProof/>
                <w:webHidden/>
              </w:rPr>
              <w:fldChar w:fldCharType="separate"/>
            </w:r>
            <w:r w:rsidR="00B24D61">
              <w:rPr>
                <w:noProof/>
                <w:webHidden/>
              </w:rPr>
              <w:t>34</w:t>
            </w:r>
            <w:r w:rsidR="00403250">
              <w:rPr>
                <w:noProof/>
                <w:webHidden/>
              </w:rPr>
              <w:fldChar w:fldCharType="end"/>
            </w:r>
          </w:hyperlink>
        </w:p>
        <w:p w14:paraId="2BF721F6" w14:textId="79F62C61" w:rsidR="00403250" w:rsidRDefault="00082A9D">
          <w:pPr>
            <w:pStyle w:val="TDC2"/>
            <w:tabs>
              <w:tab w:val="left" w:pos="960"/>
              <w:tab w:val="right" w:pos="9062"/>
            </w:tabs>
            <w:rPr>
              <w:rFonts w:asciiTheme="minorHAnsi" w:eastAsiaTheme="minorEastAsia" w:hAnsiTheme="minorHAnsi" w:cstheme="minorBidi"/>
              <w:noProof/>
              <w:sz w:val="22"/>
              <w:szCs w:val="22"/>
              <w:lang w:val="es-CO"/>
            </w:rPr>
          </w:pPr>
          <w:hyperlink w:anchor="_Toc57744135" w:history="1">
            <w:r w:rsidR="00403250" w:rsidRPr="005058E4">
              <w:rPr>
                <w:rStyle w:val="Hipervnculo"/>
                <w:noProof/>
              </w:rPr>
              <w:t>4.1</w:t>
            </w:r>
            <w:r w:rsidR="00403250">
              <w:rPr>
                <w:rFonts w:asciiTheme="minorHAnsi" w:eastAsiaTheme="minorEastAsia" w:hAnsiTheme="minorHAnsi" w:cstheme="minorBidi"/>
                <w:noProof/>
                <w:sz w:val="22"/>
                <w:szCs w:val="22"/>
                <w:lang w:val="es-CO"/>
              </w:rPr>
              <w:tab/>
            </w:r>
            <w:r w:rsidR="00403250" w:rsidRPr="005058E4">
              <w:rPr>
                <w:rStyle w:val="Hipervnculo"/>
                <w:noProof/>
              </w:rPr>
              <w:t>MEDIO ABIÓTICO</w:t>
            </w:r>
            <w:r w:rsidR="00403250">
              <w:rPr>
                <w:noProof/>
                <w:webHidden/>
              </w:rPr>
              <w:tab/>
            </w:r>
            <w:r w:rsidR="00403250">
              <w:rPr>
                <w:noProof/>
                <w:webHidden/>
              </w:rPr>
              <w:fldChar w:fldCharType="begin"/>
            </w:r>
            <w:r w:rsidR="00403250">
              <w:rPr>
                <w:noProof/>
                <w:webHidden/>
              </w:rPr>
              <w:instrText xml:space="preserve"> PAGEREF _Toc57744135 \h </w:instrText>
            </w:r>
            <w:r w:rsidR="00403250">
              <w:rPr>
                <w:noProof/>
                <w:webHidden/>
              </w:rPr>
            </w:r>
            <w:r w:rsidR="00403250">
              <w:rPr>
                <w:noProof/>
                <w:webHidden/>
              </w:rPr>
              <w:fldChar w:fldCharType="separate"/>
            </w:r>
            <w:r w:rsidR="00B24D61">
              <w:rPr>
                <w:noProof/>
                <w:webHidden/>
              </w:rPr>
              <w:t>35</w:t>
            </w:r>
            <w:r w:rsidR="00403250">
              <w:rPr>
                <w:noProof/>
                <w:webHidden/>
              </w:rPr>
              <w:fldChar w:fldCharType="end"/>
            </w:r>
          </w:hyperlink>
        </w:p>
        <w:p w14:paraId="42DEB5DB" w14:textId="610ABCD8" w:rsidR="00403250" w:rsidRDefault="00082A9D">
          <w:pPr>
            <w:pStyle w:val="TDC3"/>
            <w:tabs>
              <w:tab w:val="left" w:pos="1320"/>
              <w:tab w:val="right" w:pos="9062"/>
            </w:tabs>
            <w:rPr>
              <w:rFonts w:asciiTheme="minorHAnsi" w:eastAsiaTheme="minorEastAsia" w:hAnsiTheme="minorHAnsi" w:cstheme="minorBidi"/>
              <w:noProof/>
              <w:sz w:val="22"/>
              <w:szCs w:val="22"/>
              <w:lang w:val="es-CO"/>
            </w:rPr>
          </w:pPr>
          <w:hyperlink w:anchor="_Toc57744136" w:history="1">
            <w:r w:rsidR="00403250" w:rsidRPr="005058E4">
              <w:rPr>
                <w:rStyle w:val="Hipervnculo"/>
                <w:noProof/>
              </w:rPr>
              <w:t>4.1.1</w:t>
            </w:r>
            <w:r w:rsidR="00403250">
              <w:rPr>
                <w:rFonts w:asciiTheme="minorHAnsi" w:eastAsiaTheme="minorEastAsia" w:hAnsiTheme="minorHAnsi" w:cstheme="minorBidi"/>
                <w:noProof/>
                <w:sz w:val="22"/>
                <w:szCs w:val="22"/>
                <w:lang w:val="es-CO"/>
              </w:rPr>
              <w:tab/>
            </w:r>
            <w:r w:rsidR="00403250" w:rsidRPr="005058E4">
              <w:rPr>
                <w:rStyle w:val="Hipervnculo"/>
                <w:noProof/>
              </w:rPr>
              <w:t>GEOLÓGICO</w:t>
            </w:r>
            <w:r w:rsidR="00403250">
              <w:rPr>
                <w:noProof/>
                <w:webHidden/>
              </w:rPr>
              <w:tab/>
            </w:r>
            <w:r w:rsidR="00403250">
              <w:rPr>
                <w:noProof/>
                <w:webHidden/>
              </w:rPr>
              <w:fldChar w:fldCharType="begin"/>
            </w:r>
            <w:r w:rsidR="00403250">
              <w:rPr>
                <w:noProof/>
                <w:webHidden/>
              </w:rPr>
              <w:instrText xml:space="preserve"> PAGEREF _Toc57744136 \h </w:instrText>
            </w:r>
            <w:r w:rsidR="00403250">
              <w:rPr>
                <w:noProof/>
                <w:webHidden/>
              </w:rPr>
            </w:r>
            <w:r w:rsidR="00403250">
              <w:rPr>
                <w:noProof/>
                <w:webHidden/>
              </w:rPr>
              <w:fldChar w:fldCharType="separate"/>
            </w:r>
            <w:r w:rsidR="00B24D61">
              <w:rPr>
                <w:noProof/>
                <w:webHidden/>
              </w:rPr>
              <w:t>36</w:t>
            </w:r>
            <w:r w:rsidR="00403250">
              <w:rPr>
                <w:noProof/>
                <w:webHidden/>
              </w:rPr>
              <w:fldChar w:fldCharType="end"/>
            </w:r>
          </w:hyperlink>
        </w:p>
        <w:p w14:paraId="74F36414" w14:textId="177C296B" w:rsidR="00403250" w:rsidRDefault="00082A9D">
          <w:pPr>
            <w:pStyle w:val="TDC3"/>
            <w:tabs>
              <w:tab w:val="left" w:pos="1320"/>
              <w:tab w:val="right" w:pos="9062"/>
            </w:tabs>
            <w:rPr>
              <w:rFonts w:asciiTheme="minorHAnsi" w:eastAsiaTheme="minorEastAsia" w:hAnsiTheme="minorHAnsi" w:cstheme="minorBidi"/>
              <w:noProof/>
              <w:sz w:val="22"/>
              <w:szCs w:val="22"/>
              <w:lang w:val="es-CO"/>
            </w:rPr>
          </w:pPr>
          <w:hyperlink w:anchor="_Toc57744137" w:history="1">
            <w:r w:rsidR="00403250" w:rsidRPr="005058E4">
              <w:rPr>
                <w:rStyle w:val="Hipervnculo"/>
                <w:noProof/>
              </w:rPr>
              <w:t>4.1.2</w:t>
            </w:r>
            <w:r w:rsidR="00403250">
              <w:rPr>
                <w:rFonts w:asciiTheme="minorHAnsi" w:eastAsiaTheme="minorEastAsia" w:hAnsiTheme="minorHAnsi" w:cstheme="minorBidi"/>
                <w:noProof/>
                <w:sz w:val="22"/>
                <w:szCs w:val="22"/>
                <w:lang w:val="es-CO"/>
              </w:rPr>
              <w:tab/>
            </w:r>
            <w:r w:rsidR="00403250" w:rsidRPr="005058E4">
              <w:rPr>
                <w:rStyle w:val="Hipervnculo"/>
                <w:noProof/>
              </w:rPr>
              <w:t>SUELOS Y USOS DE LA TIERRA</w:t>
            </w:r>
            <w:r w:rsidR="00403250">
              <w:rPr>
                <w:noProof/>
                <w:webHidden/>
              </w:rPr>
              <w:tab/>
            </w:r>
            <w:r w:rsidR="00403250">
              <w:rPr>
                <w:noProof/>
                <w:webHidden/>
              </w:rPr>
              <w:fldChar w:fldCharType="begin"/>
            </w:r>
            <w:r w:rsidR="00403250">
              <w:rPr>
                <w:noProof/>
                <w:webHidden/>
              </w:rPr>
              <w:instrText xml:space="preserve"> PAGEREF _Toc57744137 \h </w:instrText>
            </w:r>
            <w:r w:rsidR="00403250">
              <w:rPr>
                <w:noProof/>
                <w:webHidden/>
              </w:rPr>
            </w:r>
            <w:r w:rsidR="00403250">
              <w:rPr>
                <w:noProof/>
                <w:webHidden/>
              </w:rPr>
              <w:fldChar w:fldCharType="separate"/>
            </w:r>
            <w:r w:rsidR="00B24D61">
              <w:rPr>
                <w:noProof/>
                <w:webHidden/>
              </w:rPr>
              <w:t>37</w:t>
            </w:r>
            <w:r w:rsidR="00403250">
              <w:rPr>
                <w:noProof/>
                <w:webHidden/>
              </w:rPr>
              <w:fldChar w:fldCharType="end"/>
            </w:r>
          </w:hyperlink>
        </w:p>
        <w:p w14:paraId="38534515" w14:textId="6E04F908" w:rsidR="00403250" w:rsidRDefault="00082A9D">
          <w:pPr>
            <w:pStyle w:val="TDC3"/>
            <w:tabs>
              <w:tab w:val="left" w:pos="1320"/>
              <w:tab w:val="right" w:pos="9062"/>
            </w:tabs>
            <w:rPr>
              <w:rFonts w:asciiTheme="minorHAnsi" w:eastAsiaTheme="minorEastAsia" w:hAnsiTheme="minorHAnsi" w:cstheme="minorBidi"/>
              <w:noProof/>
              <w:sz w:val="22"/>
              <w:szCs w:val="22"/>
              <w:lang w:val="es-CO"/>
            </w:rPr>
          </w:pPr>
          <w:hyperlink w:anchor="_Toc57744138" w:history="1">
            <w:r w:rsidR="00403250" w:rsidRPr="005058E4">
              <w:rPr>
                <w:rStyle w:val="Hipervnculo"/>
                <w:noProof/>
              </w:rPr>
              <w:t>4.1.3</w:t>
            </w:r>
            <w:r w:rsidR="00403250">
              <w:rPr>
                <w:rFonts w:asciiTheme="minorHAnsi" w:eastAsiaTheme="minorEastAsia" w:hAnsiTheme="minorHAnsi" w:cstheme="minorBidi"/>
                <w:noProof/>
                <w:sz w:val="22"/>
                <w:szCs w:val="22"/>
                <w:lang w:val="es-CO"/>
              </w:rPr>
              <w:tab/>
            </w:r>
            <w:r w:rsidR="00403250" w:rsidRPr="005058E4">
              <w:rPr>
                <w:rStyle w:val="Hipervnculo"/>
                <w:noProof/>
              </w:rPr>
              <w:t>HIDROLÓGICO</w:t>
            </w:r>
            <w:r w:rsidR="00403250">
              <w:rPr>
                <w:noProof/>
                <w:webHidden/>
              </w:rPr>
              <w:tab/>
            </w:r>
            <w:r w:rsidR="00403250">
              <w:rPr>
                <w:noProof/>
                <w:webHidden/>
              </w:rPr>
              <w:fldChar w:fldCharType="begin"/>
            </w:r>
            <w:r w:rsidR="00403250">
              <w:rPr>
                <w:noProof/>
                <w:webHidden/>
              </w:rPr>
              <w:instrText xml:space="preserve"> PAGEREF _Toc57744138 \h </w:instrText>
            </w:r>
            <w:r w:rsidR="00403250">
              <w:rPr>
                <w:noProof/>
                <w:webHidden/>
              </w:rPr>
            </w:r>
            <w:r w:rsidR="00403250">
              <w:rPr>
                <w:noProof/>
                <w:webHidden/>
              </w:rPr>
              <w:fldChar w:fldCharType="separate"/>
            </w:r>
            <w:r w:rsidR="00B24D61">
              <w:rPr>
                <w:noProof/>
                <w:webHidden/>
              </w:rPr>
              <w:t>38</w:t>
            </w:r>
            <w:r w:rsidR="00403250">
              <w:rPr>
                <w:noProof/>
                <w:webHidden/>
              </w:rPr>
              <w:fldChar w:fldCharType="end"/>
            </w:r>
          </w:hyperlink>
        </w:p>
        <w:p w14:paraId="6D8E0D2B" w14:textId="5C746F5A" w:rsidR="00403250" w:rsidRDefault="00082A9D">
          <w:pPr>
            <w:pStyle w:val="TDC4"/>
            <w:tabs>
              <w:tab w:val="left" w:pos="1760"/>
              <w:tab w:val="right" w:pos="9062"/>
            </w:tabs>
            <w:rPr>
              <w:rFonts w:asciiTheme="minorHAnsi" w:eastAsiaTheme="minorEastAsia" w:hAnsiTheme="minorHAnsi" w:cstheme="minorBidi"/>
              <w:noProof/>
              <w:sz w:val="22"/>
              <w:szCs w:val="22"/>
              <w:lang w:val="es-CO"/>
            </w:rPr>
          </w:pPr>
          <w:hyperlink w:anchor="_Toc57744139" w:history="1">
            <w:r w:rsidR="00403250" w:rsidRPr="005058E4">
              <w:rPr>
                <w:rStyle w:val="Hipervnculo"/>
                <w:noProof/>
              </w:rPr>
              <w:t>4.1.3.1</w:t>
            </w:r>
            <w:r w:rsidR="00403250">
              <w:rPr>
                <w:rFonts w:asciiTheme="minorHAnsi" w:eastAsiaTheme="minorEastAsia" w:hAnsiTheme="minorHAnsi" w:cstheme="minorBidi"/>
                <w:noProof/>
                <w:sz w:val="22"/>
                <w:szCs w:val="22"/>
                <w:lang w:val="es-CO"/>
              </w:rPr>
              <w:tab/>
            </w:r>
            <w:r w:rsidR="00403250" w:rsidRPr="005058E4">
              <w:rPr>
                <w:rStyle w:val="Hipervnculo"/>
                <w:noProof/>
              </w:rPr>
              <w:t>Calidad del agua</w:t>
            </w:r>
            <w:r w:rsidR="00403250">
              <w:rPr>
                <w:noProof/>
                <w:webHidden/>
              </w:rPr>
              <w:tab/>
            </w:r>
            <w:r w:rsidR="00403250">
              <w:rPr>
                <w:noProof/>
                <w:webHidden/>
              </w:rPr>
              <w:fldChar w:fldCharType="begin"/>
            </w:r>
            <w:r w:rsidR="00403250">
              <w:rPr>
                <w:noProof/>
                <w:webHidden/>
              </w:rPr>
              <w:instrText xml:space="preserve"> PAGEREF _Toc57744139 \h </w:instrText>
            </w:r>
            <w:r w:rsidR="00403250">
              <w:rPr>
                <w:noProof/>
                <w:webHidden/>
              </w:rPr>
            </w:r>
            <w:r w:rsidR="00403250">
              <w:rPr>
                <w:noProof/>
                <w:webHidden/>
              </w:rPr>
              <w:fldChar w:fldCharType="separate"/>
            </w:r>
            <w:r w:rsidR="00B24D61">
              <w:rPr>
                <w:noProof/>
                <w:webHidden/>
              </w:rPr>
              <w:t>39</w:t>
            </w:r>
            <w:r w:rsidR="00403250">
              <w:rPr>
                <w:noProof/>
                <w:webHidden/>
              </w:rPr>
              <w:fldChar w:fldCharType="end"/>
            </w:r>
          </w:hyperlink>
        </w:p>
        <w:p w14:paraId="7D9C22F4" w14:textId="3E4CF67B" w:rsidR="00403250" w:rsidRDefault="00082A9D">
          <w:pPr>
            <w:pStyle w:val="TDC4"/>
            <w:tabs>
              <w:tab w:val="left" w:pos="1760"/>
              <w:tab w:val="right" w:pos="9062"/>
            </w:tabs>
            <w:rPr>
              <w:rFonts w:asciiTheme="minorHAnsi" w:eastAsiaTheme="minorEastAsia" w:hAnsiTheme="minorHAnsi" w:cstheme="minorBidi"/>
              <w:noProof/>
              <w:sz w:val="22"/>
              <w:szCs w:val="22"/>
              <w:lang w:val="es-CO"/>
            </w:rPr>
          </w:pPr>
          <w:hyperlink w:anchor="_Toc57744140" w:history="1">
            <w:r w:rsidR="00403250" w:rsidRPr="005058E4">
              <w:rPr>
                <w:rStyle w:val="Hipervnculo"/>
                <w:noProof/>
              </w:rPr>
              <w:t>4.1.3.2</w:t>
            </w:r>
            <w:r w:rsidR="00403250">
              <w:rPr>
                <w:rFonts w:asciiTheme="minorHAnsi" w:eastAsiaTheme="minorEastAsia" w:hAnsiTheme="minorHAnsi" w:cstheme="minorBidi"/>
                <w:noProof/>
                <w:sz w:val="22"/>
                <w:szCs w:val="22"/>
                <w:lang w:val="es-CO"/>
              </w:rPr>
              <w:tab/>
            </w:r>
            <w:r w:rsidR="00403250" w:rsidRPr="005058E4">
              <w:rPr>
                <w:rStyle w:val="Hipervnculo"/>
                <w:noProof/>
              </w:rPr>
              <w:t>Usos del agua</w:t>
            </w:r>
            <w:r w:rsidR="00403250">
              <w:rPr>
                <w:noProof/>
                <w:webHidden/>
              </w:rPr>
              <w:tab/>
            </w:r>
            <w:r w:rsidR="00403250">
              <w:rPr>
                <w:noProof/>
                <w:webHidden/>
              </w:rPr>
              <w:fldChar w:fldCharType="begin"/>
            </w:r>
            <w:r w:rsidR="00403250">
              <w:rPr>
                <w:noProof/>
                <w:webHidden/>
              </w:rPr>
              <w:instrText xml:space="preserve"> PAGEREF _Toc57744140 \h </w:instrText>
            </w:r>
            <w:r w:rsidR="00403250">
              <w:rPr>
                <w:noProof/>
                <w:webHidden/>
              </w:rPr>
            </w:r>
            <w:r w:rsidR="00403250">
              <w:rPr>
                <w:noProof/>
                <w:webHidden/>
              </w:rPr>
              <w:fldChar w:fldCharType="separate"/>
            </w:r>
            <w:r w:rsidR="00B24D61">
              <w:rPr>
                <w:noProof/>
                <w:webHidden/>
              </w:rPr>
              <w:t>42</w:t>
            </w:r>
            <w:r w:rsidR="00403250">
              <w:rPr>
                <w:noProof/>
                <w:webHidden/>
              </w:rPr>
              <w:fldChar w:fldCharType="end"/>
            </w:r>
          </w:hyperlink>
        </w:p>
        <w:p w14:paraId="69F5E00D" w14:textId="5F0E41CD" w:rsidR="00403250" w:rsidRDefault="00082A9D">
          <w:pPr>
            <w:pStyle w:val="TDC3"/>
            <w:tabs>
              <w:tab w:val="left" w:pos="1320"/>
              <w:tab w:val="right" w:pos="9062"/>
            </w:tabs>
            <w:rPr>
              <w:rFonts w:asciiTheme="minorHAnsi" w:eastAsiaTheme="minorEastAsia" w:hAnsiTheme="minorHAnsi" w:cstheme="minorBidi"/>
              <w:noProof/>
              <w:sz w:val="22"/>
              <w:szCs w:val="22"/>
              <w:lang w:val="es-CO"/>
            </w:rPr>
          </w:pPr>
          <w:hyperlink w:anchor="_Toc57744141" w:history="1">
            <w:r w:rsidR="00403250" w:rsidRPr="005058E4">
              <w:rPr>
                <w:rStyle w:val="Hipervnculo"/>
                <w:noProof/>
              </w:rPr>
              <w:t>4.1.4</w:t>
            </w:r>
            <w:r w:rsidR="00403250">
              <w:rPr>
                <w:rFonts w:asciiTheme="minorHAnsi" w:eastAsiaTheme="minorEastAsia" w:hAnsiTheme="minorHAnsi" w:cstheme="minorBidi"/>
                <w:noProof/>
                <w:sz w:val="22"/>
                <w:szCs w:val="22"/>
                <w:lang w:val="es-CO"/>
              </w:rPr>
              <w:tab/>
            </w:r>
            <w:r w:rsidR="00403250" w:rsidRPr="005058E4">
              <w:rPr>
                <w:rStyle w:val="Hipervnculo"/>
                <w:noProof/>
              </w:rPr>
              <w:t>HIDROGEOLÓGICO</w:t>
            </w:r>
            <w:r w:rsidR="00403250">
              <w:rPr>
                <w:noProof/>
                <w:webHidden/>
              </w:rPr>
              <w:tab/>
            </w:r>
            <w:r w:rsidR="00403250">
              <w:rPr>
                <w:noProof/>
                <w:webHidden/>
              </w:rPr>
              <w:fldChar w:fldCharType="begin"/>
            </w:r>
            <w:r w:rsidR="00403250">
              <w:rPr>
                <w:noProof/>
                <w:webHidden/>
              </w:rPr>
              <w:instrText xml:space="preserve"> PAGEREF _Toc57744141 \h </w:instrText>
            </w:r>
            <w:r w:rsidR="00403250">
              <w:rPr>
                <w:noProof/>
                <w:webHidden/>
              </w:rPr>
            </w:r>
            <w:r w:rsidR="00403250">
              <w:rPr>
                <w:noProof/>
                <w:webHidden/>
              </w:rPr>
              <w:fldChar w:fldCharType="separate"/>
            </w:r>
            <w:r w:rsidR="00B24D61">
              <w:rPr>
                <w:noProof/>
                <w:webHidden/>
              </w:rPr>
              <w:t>43</w:t>
            </w:r>
            <w:r w:rsidR="00403250">
              <w:rPr>
                <w:noProof/>
                <w:webHidden/>
              </w:rPr>
              <w:fldChar w:fldCharType="end"/>
            </w:r>
          </w:hyperlink>
        </w:p>
        <w:p w14:paraId="18A144D7" w14:textId="19B29722" w:rsidR="00403250" w:rsidRDefault="00082A9D">
          <w:pPr>
            <w:pStyle w:val="TDC3"/>
            <w:tabs>
              <w:tab w:val="left" w:pos="1320"/>
              <w:tab w:val="right" w:pos="9062"/>
            </w:tabs>
            <w:rPr>
              <w:rFonts w:asciiTheme="minorHAnsi" w:eastAsiaTheme="minorEastAsia" w:hAnsiTheme="minorHAnsi" w:cstheme="minorBidi"/>
              <w:noProof/>
              <w:sz w:val="22"/>
              <w:szCs w:val="22"/>
              <w:lang w:val="es-CO"/>
            </w:rPr>
          </w:pPr>
          <w:hyperlink w:anchor="_Toc57744142" w:history="1">
            <w:r w:rsidR="00403250" w:rsidRPr="005058E4">
              <w:rPr>
                <w:rStyle w:val="Hipervnculo"/>
                <w:noProof/>
              </w:rPr>
              <w:t>4.1.5</w:t>
            </w:r>
            <w:r w:rsidR="00403250">
              <w:rPr>
                <w:rFonts w:asciiTheme="minorHAnsi" w:eastAsiaTheme="minorEastAsia" w:hAnsiTheme="minorHAnsi" w:cstheme="minorBidi"/>
                <w:noProof/>
                <w:sz w:val="22"/>
                <w:szCs w:val="22"/>
                <w:lang w:val="es-CO"/>
              </w:rPr>
              <w:tab/>
            </w:r>
            <w:r w:rsidR="00403250" w:rsidRPr="005058E4">
              <w:rPr>
                <w:rStyle w:val="Hipervnculo"/>
                <w:noProof/>
              </w:rPr>
              <w:t>OCEANOGRÁFICO</w:t>
            </w:r>
            <w:r w:rsidR="00403250">
              <w:rPr>
                <w:noProof/>
                <w:webHidden/>
              </w:rPr>
              <w:tab/>
            </w:r>
            <w:r w:rsidR="00403250">
              <w:rPr>
                <w:noProof/>
                <w:webHidden/>
              </w:rPr>
              <w:fldChar w:fldCharType="begin"/>
            </w:r>
            <w:r w:rsidR="00403250">
              <w:rPr>
                <w:noProof/>
                <w:webHidden/>
              </w:rPr>
              <w:instrText xml:space="preserve"> PAGEREF _Toc57744142 \h </w:instrText>
            </w:r>
            <w:r w:rsidR="00403250">
              <w:rPr>
                <w:noProof/>
                <w:webHidden/>
              </w:rPr>
            </w:r>
            <w:r w:rsidR="00403250">
              <w:rPr>
                <w:noProof/>
                <w:webHidden/>
              </w:rPr>
              <w:fldChar w:fldCharType="separate"/>
            </w:r>
            <w:r w:rsidR="00B24D61">
              <w:rPr>
                <w:noProof/>
                <w:webHidden/>
              </w:rPr>
              <w:t>43</w:t>
            </w:r>
            <w:r w:rsidR="00403250">
              <w:rPr>
                <w:noProof/>
                <w:webHidden/>
              </w:rPr>
              <w:fldChar w:fldCharType="end"/>
            </w:r>
          </w:hyperlink>
        </w:p>
        <w:p w14:paraId="7DDAB814" w14:textId="458158CA" w:rsidR="00403250" w:rsidRDefault="00082A9D">
          <w:pPr>
            <w:pStyle w:val="TDC3"/>
            <w:tabs>
              <w:tab w:val="left" w:pos="1320"/>
              <w:tab w:val="right" w:pos="9062"/>
            </w:tabs>
            <w:rPr>
              <w:rFonts w:asciiTheme="minorHAnsi" w:eastAsiaTheme="minorEastAsia" w:hAnsiTheme="minorHAnsi" w:cstheme="minorBidi"/>
              <w:noProof/>
              <w:sz w:val="22"/>
              <w:szCs w:val="22"/>
              <w:lang w:val="es-CO"/>
            </w:rPr>
          </w:pPr>
          <w:hyperlink w:anchor="_Toc57744143" w:history="1">
            <w:r w:rsidR="00403250" w:rsidRPr="005058E4">
              <w:rPr>
                <w:rStyle w:val="Hipervnculo"/>
                <w:noProof/>
              </w:rPr>
              <w:t>4.1.6</w:t>
            </w:r>
            <w:r w:rsidR="00403250">
              <w:rPr>
                <w:rFonts w:asciiTheme="minorHAnsi" w:eastAsiaTheme="minorEastAsia" w:hAnsiTheme="minorHAnsi" w:cstheme="minorBidi"/>
                <w:noProof/>
                <w:sz w:val="22"/>
                <w:szCs w:val="22"/>
                <w:lang w:val="es-CO"/>
              </w:rPr>
              <w:tab/>
            </w:r>
            <w:r w:rsidR="00403250" w:rsidRPr="005058E4">
              <w:rPr>
                <w:rStyle w:val="Hipervnculo"/>
                <w:noProof/>
              </w:rPr>
              <w:t>ATMOSFÉRICO</w:t>
            </w:r>
            <w:r w:rsidR="00403250">
              <w:rPr>
                <w:noProof/>
                <w:webHidden/>
              </w:rPr>
              <w:tab/>
            </w:r>
            <w:r w:rsidR="00403250">
              <w:rPr>
                <w:noProof/>
                <w:webHidden/>
              </w:rPr>
              <w:fldChar w:fldCharType="begin"/>
            </w:r>
            <w:r w:rsidR="00403250">
              <w:rPr>
                <w:noProof/>
                <w:webHidden/>
              </w:rPr>
              <w:instrText xml:space="preserve"> PAGEREF _Toc57744143 \h </w:instrText>
            </w:r>
            <w:r w:rsidR="00403250">
              <w:rPr>
                <w:noProof/>
                <w:webHidden/>
              </w:rPr>
            </w:r>
            <w:r w:rsidR="00403250">
              <w:rPr>
                <w:noProof/>
                <w:webHidden/>
              </w:rPr>
              <w:fldChar w:fldCharType="separate"/>
            </w:r>
            <w:r w:rsidR="00B24D61">
              <w:rPr>
                <w:noProof/>
                <w:webHidden/>
              </w:rPr>
              <w:t>43</w:t>
            </w:r>
            <w:r w:rsidR="00403250">
              <w:rPr>
                <w:noProof/>
                <w:webHidden/>
              </w:rPr>
              <w:fldChar w:fldCharType="end"/>
            </w:r>
          </w:hyperlink>
        </w:p>
        <w:p w14:paraId="4AD4DE83" w14:textId="1980B024" w:rsidR="00403250" w:rsidRDefault="00082A9D">
          <w:pPr>
            <w:pStyle w:val="TDC2"/>
            <w:tabs>
              <w:tab w:val="left" w:pos="960"/>
              <w:tab w:val="right" w:pos="9062"/>
            </w:tabs>
            <w:rPr>
              <w:rFonts w:asciiTheme="minorHAnsi" w:eastAsiaTheme="minorEastAsia" w:hAnsiTheme="minorHAnsi" w:cstheme="minorBidi"/>
              <w:noProof/>
              <w:sz w:val="22"/>
              <w:szCs w:val="22"/>
              <w:lang w:val="es-CO"/>
            </w:rPr>
          </w:pPr>
          <w:hyperlink w:anchor="_Toc57744144" w:history="1">
            <w:r w:rsidR="00403250" w:rsidRPr="005058E4">
              <w:rPr>
                <w:rStyle w:val="Hipervnculo"/>
                <w:noProof/>
              </w:rPr>
              <w:t>4.2</w:t>
            </w:r>
            <w:r w:rsidR="00403250">
              <w:rPr>
                <w:rFonts w:asciiTheme="minorHAnsi" w:eastAsiaTheme="minorEastAsia" w:hAnsiTheme="minorHAnsi" w:cstheme="minorBidi"/>
                <w:noProof/>
                <w:sz w:val="22"/>
                <w:szCs w:val="22"/>
                <w:lang w:val="es-CO"/>
              </w:rPr>
              <w:tab/>
            </w:r>
            <w:r w:rsidR="00403250" w:rsidRPr="005058E4">
              <w:rPr>
                <w:rStyle w:val="Hipervnculo"/>
                <w:noProof/>
              </w:rPr>
              <w:t>MEDIO BIÓTICO</w:t>
            </w:r>
            <w:r w:rsidR="00403250">
              <w:rPr>
                <w:noProof/>
                <w:webHidden/>
              </w:rPr>
              <w:tab/>
            </w:r>
            <w:r w:rsidR="00403250">
              <w:rPr>
                <w:noProof/>
                <w:webHidden/>
              </w:rPr>
              <w:fldChar w:fldCharType="begin"/>
            </w:r>
            <w:r w:rsidR="00403250">
              <w:rPr>
                <w:noProof/>
                <w:webHidden/>
              </w:rPr>
              <w:instrText xml:space="preserve"> PAGEREF _Toc57744144 \h </w:instrText>
            </w:r>
            <w:r w:rsidR="00403250">
              <w:rPr>
                <w:noProof/>
                <w:webHidden/>
              </w:rPr>
            </w:r>
            <w:r w:rsidR="00403250">
              <w:rPr>
                <w:noProof/>
                <w:webHidden/>
              </w:rPr>
              <w:fldChar w:fldCharType="separate"/>
            </w:r>
            <w:r w:rsidR="00B24D61">
              <w:rPr>
                <w:noProof/>
                <w:webHidden/>
              </w:rPr>
              <w:t>44</w:t>
            </w:r>
            <w:r w:rsidR="00403250">
              <w:rPr>
                <w:noProof/>
                <w:webHidden/>
              </w:rPr>
              <w:fldChar w:fldCharType="end"/>
            </w:r>
          </w:hyperlink>
        </w:p>
        <w:p w14:paraId="63691C2F" w14:textId="7816C311" w:rsidR="00403250" w:rsidRDefault="00082A9D">
          <w:pPr>
            <w:pStyle w:val="TDC3"/>
            <w:tabs>
              <w:tab w:val="left" w:pos="1320"/>
              <w:tab w:val="right" w:pos="9062"/>
            </w:tabs>
            <w:rPr>
              <w:rFonts w:asciiTheme="minorHAnsi" w:eastAsiaTheme="minorEastAsia" w:hAnsiTheme="minorHAnsi" w:cstheme="minorBidi"/>
              <w:noProof/>
              <w:sz w:val="22"/>
              <w:szCs w:val="22"/>
              <w:lang w:val="es-CO"/>
            </w:rPr>
          </w:pPr>
          <w:hyperlink w:anchor="_Toc57744145" w:history="1">
            <w:r w:rsidR="00403250" w:rsidRPr="005058E4">
              <w:rPr>
                <w:rStyle w:val="Hipervnculo"/>
                <w:noProof/>
              </w:rPr>
              <w:t>4.2.1</w:t>
            </w:r>
            <w:r w:rsidR="00403250">
              <w:rPr>
                <w:rFonts w:asciiTheme="minorHAnsi" w:eastAsiaTheme="minorEastAsia" w:hAnsiTheme="minorHAnsi" w:cstheme="minorBidi"/>
                <w:noProof/>
                <w:sz w:val="22"/>
                <w:szCs w:val="22"/>
                <w:lang w:val="es-CO"/>
              </w:rPr>
              <w:tab/>
            </w:r>
            <w:r w:rsidR="00403250" w:rsidRPr="005058E4">
              <w:rPr>
                <w:rStyle w:val="Hipervnculo"/>
                <w:noProof/>
              </w:rPr>
              <w:t>ECOSISTEMAS</w:t>
            </w:r>
            <w:r w:rsidR="00403250">
              <w:rPr>
                <w:noProof/>
                <w:webHidden/>
              </w:rPr>
              <w:tab/>
            </w:r>
            <w:r w:rsidR="00403250">
              <w:rPr>
                <w:noProof/>
                <w:webHidden/>
              </w:rPr>
              <w:fldChar w:fldCharType="begin"/>
            </w:r>
            <w:r w:rsidR="00403250">
              <w:rPr>
                <w:noProof/>
                <w:webHidden/>
              </w:rPr>
              <w:instrText xml:space="preserve"> PAGEREF _Toc57744145 \h </w:instrText>
            </w:r>
            <w:r w:rsidR="00403250">
              <w:rPr>
                <w:noProof/>
                <w:webHidden/>
              </w:rPr>
            </w:r>
            <w:r w:rsidR="00403250">
              <w:rPr>
                <w:noProof/>
                <w:webHidden/>
              </w:rPr>
              <w:fldChar w:fldCharType="separate"/>
            </w:r>
            <w:r w:rsidR="00B24D61">
              <w:rPr>
                <w:noProof/>
                <w:webHidden/>
              </w:rPr>
              <w:t>45</w:t>
            </w:r>
            <w:r w:rsidR="00403250">
              <w:rPr>
                <w:noProof/>
                <w:webHidden/>
              </w:rPr>
              <w:fldChar w:fldCharType="end"/>
            </w:r>
          </w:hyperlink>
        </w:p>
        <w:p w14:paraId="526B13AF" w14:textId="5073F39C" w:rsidR="00403250" w:rsidRDefault="00082A9D">
          <w:pPr>
            <w:pStyle w:val="TDC4"/>
            <w:tabs>
              <w:tab w:val="left" w:pos="1760"/>
              <w:tab w:val="right" w:pos="9062"/>
            </w:tabs>
            <w:rPr>
              <w:rFonts w:asciiTheme="minorHAnsi" w:eastAsiaTheme="minorEastAsia" w:hAnsiTheme="minorHAnsi" w:cstheme="minorBidi"/>
              <w:noProof/>
              <w:sz w:val="22"/>
              <w:szCs w:val="22"/>
              <w:lang w:val="es-CO"/>
            </w:rPr>
          </w:pPr>
          <w:hyperlink w:anchor="_Toc57744146" w:history="1">
            <w:r w:rsidR="00403250" w:rsidRPr="005058E4">
              <w:rPr>
                <w:rStyle w:val="Hipervnculo"/>
                <w:noProof/>
              </w:rPr>
              <w:t>4.2.1.1</w:t>
            </w:r>
            <w:r w:rsidR="00403250">
              <w:rPr>
                <w:rFonts w:asciiTheme="minorHAnsi" w:eastAsiaTheme="minorEastAsia" w:hAnsiTheme="minorHAnsi" w:cstheme="minorBidi"/>
                <w:noProof/>
                <w:sz w:val="22"/>
                <w:szCs w:val="22"/>
                <w:lang w:val="es-CO"/>
              </w:rPr>
              <w:tab/>
            </w:r>
            <w:r w:rsidR="00403250" w:rsidRPr="005058E4">
              <w:rPr>
                <w:rStyle w:val="Hipervnculo"/>
                <w:noProof/>
              </w:rPr>
              <w:t>Ecosistemas Terrestres</w:t>
            </w:r>
            <w:r w:rsidR="00403250">
              <w:rPr>
                <w:noProof/>
                <w:webHidden/>
              </w:rPr>
              <w:tab/>
            </w:r>
            <w:r w:rsidR="00403250">
              <w:rPr>
                <w:noProof/>
                <w:webHidden/>
              </w:rPr>
              <w:fldChar w:fldCharType="begin"/>
            </w:r>
            <w:r w:rsidR="00403250">
              <w:rPr>
                <w:noProof/>
                <w:webHidden/>
              </w:rPr>
              <w:instrText xml:space="preserve"> PAGEREF _Toc57744146 \h </w:instrText>
            </w:r>
            <w:r w:rsidR="00403250">
              <w:rPr>
                <w:noProof/>
                <w:webHidden/>
              </w:rPr>
            </w:r>
            <w:r w:rsidR="00403250">
              <w:rPr>
                <w:noProof/>
                <w:webHidden/>
              </w:rPr>
              <w:fldChar w:fldCharType="separate"/>
            </w:r>
            <w:r w:rsidR="00B24D61">
              <w:rPr>
                <w:noProof/>
                <w:webHidden/>
              </w:rPr>
              <w:t>45</w:t>
            </w:r>
            <w:r w:rsidR="00403250">
              <w:rPr>
                <w:noProof/>
                <w:webHidden/>
              </w:rPr>
              <w:fldChar w:fldCharType="end"/>
            </w:r>
          </w:hyperlink>
        </w:p>
        <w:p w14:paraId="70DF0DE4" w14:textId="6AE8E9AA" w:rsidR="00403250" w:rsidRDefault="00082A9D">
          <w:pPr>
            <w:pStyle w:val="TDC5"/>
            <w:tabs>
              <w:tab w:val="right" w:pos="9062"/>
            </w:tabs>
            <w:rPr>
              <w:rFonts w:asciiTheme="minorHAnsi" w:eastAsiaTheme="minorEastAsia" w:hAnsiTheme="minorHAnsi" w:cstheme="minorBidi"/>
              <w:noProof/>
              <w:sz w:val="22"/>
              <w:szCs w:val="22"/>
              <w:lang w:val="es-CO"/>
            </w:rPr>
          </w:pPr>
          <w:hyperlink w:anchor="_Toc57744147" w:history="1">
            <w:r w:rsidR="00403250" w:rsidRPr="005058E4">
              <w:rPr>
                <w:rStyle w:val="Hipervnculo"/>
                <w:noProof/>
              </w:rPr>
              <w:t>Flora</w:t>
            </w:r>
            <w:r w:rsidR="00403250">
              <w:rPr>
                <w:noProof/>
                <w:webHidden/>
              </w:rPr>
              <w:tab/>
            </w:r>
            <w:r w:rsidR="00403250">
              <w:rPr>
                <w:noProof/>
                <w:webHidden/>
              </w:rPr>
              <w:fldChar w:fldCharType="begin"/>
            </w:r>
            <w:r w:rsidR="00403250">
              <w:rPr>
                <w:noProof/>
                <w:webHidden/>
              </w:rPr>
              <w:instrText xml:space="preserve"> PAGEREF _Toc57744147 \h </w:instrText>
            </w:r>
            <w:r w:rsidR="00403250">
              <w:rPr>
                <w:noProof/>
                <w:webHidden/>
              </w:rPr>
            </w:r>
            <w:r w:rsidR="00403250">
              <w:rPr>
                <w:noProof/>
                <w:webHidden/>
              </w:rPr>
              <w:fldChar w:fldCharType="separate"/>
            </w:r>
            <w:r w:rsidR="00B24D61">
              <w:rPr>
                <w:noProof/>
                <w:webHidden/>
              </w:rPr>
              <w:t>45</w:t>
            </w:r>
            <w:r w:rsidR="00403250">
              <w:rPr>
                <w:noProof/>
                <w:webHidden/>
              </w:rPr>
              <w:fldChar w:fldCharType="end"/>
            </w:r>
          </w:hyperlink>
        </w:p>
        <w:p w14:paraId="3824E48E" w14:textId="6734157F" w:rsidR="00403250" w:rsidRDefault="00082A9D">
          <w:pPr>
            <w:pStyle w:val="TDC5"/>
            <w:tabs>
              <w:tab w:val="right" w:pos="9062"/>
            </w:tabs>
            <w:rPr>
              <w:rFonts w:asciiTheme="minorHAnsi" w:eastAsiaTheme="minorEastAsia" w:hAnsiTheme="minorHAnsi" w:cstheme="minorBidi"/>
              <w:noProof/>
              <w:sz w:val="22"/>
              <w:szCs w:val="22"/>
              <w:lang w:val="es-CO"/>
            </w:rPr>
          </w:pPr>
          <w:hyperlink w:anchor="_Toc57744148" w:history="1">
            <w:r w:rsidR="00403250" w:rsidRPr="005058E4">
              <w:rPr>
                <w:rStyle w:val="Hipervnculo"/>
                <w:noProof/>
              </w:rPr>
              <w:t>Fauna</w:t>
            </w:r>
            <w:r w:rsidR="00403250">
              <w:rPr>
                <w:noProof/>
                <w:webHidden/>
              </w:rPr>
              <w:tab/>
            </w:r>
            <w:r w:rsidR="00403250">
              <w:rPr>
                <w:noProof/>
                <w:webHidden/>
              </w:rPr>
              <w:fldChar w:fldCharType="begin"/>
            </w:r>
            <w:r w:rsidR="00403250">
              <w:rPr>
                <w:noProof/>
                <w:webHidden/>
              </w:rPr>
              <w:instrText xml:space="preserve"> PAGEREF _Toc57744148 \h </w:instrText>
            </w:r>
            <w:r w:rsidR="00403250">
              <w:rPr>
                <w:noProof/>
                <w:webHidden/>
              </w:rPr>
            </w:r>
            <w:r w:rsidR="00403250">
              <w:rPr>
                <w:noProof/>
                <w:webHidden/>
              </w:rPr>
              <w:fldChar w:fldCharType="separate"/>
            </w:r>
            <w:r w:rsidR="00B24D61">
              <w:rPr>
                <w:noProof/>
                <w:webHidden/>
              </w:rPr>
              <w:t>46</w:t>
            </w:r>
            <w:r w:rsidR="00403250">
              <w:rPr>
                <w:noProof/>
                <w:webHidden/>
              </w:rPr>
              <w:fldChar w:fldCharType="end"/>
            </w:r>
          </w:hyperlink>
        </w:p>
        <w:p w14:paraId="7A60F7D2" w14:textId="5D0A6382" w:rsidR="00403250" w:rsidRDefault="00082A9D">
          <w:pPr>
            <w:pStyle w:val="TDC5"/>
            <w:tabs>
              <w:tab w:val="right" w:pos="9062"/>
            </w:tabs>
            <w:rPr>
              <w:rFonts w:asciiTheme="minorHAnsi" w:eastAsiaTheme="minorEastAsia" w:hAnsiTheme="minorHAnsi" w:cstheme="minorBidi"/>
              <w:noProof/>
              <w:sz w:val="22"/>
              <w:szCs w:val="22"/>
              <w:lang w:val="es-CO"/>
            </w:rPr>
          </w:pPr>
          <w:hyperlink w:anchor="_Toc57744149" w:history="1">
            <w:r w:rsidR="00403250" w:rsidRPr="005058E4">
              <w:rPr>
                <w:rStyle w:val="Hipervnculo"/>
                <w:noProof/>
              </w:rPr>
              <w:t>Análisis de conectividad</w:t>
            </w:r>
            <w:r w:rsidR="00403250">
              <w:rPr>
                <w:noProof/>
                <w:webHidden/>
              </w:rPr>
              <w:tab/>
            </w:r>
            <w:r w:rsidR="00403250">
              <w:rPr>
                <w:noProof/>
                <w:webHidden/>
              </w:rPr>
              <w:fldChar w:fldCharType="begin"/>
            </w:r>
            <w:r w:rsidR="00403250">
              <w:rPr>
                <w:noProof/>
                <w:webHidden/>
              </w:rPr>
              <w:instrText xml:space="preserve"> PAGEREF _Toc57744149 \h </w:instrText>
            </w:r>
            <w:r w:rsidR="00403250">
              <w:rPr>
                <w:noProof/>
                <w:webHidden/>
              </w:rPr>
            </w:r>
            <w:r w:rsidR="00403250">
              <w:rPr>
                <w:noProof/>
                <w:webHidden/>
              </w:rPr>
              <w:fldChar w:fldCharType="separate"/>
            </w:r>
            <w:r w:rsidR="00B24D61">
              <w:rPr>
                <w:noProof/>
                <w:webHidden/>
              </w:rPr>
              <w:t>47</w:t>
            </w:r>
            <w:r w:rsidR="00403250">
              <w:rPr>
                <w:noProof/>
                <w:webHidden/>
              </w:rPr>
              <w:fldChar w:fldCharType="end"/>
            </w:r>
          </w:hyperlink>
        </w:p>
        <w:p w14:paraId="75102421" w14:textId="5B8AAD3B" w:rsidR="00403250" w:rsidRDefault="00082A9D">
          <w:pPr>
            <w:pStyle w:val="TDC3"/>
            <w:tabs>
              <w:tab w:val="left" w:pos="1320"/>
              <w:tab w:val="right" w:pos="9062"/>
            </w:tabs>
            <w:rPr>
              <w:rFonts w:asciiTheme="minorHAnsi" w:eastAsiaTheme="minorEastAsia" w:hAnsiTheme="minorHAnsi" w:cstheme="minorBidi"/>
              <w:noProof/>
              <w:sz w:val="22"/>
              <w:szCs w:val="22"/>
              <w:lang w:val="es-CO"/>
            </w:rPr>
          </w:pPr>
          <w:hyperlink w:anchor="_Toc57744150" w:history="1">
            <w:r w:rsidR="00403250" w:rsidRPr="005058E4">
              <w:rPr>
                <w:rStyle w:val="Hipervnculo"/>
                <w:noProof/>
              </w:rPr>
              <w:t>4.2.2</w:t>
            </w:r>
            <w:r w:rsidR="00403250">
              <w:rPr>
                <w:rFonts w:asciiTheme="minorHAnsi" w:eastAsiaTheme="minorEastAsia" w:hAnsiTheme="minorHAnsi" w:cstheme="minorBidi"/>
                <w:noProof/>
                <w:sz w:val="22"/>
                <w:szCs w:val="22"/>
                <w:lang w:val="es-CO"/>
              </w:rPr>
              <w:tab/>
            </w:r>
            <w:r w:rsidR="00403250" w:rsidRPr="005058E4">
              <w:rPr>
                <w:rStyle w:val="Hipervnculo"/>
                <w:noProof/>
              </w:rPr>
              <w:t>ECOSISTEMAS ACUÁTICOS CONTINENTALES Y MARINO-COSTEROS</w:t>
            </w:r>
            <w:r w:rsidR="00403250">
              <w:rPr>
                <w:noProof/>
                <w:webHidden/>
              </w:rPr>
              <w:tab/>
            </w:r>
            <w:r w:rsidR="00403250">
              <w:rPr>
                <w:noProof/>
                <w:webHidden/>
              </w:rPr>
              <w:fldChar w:fldCharType="begin"/>
            </w:r>
            <w:r w:rsidR="00403250">
              <w:rPr>
                <w:noProof/>
                <w:webHidden/>
              </w:rPr>
              <w:instrText xml:space="preserve"> PAGEREF _Toc57744150 \h </w:instrText>
            </w:r>
            <w:r w:rsidR="00403250">
              <w:rPr>
                <w:noProof/>
                <w:webHidden/>
              </w:rPr>
            </w:r>
            <w:r w:rsidR="00403250">
              <w:rPr>
                <w:noProof/>
                <w:webHidden/>
              </w:rPr>
              <w:fldChar w:fldCharType="separate"/>
            </w:r>
            <w:r w:rsidR="00B24D61">
              <w:rPr>
                <w:noProof/>
                <w:webHidden/>
              </w:rPr>
              <w:t>47</w:t>
            </w:r>
            <w:r w:rsidR="00403250">
              <w:rPr>
                <w:noProof/>
                <w:webHidden/>
              </w:rPr>
              <w:fldChar w:fldCharType="end"/>
            </w:r>
          </w:hyperlink>
        </w:p>
        <w:p w14:paraId="0746F51C" w14:textId="7E71F5C1" w:rsidR="00403250" w:rsidRDefault="00082A9D">
          <w:pPr>
            <w:pStyle w:val="TDC3"/>
            <w:tabs>
              <w:tab w:val="left" w:pos="1320"/>
              <w:tab w:val="right" w:pos="9062"/>
            </w:tabs>
            <w:rPr>
              <w:rFonts w:asciiTheme="minorHAnsi" w:eastAsiaTheme="minorEastAsia" w:hAnsiTheme="minorHAnsi" w:cstheme="minorBidi"/>
              <w:noProof/>
              <w:sz w:val="22"/>
              <w:szCs w:val="22"/>
              <w:lang w:val="es-CO"/>
            </w:rPr>
          </w:pPr>
          <w:hyperlink w:anchor="_Toc57744151" w:history="1">
            <w:r w:rsidR="00403250" w:rsidRPr="005058E4">
              <w:rPr>
                <w:rStyle w:val="Hipervnculo"/>
                <w:noProof/>
              </w:rPr>
              <w:t>4.2.4</w:t>
            </w:r>
            <w:r w:rsidR="00403250">
              <w:rPr>
                <w:rFonts w:asciiTheme="minorHAnsi" w:eastAsiaTheme="minorEastAsia" w:hAnsiTheme="minorHAnsi" w:cstheme="minorBidi"/>
                <w:noProof/>
                <w:sz w:val="22"/>
                <w:szCs w:val="22"/>
                <w:lang w:val="es-CO"/>
              </w:rPr>
              <w:tab/>
            </w:r>
            <w:r w:rsidR="00403250" w:rsidRPr="005058E4">
              <w:rPr>
                <w:rStyle w:val="Hipervnculo"/>
                <w:noProof/>
              </w:rPr>
              <w:t>ÁREAS DE ESPECIAL INTERÉS AMBIENTAL (AEIA)</w:t>
            </w:r>
            <w:r w:rsidR="00403250">
              <w:rPr>
                <w:noProof/>
                <w:webHidden/>
              </w:rPr>
              <w:tab/>
            </w:r>
            <w:r w:rsidR="00403250">
              <w:rPr>
                <w:noProof/>
                <w:webHidden/>
              </w:rPr>
              <w:fldChar w:fldCharType="begin"/>
            </w:r>
            <w:r w:rsidR="00403250">
              <w:rPr>
                <w:noProof/>
                <w:webHidden/>
              </w:rPr>
              <w:instrText xml:space="preserve"> PAGEREF _Toc57744151 \h </w:instrText>
            </w:r>
            <w:r w:rsidR="00403250">
              <w:rPr>
                <w:noProof/>
                <w:webHidden/>
              </w:rPr>
            </w:r>
            <w:r w:rsidR="00403250">
              <w:rPr>
                <w:noProof/>
                <w:webHidden/>
              </w:rPr>
              <w:fldChar w:fldCharType="separate"/>
            </w:r>
            <w:r w:rsidR="00B24D61">
              <w:rPr>
                <w:noProof/>
                <w:webHidden/>
              </w:rPr>
              <w:t>48</w:t>
            </w:r>
            <w:r w:rsidR="00403250">
              <w:rPr>
                <w:noProof/>
                <w:webHidden/>
              </w:rPr>
              <w:fldChar w:fldCharType="end"/>
            </w:r>
          </w:hyperlink>
        </w:p>
        <w:p w14:paraId="4835F509" w14:textId="65E7177B" w:rsidR="00403250" w:rsidRDefault="00082A9D">
          <w:pPr>
            <w:pStyle w:val="TDC2"/>
            <w:tabs>
              <w:tab w:val="left" w:pos="960"/>
              <w:tab w:val="right" w:pos="9062"/>
            </w:tabs>
            <w:rPr>
              <w:rFonts w:asciiTheme="minorHAnsi" w:eastAsiaTheme="minorEastAsia" w:hAnsiTheme="minorHAnsi" w:cstheme="minorBidi"/>
              <w:noProof/>
              <w:sz w:val="22"/>
              <w:szCs w:val="22"/>
              <w:lang w:val="es-CO"/>
            </w:rPr>
          </w:pPr>
          <w:hyperlink w:anchor="_Toc57744152" w:history="1">
            <w:r w:rsidR="00403250" w:rsidRPr="005058E4">
              <w:rPr>
                <w:rStyle w:val="Hipervnculo"/>
                <w:noProof/>
              </w:rPr>
              <w:t>4.3</w:t>
            </w:r>
            <w:r w:rsidR="00403250">
              <w:rPr>
                <w:rFonts w:asciiTheme="minorHAnsi" w:eastAsiaTheme="minorEastAsia" w:hAnsiTheme="minorHAnsi" w:cstheme="minorBidi"/>
                <w:noProof/>
                <w:sz w:val="22"/>
                <w:szCs w:val="22"/>
                <w:lang w:val="es-CO"/>
              </w:rPr>
              <w:tab/>
            </w:r>
            <w:r w:rsidR="00403250" w:rsidRPr="005058E4">
              <w:rPr>
                <w:rStyle w:val="Hipervnculo"/>
                <w:noProof/>
              </w:rPr>
              <w:t>MEDIO SOCIOECONÓMICO</w:t>
            </w:r>
            <w:r w:rsidR="00403250">
              <w:rPr>
                <w:noProof/>
                <w:webHidden/>
              </w:rPr>
              <w:tab/>
            </w:r>
            <w:r w:rsidR="00403250">
              <w:rPr>
                <w:noProof/>
                <w:webHidden/>
              </w:rPr>
              <w:fldChar w:fldCharType="begin"/>
            </w:r>
            <w:r w:rsidR="00403250">
              <w:rPr>
                <w:noProof/>
                <w:webHidden/>
              </w:rPr>
              <w:instrText xml:space="preserve"> PAGEREF _Toc57744152 \h </w:instrText>
            </w:r>
            <w:r w:rsidR="00403250">
              <w:rPr>
                <w:noProof/>
                <w:webHidden/>
              </w:rPr>
            </w:r>
            <w:r w:rsidR="00403250">
              <w:rPr>
                <w:noProof/>
                <w:webHidden/>
              </w:rPr>
              <w:fldChar w:fldCharType="separate"/>
            </w:r>
            <w:r w:rsidR="00B24D61">
              <w:rPr>
                <w:noProof/>
                <w:webHidden/>
              </w:rPr>
              <w:t>49</w:t>
            </w:r>
            <w:r w:rsidR="00403250">
              <w:rPr>
                <w:noProof/>
                <w:webHidden/>
              </w:rPr>
              <w:fldChar w:fldCharType="end"/>
            </w:r>
          </w:hyperlink>
        </w:p>
        <w:p w14:paraId="59062725" w14:textId="66CFE158" w:rsidR="00403250" w:rsidRDefault="00082A9D">
          <w:pPr>
            <w:pStyle w:val="TDC3"/>
            <w:tabs>
              <w:tab w:val="left" w:pos="1320"/>
              <w:tab w:val="right" w:pos="9062"/>
            </w:tabs>
            <w:rPr>
              <w:rFonts w:asciiTheme="minorHAnsi" w:eastAsiaTheme="minorEastAsia" w:hAnsiTheme="minorHAnsi" w:cstheme="minorBidi"/>
              <w:noProof/>
              <w:sz w:val="22"/>
              <w:szCs w:val="22"/>
              <w:lang w:val="es-CO"/>
            </w:rPr>
          </w:pPr>
          <w:hyperlink w:anchor="_Toc57744153" w:history="1">
            <w:r w:rsidR="00403250" w:rsidRPr="005058E4">
              <w:rPr>
                <w:rStyle w:val="Hipervnculo"/>
                <w:noProof/>
              </w:rPr>
              <w:t>4.3.1</w:t>
            </w:r>
            <w:r w:rsidR="00403250">
              <w:rPr>
                <w:rFonts w:asciiTheme="minorHAnsi" w:eastAsiaTheme="minorEastAsia" w:hAnsiTheme="minorHAnsi" w:cstheme="minorBidi"/>
                <w:noProof/>
                <w:sz w:val="22"/>
                <w:szCs w:val="22"/>
                <w:lang w:val="es-CO"/>
              </w:rPr>
              <w:tab/>
            </w:r>
            <w:r w:rsidR="00403250" w:rsidRPr="005058E4">
              <w:rPr>
                <w:rStyle w:val="Hipervnculo"/>
                <w:noProof/>
              </w:rPr>
              <w:t>DEMOGRÁFICO</w:t>
            </w:r>
            <w:r w:rsidR="00403250">
              <w:rPr>
                <w:noProof/>
                <w:webHidden/>
              </w:rPr>
              <w:tab/>
            </w:r>
            <w:r w:rsidR="00403250">
              <w:rPr>
                <w:noProof/>
                <w:webHidden/>
              </w:rPr>
              <w:fldChar w:fldCharType="begin"/>
            </w:r>
            <w:r w:rsidR="00403250">
              <w:rPr>
                <w:noProof/>
                <w:webHidden/>
              </w:rPr>
              <w:instrText xml:space="preserve"> PAGEREF _Toc57744153 \h </w:instrText>
            </w:r>
            <w:r w:rsidR="00403250">
              <w:rPr>
                <w:noProof/>
                <w:webHidden/>
              </w:rPr>
            </w:r>
            <w:r w:rsidR="00403250">
              <w:rPr>
                <w:noProof/>
                <w:webHidden/>
              </w:rPr>
              <w:fldChar w:fldCharType="separate"/>
            </w:r>
            <w:r w:rsidR="00B24D61">
              <w:rPr>
                <w:noProof/>
                <w:webHidden/>
              </w:rPr>
              <w:t>49</w:t>
            </w:r>
            <w:r w:rsidR="00403250">
              <w:rPr>
                <w:noProof/>
                <w:webHidden/>
              </w:rPr>
              <w:fldChar w:fldCharType="end"/>
            </w:r>
          </w:hyperlink>
        </w:p>
        <w:p w14:paraId="5C189E37" w14:textId="63263B0A" w:rsidR="00403250" w:rsidRDefault="00082A9D">
          <w:pPr>
            <w:pStyle w:val="TDC3"/>
            <w:tabs>
              <w:tab w:val="left" w:pos="1320"/>
              <w:tab w:val="right" w:pos="9062"/>
            </w:tabs>
            <w:rPr>
              <w:rFonts w:asciiTheme="minorHAnsi" w:eastAsiaTheme="minorEastAsia" w:hAnsiTheme="minorHAnsi" w:cstheme="minorBidi"/>
              <w:noProof/>
              <w:sz w:val="22"/>
              <w:szCs w:val="22"/>
              <w:lang w:val="es-CO"/>
            </w:rPr>
          </w:pPr>
          <w:hyperlink w:anchor="_Toc57744154" w:history="1">
            <w:r w:rsidR="00403250" w:rsidRPr="005058E4">
              <w:rPr>
                <w:rStyle w:val="Hipervnculo"/>
                <w:noProof/>
              </w:rPr>
              <w:t>4.3.2</w:t>
            </w:r>
            <w:r w:rsidR="00403250">
              <w:rPr>
                <w:rFonts w:asciiTheme="minorHAnsi" w:eastAsiaTheme="minorEastAsia" w:hAnsiTheme="minorHAnsi" w:cstheme="minorBidi"/>
                <w:noProof/>
                <w:sz w:val="22"/>
                <w:szCs w:val="22"/>
                <w:lang w:val="es-CO"/>
              </w:rPr>
              <w:tab/>
            </w:r>
            <w:r w:rsidR="00403250" w:rsidRPr="005058E4">
              <w:rPr>
                <w:rStyle w:val="Hipervnculo"/>
                <w:noProof/>
              </w:rPr>
              <w:t>ESPACIAL</w:t>
            </w:r>
            <w:r w:rsidR="00403250">
              <w:rPr>
                <w:noProof/>
                <w:webHidden/>
              </w:rPr>
              <w:tab/>
            </w:r>
            <w:r w:rsidR="00403250">
              <w:rPr>
                <w:noProof/>
                <w:webHidden/>
              </w:rPr>
              <w:fldChar w:fldCharType="begin"/>
            </w:r>
            <w:r w:rsidR="00403250">
              <w:rPr>
                <w:noProof/>
                <w:webHidden/>
              </w:rPr>
              <w:instrText xml:space="preserve"> PAGEREF _Toc57744154 \h </w:instrText>
            </w:r>
            <w:r w:rsidR="00403250">
              <w:rPr>
                <w:noProof/>
                <w:webHidden/>
              </w:rPr>
            </w:r>
            <w:r w:rsidR="00403250">
              <w:rPr>
                <w:noProof/>
                <w:webHidden/>
              </w:rPr>
              <w:fldChar w:fldCharType="separate"/>
            </w:r>
            <w:r w:rsidR="00B24D61">
              <w:rPr>
                <w:noProof/>
                <w:webHidden/>
              </w:rPr>
              <w:t>50</w:t>
            </w:r>
            <w:r w:rsidR="00403250">
              <w:rPr>
                <w:noProof/>
                <w:webHidden/>
              </w:rPr>
              <w:fldChar w:fldCharType="end"/>
            </w:r>
          </w:hyperlink>
        </w:p>
        <w:p w14:paraId="377A93C6" w14:textId="2CDBA50E" w:rsidR="00403250" w:rsidRDefault="00082A9D">
          <w:pPr>
            <w:pStyle w:val="TDC3"/>
            <w:tabs>
              <w:tab w:val="left" w:pos="1320"/>
              <w:tab w:val="right" w:pos="9062"/>
            </w:tabs>
            <w:rPr>
              <w:rFonts w:asciiTheme="minorHAnsi" w:eastAsiaTheme="minorEastAsia" w:hAnsiTheme="minorHAnsi" w:cstheme="minorBidi"/>
              <w:noProof/>
              <w:sz w:val="22"/>
              <w:szCs w:val="22"/>
              <w:lang w:val="es-CO"/>
            </w:rPr>
          </w:pPr>
          <w:hyperlink w:anchor="_Toc57744155" w:history="1">
            <w:r w:rsidR="00403250" w:rsidRPr="005058E4">
              <w:rPr>
                <w:rStyle w:val="Hipervnculo"/>
                <w:noProof/>
              </w:rPr>
              <w:t>4.3.3</w:t>
            </w:r>
            <w:r w:rsidR="00403250">
              <w:rPr>
                <w:rFonts w:asciiTheme="minorHAnsi" w:eastAsiaTheme="minorEastAsia" w:hAnsiTheme="minorHAnsi" w:cstheme="minorBidi"/>
                <w:noProof/>
                <w:sz w:val="22"/>
                <w:szCs w:val="22"/>
                <w:lang w:val="es-CO"/>
              </w:rPr>
              <w:tab/>
            </w:r>
            <w:r w:rsidR="00403250" w:rsidRPr="005058E4">
              <w:rPr>
                <w:rStyle w:val="Hipervnculo"/>
                <w:noProof/>
              </w:rPr>
              <w:t>ECONÓMICO</w:t>
            </w:r>
            <w:r w:rsidR="00403250">
              <w:rPr>
                <w:noProof/>
                <w:webHidden/>
              </w:rPr>
              <w:tab/>
            </w:r>
            <w:r w:rsidR="00403250">
              <w:rPr>
                <w:noProof/>
                <w:webHidden/>
              </w:rPr>
              <w:fldChar w:fldCharType="begin"/>
            </w:r>
            <w:r w:rsidR="00403250">
              <w:rPr>
                <w:noProof/>
                <w:webHidden/>
              </w:rPr>
              <w:instrText xml:space="preserve"> PAGEREF _Toc57744155 \h </w:instrText>
            </w:r>
            <w:r w:rsidR="00403250">
              <w:rPr>
                <w:noProof/>
                <w:webHidden/>
              </w:rPr>
            </w:r>
            <w:r w:rsidR="00403250">
              <w:rPr>
                <w:noProof/>
                <w:webHidden/>
              </w:rPr>
              <w:fldChar w:fldCharType="separate"/>
            </w:r>
            <w:r w:rsidR="00B24D61">
              <w:rPr>
                <w:noProof/>
                <w:webHidden/>
              </w:rPr>
              <w:t>50</w:t>
            </w:r>
            <w:r w:rsidR="00403250">
              <w:rPr>
                <w:noProof/>
                <w:webHidden/>
              </w:rPr>
              <w:fldChar w:fldCharType="end"/>
            </w:r>
          </w:hyperlink>
        </w:p>
        <w:p w14:paraId="7483ED11" w14:textId="21D5E388" w:rsidR="00403250" w:rsidRDefault="00082A9D">
          <w:pPr>
            <w:pStyle w:val="TDC3"/>
            <w:tabs>
              <w:tab w:val="left" w:pos="1320"/>
              <w:tab w:val="right" w:pos="9062"/>
            </w:tabs>
            <w:rPr>
              <w:rFonts w:asciiTheme="minorHAnsi" w:eastAsiaTheme="minorEastAsia" w:hAnsiTheme="minorHAnsi" w:cstheme="minorBidi"/>
              <w:noProof/>
              <w:sz w:val="22"/>
              <w:szCs w:val="22"/>
              <w:lang w:val="es-CO"/>
            </w:rPr>
          </w:pPr>
          <w:hyperlink w:anchor="_Toc57744156" w:history="1">
            <w:r w:rsidR="00403250" w:rsidRPr="005058E4">
              <w:rPr>
                <w:rStyle w:val="Hipervnculo"/>
                <w:noProof/>
              </w:rPr>
              <w:t>4.3.4</w:t>
            </w:r>
            <w:r w:rsidR="00403250">
              <w:rPr>
                <w:rFonts w:asciiTheme="minorHAnsi" w:eastAsiaTheme="minorEastAsia" w:hAnsiTheme="minorHAnsi" w:cstheme="minorBidi"/>
                <w:noProof/>
                <w:sz w:val="22"/>
                <w:szCs w:val="22"/>
                <w:lang w:val="es-CO"/>
              </w:rPr>
              <w:tab/>
            </w:r>
            <w:r w:rsidR="00403250" w:rsidRPr="005058E4">
              <w:rPr>
                <w:rStyle w:val="Hipervnculo"/>
                <w:noProof/>
              </w:rPr>
              <w:t>CULTURAL</w:t>
            </w:r>
            <w:r w:rsidR="00403250">
              <w:rPr>
                <w:noProof/>
                <w:webHidden/>
              </w:rPr>
              <w:tab/>
            </w:r>
            <w:r w:rsidR="00403250">
              <w:rPr>
                <w:noProof/>
                <w:webHidden/>
              </w:rPr>
              <w:fldChar w:fldCharType="begin"/>
            </w:r>
            <w:r w:rsidR="00403250">
              <w:rPr>
                <w:noProof/>
                <w:webHidden/>
              </w:rPr>
              <w:instrText xml:space="preserve"> PAGEREF _Toc57744156 \h </w:instrText>
            </w:r>
            <w:r w:rsidR="00403250">
              <w:rPr>
                <w:noProof/>
                <w:webHidden/>
              </w:rPr>
            </w:r>
            <w:r w:rsidR="00403250">
              <w:rPr>
                <w:noProof/>
                <w:webHidden/>
              </w:rPr>
              <w:fldChar w:fldCharType="separate"/>
            </w:r>
            <w:r w:rsidR="00B24D61">
              <w:rPr>
                <w:noProof/>
                <w:webHidden/>
              </w:rPr>
              <w:t>50</w:t>
            </w:r>
            <w:r w:rsidR="00403250">
              <w:rPr>
                <w:noProof/>
                <w:webHidden/>
              </w:rPr>
              <w:fldChar w:fldCharType="end"/>
            </w:r>
          </w:hyperlink>
        </w:p>
        <w:p w14:paraId="042A92BA" w14:textId="3AD5BF0B" w:rsidR="00403250" w:rsidRDefault="00082A9D">
          <w:pPr>
            <w:pStyle w:val="TDC3"/>
            <w:tabs>
              <w:tab w:val="left" w:pos="1320"/>
              <w:tab w:val="right" w:pos="9062"/>
            </w:tabs>
            <w:rPr>
              <w:rFonts w:asciiTheme="minorHAnsi" w:eastAsiaTheme="minorEastAsia" w:hAnsiTheme="minorHAnsi" w:cstheme="minorBidi"/>
              <w:noProof/>
              <w:sz w:val="22"/>
              <w:szCs w:val="22"/>
              <w:lang w:val="es-CO"/>
            </w:rPr>
          </w:pPr>
          <w:hyperlink w:anchor="_Toc57744157" w:history="1">
            <w:r w:rsidR="00403250" w:rsidRPr="005058E4">
              <w:rPr>
                <w:rStyle w:val="Hipervnculo"/>
                <w:noProof/>
              </w:rPr>
              <w:t>4.3.5</w:t>
            </w:r>
            <w:r w:rsidR="00403250">
              <w:rPr>
                <w:rFonts w:asciiTheme="minorHAnsi" w:eastAsiaTheme="minorEastAsia" w:hAnsiTheme="minorHAnsi" w:cstheme="minorBidi"/>
                <w:noProof/>
                <w:sz w:val="22"/>
                <w:szCs w:val="22"/>
                <w:lang w:val="es-CO"/>
              </w:rPr>
              <w:tab/>
            </w:r>
            <w:r w:rsidR="00403250" w:rsidRPr="005058E4">
              <w:rPr>
                <w:rStyle w:val="Hipervnculo"/>
                <w:noProof/>
              </w:rPr>
              <w:t>ARQUEOLÓGICO</w:t>
            </w:r>
            <w:r w:rsidR="00403250">
              <w:rPr>
                <w:noProof/>
                <w:webHidden/>
              </w:rPr>
              <w:tab/>
            </w:r>
            <w:r w:rsidR="00403250">
              <w:rPr>
                <w:noProof/>
                <w:webHidden/>
              </w:rPr>
              <w:fldChar w:fldCharType="begin"/>
            </w:r>
            <w:r w:rsidR="00403250">
              <w:rPr>
                <w:noProof/>
                <w:webHidden/>
              </w:rPr>
              <w:instrText xml:space="preserve"> PAGEREF _Toc57744157 \h </w:instrText>
            </w:r>
            <w:r w:rsidR="00403250">
              <w:rPr>
                <w:noProof/>
                <w:webHidden/>
              </w:rPr>
            </w:r>
            <w:r w:rsidR="00403250">
              <w:rPr>
                <w:noProof/>
                <w:webHidden/>
              </w:rPr>
              <w:fldChar w:fldCharType="separate"/>
            </w:r>
            <w:r w:rsidR="00B24D61">
              <w:rPr>
                <w:noProof/>
                <w:webHidden/>
              </w:rPr>
              <w:t>51</w:t>
            </w:r>
            <w:r w:rsidR="00403250">
              <w:rPr>
                <w:noProof/>
                <w:webHidden/>
              </w:rPr>
              <w:fldChar w:fldCharType="end"/>
            </w:r>
          </w:hyperlink>
        </w:p>
        <w:p w14:paraId="704B8C42" w14:textId="181C8223" w:rsidR="00403250" w:rsidRDefault="00082A9D">
          <w:pPr>
            <w:pStyle w:val="TDC3"/>
            <w:tabs>
              <w:tab w:val="left" w:pos="1320"/>
              <w:tab w:val="right" w:pos="9062"/>
            </w:tabs>
            <w:rPr>
              <w:rFonts w:asciiTheme="minorHAnsi" w:eastAsiaTheme="minorEastAsia" w:hAnsiTheme="minorHAnsi" w:cstheme="minorBidi"/>
              <w:noProof/>
              <w:sz w:val="22"/>
              <w:szCs w:val="22"/>
              <w:lang w:val="es-CO"/>
            </w:rPr>
          </w:pPr>
          <w:hyperlink w:anchor="_Toc57744158" w:history="1">
            <w:r w:rsidR="00403250" w:rsidRPr="005058E4">
              <w:rPr>
                <w:rStyle w:val="Hipervnculo"/>
                <w:noProof/>
              </w:rPr>
              <w:t>4.3.6</w:t>
            </w:r>
            <w:r w:rsidR="00403250">
              <w:rPr>
                <w:rFonts w:asciiTheme="minorHAnsi" w:eastAsiaTheme="minorEastAsia" w:hAnsiTheme="minorHAnsi" w:cstheme="minorBidi"/>
                <w:noProof/>
                <w:sz w:val="22"/>
                <w:szCs w:val="22"/>
                <w:lang w:val="es-CO"/>
              </w:rPr>
              <w:tab/>
            </w:r>
            <w:r w:rsidR="00403250" w:rsidRPr="005058E4">
              <w:rPr>
                <w:rStyle w:val="Hipervnculo"/>
                <w:noProof/>
              </w:rPr>
              <w:t>POLÍTICO-ORGANIZATIVO</w:t>
            </w:r>
            <w:r w:rsidR="00403250">
              <w:rPr>
                <w:noProof/>
                <w:webHidden/>
              </w:rPr>
              <w:tab/>
            </w:r>
            <w:r w:rsidR="00403250">
              <w:rPr>
                <w:noProof/>
                <w:webHidden/>
              </w:rPr>
              <w:fldChar w:fldCharType="begin"/>
            </w:r>
            <w:r w:rsidR="00403250">
              <w:rPr>
                <w:noProof/>
                <w:webHidden/>
              </w:rPr>
              <w:instrText xml:space="preserve"> PAGEREF _Toc57744158 \h </w:instrText>
            </w:r>
            <w:r w:rsidR="00403250">
              <w:rPr>
                <w:noProof/>
                <w:webHidden/>
              </w:rPr>
            </w:r>
            <w:r w:rsidR="00403250">
              <w:rPr>
                <w:noProof/>
                <w:webHidden/>
              </w:rPr>
              <w:fldChar w:fldCharType="separate"/>
            </w:r>
            <w:r w:rsidR="00B24D61">
              <w:rPr>
                <w:noProof/>
                <w:webHidden/>
              </w:rPr>
              <w:t>51</w:t>
            </w:r>
            <w:r w:rsidR="00403250">
              <w:rPr>
                <w:noProof/>
                <w:webHidden/>
              </w:rPr>
              <w:fldChar w:fldCharType="end"/>
            </w:r>
          </w:hyperlink>
        </w:p>
        <w:p w14:paraId="1D50C401" w14:textId="16C97878" w:rsidR="00403250" w:rsidRDefault="00082A9D">
          <w:pPr>
            <w:pStyle w:val="TDC3"/>
            <w:tabs>
              <w:tab w:val="left" w:pos="1320"/>
              <w:tab w:val="right" w:pos="9062"/>
            </w:tabs>
            <w:rPr>
              <w:rFonts w:asciiTheme="minorHAnsi" w:eastAsiaTheme="minorEastAsia" w:hAnsiTheme="minorHAnsi" w:cstheme="minorBidi"/>
              <w:noProof/>
              <w:sz w:val="22"/>
              <w:szCs w:val="22"/>
              <w:lang w:val="es-CO"/>
            </w:rPr>
          </w:pPr>
          <w:hyperlink w:anchor="_Toc57744159" w:history="1">
            <w:r w:rsidR="00403250" w:rsidRPr="005058E4">
              <w:rPr>
                <w:rStyle w:val="Hipervnculo"/>
                <w:noProof/>
              </w:rPr>
              <w:t>4.3.7</w:t>
            </w:r>
            <w:r w:rsidR="00403250">
              <w:rPr>
                <w:rFonts w:asciiTheme="minorHAnsi" w:eastAsiaTheme="minorEastAsia" w:hAnsiTheme="minorHAnsi" w:cstheme="minorBidi"/>
                <w:noProof/>
                <w:sz w:val="22"/>
                <w:szCs w:val="22"/>
                <w:lang w:val="es-CO"/>
              </w:rPr>
              <w:tab/>
            </w:r>
            <w:r w:rsidR="00403250" w:rsidRPr="005058E4">
              <w:rPr>
                <w:rStyle w:val="Hipervnculo"/>
                <w:noProof/>
              </w:rPr>
              <w:t>TENDENCIAS DEL DESARROLLO</w:t>
            </w:r>
            <w:r w:rsidR="00403250">
              <w:rPr>
                <w:noProof/>
                <w:webHidden/>
              </w:rPr>
              <w:tab/>
            </w:r>
            <w:r w:rsidR="00403250">
              <w:rPr>
                <w:noProof/>
                <w:webHidden/>
              </w:rPr>
              <w:fldChar w:fldCharType="begin"/>
            </w:r>
            <w:r w:rsidR="00403250">
              <w:rPr>
                <w:noProof/>
                <w:webHidden/>
              </w:rPr>
              <w:instrText xml:space="preserve"> PAGEREF _Toc57744159 \h </w:instrText>
            </w:r>
            <w:r w:rsidR="00403250">
              <w:rPr>
                <w:noProof/>
                <w:webHidden/>
              </w:rPr>
            </w:r>
            <w:r w:rsidR="00403250">
              <w:rPr>
                <w:noProof/>
                <w:webHidden/>
              </w:rPr>
              <w:fldChar w:fldCharType="separate"/>
            </w:r>
            <w:r w:rsidR="00B24D61">
              <w:rPr>
                <w:noProof/>
                <w:webHidden/>
              </w:rPr>
              <w:t>51</w:t>
            </w:r>
            <w:r w:rsidR="00403250">
              <w:rPr>
                <w:noProof/>
                <w:webHidden/>
              </w:rPr>
              <w:fldChar w:fldCharType="end"/>
            </w:r>
          </w:hyperlink>
        </w:p>
        <w:p w14:paraId="3E7C0FF0" w14:textId="3071671F" w:rsidR="00403250" w:rsidRDefault="00082A9D">
          <w:pPr>
            <w:pStyle w:val="TDC3"/>
            <w:tabs>
              <w:tab w:val="left" w:pos="1320"/>
              <w:tab w:val="right" w:pos="9062"/>
            </w:tabs>
            <w:rPr>
              <w:rFonts w:asciiTheme="minorHAnsi" w:eastAsiaTheme="minorEastAsia" w:hAnsiTheme="minorHAnsi" w:cstheme="minorBidi"/>
              <w:noProof/>
              <w:sz w:val="22"/>
              <w:szCs w:val="22"/>
              <w:lang w:val="es-CO"/>
            </w:rPr>
          </w:pPr>
          <w:hyperlink w:anchor="_Toc57744160" w:history="1">
            <w:r w:rsidR="00403250" w:rsidRPr="005058E4">
              <w:rPr>
                <w:rStyle w:val="Hipervnculo"/>
                <w:noProof/>
              </w:rPr>
              <w:t>4.3.8</w:t>
            </w:r>
            <w:r w:rsidR="00403250">
              <w:rPr>
                <w:rFonts w:asciiTheme="minorHAnsi" w:eastAsiaTheme="minorEastAsia" w:hAnsiTheme="minorHAnsi" w:cstheme="minorBidi"/>
                <w:noProof/>
                <w:sz w:val="22"/>
                <w:szCs w:val="22"/>
                <w:lang w:val="es-CO"/>
              </w:rPr>
              <w:tab/>
            </w:r>
            <w:r w:rsidR="00403250" w:rsidRPr="005058E4">
              <w:rPr>
                <w:rStyle w:val="Hipervnculo"/>
                <w:noProof/>
              </w:rPr>
              <w:t>INFORMACIÓN SOBRE POBLACIÓN A REASENTAR</w:t>
            </w:r>
            <w:r w:rsidR="00403250">
              <w:rPr>
                <w:noProof/>
                <w:webHidden/>
              </w:rPr>
              <w:tab/>
            </w:r>
            <w:r w:rsidR="00403250">
              <w:rPr>
                <w:noProof/>
                <w:webHidden/>
              </w:rPr>
              <w:fldChar w:fldCharType="begin"/>
            </w:r>
            <w:r w:rsidR="00403250">
              <w:rPr>
                <w:noProof/>
                <w:webHidden/>
              </w:rPr>
              <w:instrText xml:space="preserve"> PAGEREF _Toc57744160 \h </w:instrText>
            </w:r>
            <w:r w:rsidR="00403250">
              <w:rPr>
                <w:noProof/>
                <w:webHidden/>
              </w:rPr>
            </w:r>
            <w:r w:rsidR="00403250">
              <w:rPr>
                <w:noProof/>
                <w:webHidden/>
              </w:rPr>
              <w:fldChar w:fldCharType="separate"/>
            </w:r>
            <w:r w:rsidR="00B24D61">
              <w:rPr>
                <w:noProof/>
                <w:webHidden/>
              </w:rPr>
              <w:t>51</w:t>
            </w:r>
            <w:r w:rsidR="00403250">
              <w:rPr>
                <w:noProof/>
                <w:webHidden/>
              </w:rPr>
              <w:fldChar w:fldCharType="end"/>
            </w:r>
          </w:hyperlink>
        </w:p>
        <w:p w14:paraId="387C3F28" w14:textId="228ECDD0" w:rsidR="00403250" w:rsidRDefault="00082A9D">
          <w:pPr>
            <w:pStyle w:val="TDC2"/>
            <w:tabs>
              <w:tab w:val="left" w:pos="960"/>
              <w:tab w:val="right" w:pos="9062"/>
            </w:tabs>
            <w:rPr>
              <w:rFonts w:asciiTheme="minorHAnsi" w:eastAsiaTheme="minorEastAsia" w:hAnsiTheme="minorHAnsi" w:cstheme="minorBidi"/>
              <w:noProof/>
              <w:sz w:val="22"/>
              <w:szCs w:val="22"/>
              <w:lang w:val="es-CO"/>
            </w:rPr>
          </w:pPr>
          <w:hyperlink w:anchor="_Toc57744161" w:history="1">
            <w:r w:rsidR="00403250" w:rsidRPr="005058E4">
              <w:rPr>
                <w:rStyle w:val="Hipervnculo"/>
                <w:noProof/>
              </w:rPr>
              <w:t>4.4</w:t>
            </w:r>
            <w:r w:rsidR="00403250">
              <w:rPr>
                <w:rFonts w:asciiTheme="minorHAnsi" w:eastAsiaTheme="minorEastAsia" w:hAnsiTheme="minorHAnsi" w:cstheme="minorBidi"/>
                <w:noProof/>
                <w:sz w:val="22"/>
                <w:szCs w:val="22"/>
                <w:lang w:val="es-CO"/>
              </w:rPr>
              <w:tab/>
            </w:r>
            <w:r w:rsidR="00403250" w:rsidRPr="005058E4">
              <w:rPr>
                <w:rStyle w:val="Hipervnculo"/>
                <w:noProof/>
              </w:rPr>
              <w:t>SERVICIOS ECOSISTÉMICOS</w:t>
            </w:r>
            <w:r w:rsidR="00403250">
              <w:rPr>
                <w:noProof/>
                <w:webHidden/>
              </w:rPr>
              <w:tab/>
            </w:r>
            <w:r w:rsidR="00403250">
              <w:rPr>
                <w:noProof/>
                <w:webHidden/>
              </w:rPr>
              <w:fldChar w:fldCharType="begin"/>
            </w:r>
            <w:r w:rsidR="00403250">
              <w:rPr>
                <w:noProof/>
                <w:webHidden/>
              </w:rPr>
              <w:instrText xml:space="preserve"> PAGEREF _Toc57744161 \h </w:instrText>
            </w:r>
            <w:r w:rsidR="00403250">
              <w:rPr>
                <w:noProof/>
                <w:webHidden/>
              </w:rPr>
            </w:r>
            <w:r w:rsidR="00403250">
              <w:rPr>
                <w:noProof/>
                <w:webHidden/>
              </w:rPr>
              <w:fldChar w:fldCharType="separate"/>
            </w:r>
            <w:r w:rsidR="00B24D61">
              <w:rPr>
                <w:noProof/>
                <w:webHidden/>
              </w:rPr>
              <w:t>52</w:t>
            </w:r>
            <w:r w:rsidR="00403250">
              <w:rPr>
                <w:noProof/>
                <w:webHidden/>
              </w:rPr>
              <w:fldChar w:fldCharType="end"/>
            </w:r>
          </w:hyperlink>
        </w:p>
        <w:p w14:paraId="118FBAA0" w14:textId="0092FDAB" w:rsidR="00403250" w:rsidRDefault="00082A9D">
          <w:pPr>
            <w:pStyle w:val="TDC2"/>
            <w:tabs>
              <w:tab w:val="left" w:pos="960"/>
              <w:tab w:val="right" w:pos="9062"/>
            </w:tabs>
            <w:rPr>
              <w:rFonts w:asciiTheme="minorHAnsi" w:eastAsiaTheme="minorEastAsia" w:hAnsiTheme="minorHAnsi" w:cstheme="minorBidi"/>
              <w:noProof/>
              <w:sz w:val="22"/>
              <w:szCs w:val="22"/>
              <w:lang w:val="es-CO"/>
            </w:rPr>
          </w:pPr>
          <w:hyperlink w:anchor="_Toc57744162" w:history="1">
            <w:r w:rsidR="00403250" w:rsidRPr="005058E4">
              <w:rPr>
                <w:rStyle w:val="Hipervnculo"/>
                <w:noProof/>
              </w:rPr>
              <w:t>4.5</w:t>
            </w:r>
            <w:r w:rsidR="00403250">
              <w:rPr>
                <w:rFonts w:asciiTheme="minorHAnsi" w:eastAsiaTheme="minorEastAsia" w:hAnsiTheme="minorHAnsi" w:cstheme="minorBidi"/>
                <w:noProof/>
                <w:sz w:val="22"/>
                <w:szCs w:val="22"/>
                <w:lang w:val="es-CO"/>
              </w:rPr>
              <w:tab/>
            </w:r>
            <w:r w:rsidR="00403250" w:rsidRPr="005058E4">
              <w:rPr>
                <w:rStyle w:val="Hipervnculo"/>
                <w:noProof/>
              </w:rPr>
              <w:t>PAISAJE</w:t>
            </w:r>
            <w:r w:rsidR="00403250">
              <w:rPr>
                <w:noProof/>
                <w:webHidden/>
              </w:rPr>
              <w:tab/>
            </w:r>
            <w:r w:rsidR="00403250">
              <w:rPr>
                <w:noProof/>
                <w:webHidden/>
              </w:rPr>
              <w:fldChar w:fldCharType="begin"/>
            </w:r>
            <w:r w:rsidR="00403250">
              <w:rPr>
                <w:noProof/>
                <w:webHidden/>
              </w:rPr>
              <w:instrText xml:space="preserve"> PAGEREF _Toc57744162 \h </w:instrText>
            </w:r>
            <w:r w:rsidR="00403250">
              <w:rPr>
                <w:noProof/>
                <w:webHidden/>
              </w:rPr>
            </w:r>
            <w:r w:rsidR="00403250">
              <w:rPr>
                <w:noProof/>
                <w:webHidden/>
              </w:rPr>
              <w:fldChar w:fldCharType="separate"/>
            </w:r>
            <w:r w:rsidR="00B24D61">
              <w:rPr>
                <w:noProof/>
                <w:webHidden/>
              </w:rPr>
              <w:t>52</w:t>
            </w:r>
            <w:r w:rsidR="00403250">
              <w:rPr>
                <w:noProof/>
                <w:webHidden/>
              </w:rPr>
              <w:fldChar w:fldCharType="end"/>
            </w:r>
          </w:hyperlink>
        </w:p>
        <w:p w14:paraId="51F73E7A" w14:textId="656AF60B" w:rsidR="00403250" w:rsidRDefault="00082A9D">
          <w:pPr>
            <w:pStyle w:val="TDC1"/>
            <w:tabs>
              <w:tab w:val="left" w:pos="480"/>
              <w:tab w:val="right" w:pos="9062"/>
            </w:tabs>
            <w:rPr>
              <w:rFonts w:asciiTheme="minorHAnsi" w:eastAsiaTheme="minorEastAsia" w:hAnsiTheme="minorHAnsi" w:cstheme="minorBidi"/>
              <w:noProof/>
              <w:sz w:val="22"/>
              <w:szCs w:val="22"/>
              <w:lang w:val="es-CO"/>
            </w:rPr>
          </w:pPr>
          <w:hyperlink w:anchor="_Toc57744163" w:history="1">
            <w:r w:rsidR="00403250" w:rsidRPr="005058E4">
              <w:rPr>
                <w:rStyle w:val="Hipervnculo"/>
                <w:noProof/>
              </w:rPr>
              <w:t>5</w:t>
            </w:r>
            <w:r w:rsidR="00403250">
              <w:rPr>
                <w:rFonts w:asciiTheme="minorHAnsi" w:eastAsiaTheme="minorEastAsia" w:hAnsiTheme="minorHAnsi" w:cstheme="minorBidi"/>
                <w:noProof/>
                <w:sz w:val="22"/>
                <w:szCs w:val="22"/>
                <w:lang w:val="es-CO"/>
              </w:rPr>
              <w:tab/>
            </w:r>
            <w:r w:rsidR="00403250" w:rsidRPr="005058E4">
              <w:rPr>
                <w:rStyle w:val="Hipervnculo"/>
                <w:noProof/>
              </w:rPr>
              <w:t>ZONIFICACIÓN AMBIENTAL</w:t>
            </w:r>
            <w:r w:rsidR="00403250">
              <w:rPr>
                <w:noProof/>
                <w:webHidden/>
              </w:rPr>
              <w:tab/>
            </w:r>
            <w:r w:rsidR="00403250">
              <w:rPr>
                <w:noProof/>
                <w:webHidden/>
              </w:rPr>
              <w:fldChar w:fldCharType="begin"/>
            </w:r>
            <w:r w:rsidR="00403250">
              <w:rPr>
                <w:noProof/>
                <w:webHidden/>
              </w:rPr>
              <w:instrText xml:space="preserve"> PAGEREF _Toc57744163 \h </w:instrText>
            </w:r>
            <w:r w:rsidR="00403250">
              <w:rPr>
                <w:noProof/>
                <w:webHidden/>
              </w:rPr>
            </w:r>
            <w:r w:rsidR="00403250">
              <w:rPr>
                <w:noProof/>
                <w:webHidden/>
              </w:rPr>
              <w:fldChar w:fldCharType="separate"/>
            </w:r>
            <w:r w:rsidR="00B24D61">
              <w:rPr>
                <w:noProof/>
                <w:webHidden/>
              </w:rPr>
              <w:t>53</w:t>
            </w:r>
            <w:r w:rsidR="00403250">
              <w:rPr>
                <w:noProof/>
                <w:webHidden/>
              </w:rPr>
              <w:fldChar w:fldCharType="end"/>
            </w:r>
          </w:hyperlink>
        </w:p>
        <w:p w14:paraId="1524AA8F" w14:textId="3CBF9007" w:rsidR="00403250" w:rsidRDefault="00082A9D">
          <w:pPr>
            <w:pStyle w:val="TDC1"/>
            <w:tabs>
              <w:tab w:val="left" w:pos="480"/>
              <w:tab w:val="right" w:pos="9062"/>
            </w:tabs>
            <w:rPr>
              <w:rFonts w:asciiTheme="minorHAnsi" w:eastAsiaTheme="minorEastAsia" w:hAnsiTheme="minorHAnsi" w:cstheme="minorBidi"/>
              <w:noProof/>
              <w:sz w:val="22"/>
              <w:szCs w:val="22"/>
              <w:lang w:val="es-CO"/>
            </w:rPr>
          </w:pPr>
          <w:hyperlink w:anchor="_Toc57744164" w:history="1">
            <w:r w:rsidR="00403250" w:rsidRPr="005058E4">
              <w:rPr>
                <w:rStyle w:val="Hipervnculo"/>
                <w:noProof/>
              </w:rPr>
              <w:t>6</w:t>
            </w:r>
            <w:r w:rsidR="00403250">
              <w:rPr>
                <w:rFonts w:asciiTheme="minorHAnsi" w:eastAsiaTheme="minorEastAsia" w:hAnsiTheme="minorHAnsi" w:cstheme="minorBidi"/>
                <w:noProof/>
                <w:sz w:val="22"/>
                <w:szCs w:val="22"/>
                <w:lang w:val="es-CO"/>
              </w:rPr>
              <w:tab/>
            </w:r>
            <w:r w:rsidR="00403250" w:rsidRPr="005058E4">
              <w:rPr>
                <w:rStyle w:val="Hipervnculo"/>
                <w:noProof/>
              </w:rPr>
              <w:t>DEMANDA, USO, APROVECHAMIENTO Y/O AFECTACIÓN DE RECURSOS NATURALES</w:t>
            </w:r>
            <w:r w:rsidR="00403250">
              <w:rPr>
                <w:noProof/>
                <w:webHidden/>
              </w:rPr>
              <w:tab/>
            </w:r>
            <w:r w:rsidR="00403250">
              <w:rPr>
                <w:noProof/>
                <w:webHidden/>
              </w:rPr>
              <w:fldChar w:fldCharType="begin"/>
            </w:r>
            <w:r w:rsidR="00403250">
              <w:rPr>
                <w:noProof/>
                <w:webHidden/>
              </w:rPr>
              <w:instrText xml:space="preserve"> PAGEREF _Toc57744164 \h </w:instrText>
            </w:r>
            <w:r w:rsidR="00403250">
              <w:rPr>
                <w:noProof/>
                <w:webHidden/>
              </w:rPr>
            </w:r>
            <w:r w:rsidR="00403250">
              <w:rPr>
                <w:noProof/>
                <w:webHidden/>
              </w:rPr>
              <w:fldChar w:fldCharType="separate"/>
            </w:r>
            <w:r w:rsidR="00B24D61">
              <w:rPr>
                <w:noProof/>
                <w:webHidden/>
              </w:rPr>
              <w:t>53</w:t>
            </w:r>
            <w:r w:rsidR="00403250">
              <w:rPr>
                <w:noProof/>
                <w:webHidden/>
              </w:rPr>
              <w:fldChar w:fldCharType="end"/>
            </w:r>
          </w:hyperlink>
        </w:p>
        <w:p w14:paraId="3AAFFA6E" w14:textId="100C9361" w:rsidR="00403250" w:rsidRDefault="00082A9D">
          <w:pPr>
            <w:pStyle w:val="TDC2"/>
            <w:tabs>
              <w:tab w:val="left" w:pos="960"/>
              <w:tab w:val="right" w:pos="9062"/>
            </w:tabs>
            <w:rPr>
              <w:rFonts w:asciiTheme="minorHAnsi" w:eastAsiaTheme="minorEastAsia" w:hAnsiTheme="minorHAnsi" w:cstheme="minorBidi"/>
              <w:noProof/>
              <w:sz w:val="22"/>
              <w:szCs w:val="22"/>
              <w:lang w:val="es-CO"/>
            </w:rPr>
          </w:pPr>
          <w:hyperlink w:anchor="_Toc57744165" w:history="1">
            <w:r w:rsidR="00403250" w:rsidRPr="005058E4">
              <w:rPr>
                <w:rStyle w:val="Hipervnculo"/>
                <w:noProof/>
              </w:rPr>
              <w:t>6.1</w:t>
            </w:r>
            <w:r w:rsidR="00403250">
              <w:rPr>
                <w:rFonts w:asciiTheme="minorHAnsi" w:eastAsiaTheme="minorEastAsia" w:hAnsiTheme="minorHAnsi" w:cstheme="minorBidi"/>
                <w:noProof/>
                <w:sz w:val="22"/>
                <w:szCs w:val="22"/>
                <w:lang w:val="es-CO"/>
              </w:rPr>
              <w:tab/>
            </w:r>
            <w:r w:rsidR="00403250" w:rsidRPr="005058E4">
              <w:rPr>
                <w:rStyle w:val="Hipervnculo"/>
                <w:noProof/>
              </w:rPr>
              <w:t>CONCESIÓN DE AGUA SUPERFICIAL</w:t>
            </w:r>
            <w:r w:rsidR="00403250">
              <w:rPr>
                <w:noProof/>
                <w:webHidden/>
              </w:rPr>
              <w:tab/>
            </w:r>
            <w:r w:rsidR="00403250">
              <w:rPr>
                <w:noProof/>
                <w:webHidden/>
              </w:rPr>
              <w:fldChar w:fldCharType="begin"/>
            </w:r>
            <w:r w:rsidR="00403250">
              <w:rPr>
                <w:noProof/>
                <w:webHidden/>
              </w:rPr>
              <w:instrText xml:space="preserve"> PAGEREF _Toc57744165 \h </w:instrText>
            </w:r>
            <w:r w:rsidR="00403250">
              <w:rPr>
                <w:noProof/>
                <w:webHidden/>
              </w:rPr>
            </w:r>
            <w:r w:rsidR="00403250">
              <w:rPr>
                <w:noProof/>
                <w:webHidden/>
              </w:rPr>
              <w:fldChar w:fldCharType="separate"/>
            </w:r>
            <w:r w:rsidR="00B24D61">
              <w:rPr>
                <w:noProof/>
                <w:webHidden/>
              </w:rPr>
              <w:t>54</w:t>
            </w:r>
            <w:r w:rsidR="00403250">
              <w:rPr>
                <w:noProof/>
                <w:webHidden/>
              </w:rPr>
              <w:fldChar w:fldCharType="end"/>
            </w:r>
          </w:hyperlink>
        </w:p>
        <w:p w14:paraId="0C271692" w14:textId="0EF6AE2C" w:rsidR="00403250" w:rsidRDefault="00082A9D">
          <w:pPr>
            <w:pStyle w:val="TDC2"/>
            <w:tabs>
              <w:tab w:val="left" w:pos="960"/>
              <w:tab w:val="right" w:pos="9062"/>
            </w:tabs>
            <w:rPr>
              <w:rFonts w:asciiTheme="minorHAnsi" w:eastAsiaTheme="minorEastAsia" w:hAnsiTheme="minorHAnsi" w:cstheme="minorBidi"/>
              <w:noProof/>
              <w:sz w:val="22"/>
              <w:szCs w:val="22"/>
              <w:lang w:val="es-CO"/>
            </w:rPr>
          </w:pPr>
          <w:hyperlink w:anchor="_Toc57744166" w:history="1">
            <w:r w:rsidR="00403250" w:rsidRPr="005058E4">
              <w:rPr>
                <w:rStyle w:val="Hipervnculo"/>
                <w:noProof/>
              </w:rPr>
              <w:t>6.2</w:t>
            </w:r>
            <w:r w:rsidR="00403250">
              <w:rPr>
                <w:rFonts w:asciiTheme="minorHAnsi" w:eastAsiaTheme="minorEastAsia" w:hAnsiTheme="minorHAnsi" w:cstheme="minorBidi"/>
                <w:noProof/>
                <w:sz w:val="22"/>
                <w:szCs w:val="22"/>
                <w:lang w:val="es-CO"/>
              </w:rPr>
              <w:tab/>
            </w:r>
            <w:r w:rsidR="00403250" w:rsidRPr="005058E4">
              <w:rPr>
                <w:rStyle w:val="Hipervnculo"/>
                <w:noProof/>
              </w:rPr>
              <w:t>CONCESIÓN DE AGUA SUBTERRÁNEA</w:t>
            </w:r>
            <w:r w:rsidR="00403250">
              <w:rPr>
                <w:noProof/>
                <w:webHidden/>
              </w:rPr>
              <w:tab/>
            </w:r>
            <w:r w:rsidR="00403250">
              <w:rPr>
                <w:noProof/>
                <w:webHidden/>
              </w:rPr>
              <w:fldChar w:fldCharType="begin"/>
            </w:r>
            <w:r w:rsidR="00403250">
              <w:rPr>
                <w:noProof/>
                <w:webHidden/>
              </w:rPr>
              <w:instrText xml:space="preserve"> PAGEREF _Toc57744166 \h </w:instrText>
            </w:r>
            <w:r w:rsidR="00403250">
              <w:rPr>
                <w:noProof/>
                <w:webHidden/>
              </w:rPr>
            </w:r>
            <w:r w:rsidR="00403250">
              <w:rPr>
                <w:noProof/>
                <w:webHidden/>
              </w:rPr>
              <w:fldChar w:fldCharType="separate"/>
            </w:r>
            <w:r w:rsidR="00B24D61">
              <w:rPr>
                <w:noProof/>
                <w:webHidden/>
              </w:rPr>
              <w:t>54</w:t>
            </w:r>
            <w:r w:rsidR="00403250">
              <w:rPr>
                <w:noProof/>
                <w:webHidden/>
              </w:rPr>
              <w:fldChar w:fldCharType="end"/>
            </w:r>
          </w:hyperlink>
        </w:p>
        <w:p w14:paraId="529992E3" w14:textId="7F7B511F" w:rsidR="00403250" w:rsidRDefault="00082A9D">
          <w:pPr>
            <w:pStyle w:val="TDC2"/>
            <w:tabs>
              <w:tab w:val="left" w:pos="960"/>
              <w:tab w:val="right" w:pos="9062"/>
            </w:tabs>
            <w:rPr>
              <w:rFonts w:asciiTheme="minorHAnsi" w:eastAsiaTheme="minorEastAsia" w:hAnsiTheme="minorHAnsi" w:cstheme="minorBidi"/>
              <w:noProof/>
              <w:sz w:val="22"/>
              <w:szCs w:val="22"/>
              <w:lang w:val="es-CO"/>
            </w:rPr>
          </w:pPr>
          <w:hyperlink w:anchor="_Toc57744167" w:history="1">
            <w:r w:rsidR="00403250" w:rsidRPr="005058E4">
              <w:rPr>
                <w:rStyle w:val="Hipervnculo"/>
                <w:noProof/>
              </w:rPr>
              <w:t>6.3</w:t>
            </w:r>
            <w:r w:rsidR="00403250">
              <w:rPr>
                <w:rFonts w:asciiTheme="minorHAnsi" w:eastAsiaTheme="minorEastAsia" w:hAnsiTheme="minorHAnsi" w:cstheme="minorBidi"/>
                <w:noProof/>
                <w:sz w:val="22"/>
                <w:szCs w:val="22"/>
                <w:lang w:val="es-CO"/>
              </w:rPr>
              <w:tab/>
            </w:r>
            <w:r w:rsidR="00403250" w:rsidRPr="005058E4">
              <w:rPr>
                <w:rStyle w:val="Hipervnculo"/>
                <w:noProof/>
              </w:rPr>
              <w:t>PERMISO DE VERTIMIENTO</w:t>
            </w:r>
            <w:r w:rsidR="00403250">
              <w:rPr>
                <w:noProof/>
                <w:webHidden/>
              </w:rPr>
              <w:tab/>
            </w:r>
            <w:r w:rsidR="00403250">
              <w:rPr>
                <w:noProof/>
                <w:webHidden/>
              </w:rPr>
              <w:fldChar w:fldCharType="begin"/>
            </w:r>
            <w:r w:rsidR="00403250">
              <w:rPr>
                <w:noProof/>
                <w:webHidden/>
              </w:rPr>
              <w:instrText xml:space="preserve"> PAGEREF _Toc57744167 \h </w:instrText>
            </w:r>
            <w:r w:rsidR="00403250">
              <w:rPr>
                <w:noProof/>
                <w:webHidden/>
              </w:rPr>
            </w:r>
            <w:r w:rsidR="00403250">
              <w:rPr>
                <w:noProof/>
                <w:webHidden/>
              </w:rPr>
              <w:fldChar w:fldCharType="separate"/>
            </w:r>
            <w:r w:rsidR="00B24D61">
              <w:rPr>
                <w:noProof/>
                <w:webHidden/>
              </w:rPr>
              <w:t>54</w:t>
            </w:r>
            <w:r w:rsidR="00403250">
              <w:rPr>
                <w:noProof/>
                <w:webHidden/>
              </w:rPr>
              <w:fldChar w:fldCharType="end"/>
            </w:r>
          </w:hyperlink>
        </w:p>
        <w:p w14:paraId="68A502FA" w14:textId="1EC80673" w:rsidR="00403250" w:rsidRDefault="00082A9D">
          <w:pPr>
            <w:pStyle w:val="TDC3"/>
            <w:tabs>
              <w:tab w:val="left" w:pos="1320"/>
              <w:tab w:val="right" w:pos="9062"/>
            </w:tabs>
            <w:rPr>
              <w:rFonts w:asciiTheme="minorHAnsi" w:eastAsiaTheme="minorEastAsia" w:hAnsiTheme="minorHAnsi" w:cstheme="minorBidi"/>
              <w:noProof/>
              <w:sz w:val="22"/>
              <w:szCs w:val="22"/>
              <w:lang w:val="es-CO"/>
            </w:rPr>
          </w:pPr>
          <w:hyperlink w:anchor="_Toc57744168" w:history="1">
            <w:r w:rsidR="00403250" w:rsidRPr="005058E4">
              <w:rPr>
                <w:rStyle w:val="Hipervnculo"/>
                <w:noProof/>
              </w:rPr>
              <w:t>6.3.1</w:t>
            </w:r>
            <w:r w:rsidR="00403250">
              <w:rPr>
                <w:rFonts w:asciiTheme="minorHAnsi" w:eastAsiaTheme="minorEastAsia" w:hAnsiTheme="minorHAnsi" w:cstheme="minorBidi"/>
                <w:noProof/>
                <w:sz w:val="22"/>
                <w:szCs w:val="22"/>
                <w:lang w:val="es-CO"/>
              </w:rPr>
              <w:tab/>
            </w:r>
            <w:r w:rsidR="00403250" w:rsidRPr="005058E4">
              <w:rPr>
                <w:rStyle w:val="Hipervnculo"/>
                <w:noProof/>
              </w:rPr>
              <w:t>A AGUAS SUPERFICIALES</w:t>
            </w:r>
            <w:r w:rsidR="00403250">
              <w:rPr>
                <w:noProof/>
                <w:webHidden/>
              </w:rPr>
              <w:tab/>
            </w:r>
            <w:r w:rsidR="00403250">
              <w:rPr>
                <w:noProof/>
                <w:webHidden/>
              </w:rPr>
              <w:fldChar w:fldCharType="begin"/>
            </w:r>
            <w:r w:rsidR="00403250">
              <w:rPr>
                <w:noProof/>
                <w:webHidden/>
              </w:rPr>
              <w:instrText xml:space="preserve"> PAGEREF _Toc57744168 \h </w:instrText>
            </w:r>
            <w:r w:rsidR="00403250">
              <w:rPr>
                <w:noProof/>
                <w:webHidden/>
              </w:rPr>
            </w:r>
            <w:r w:rsidR="00403250">
              <w:rPr>
                <w:noProof/>
                <w:webHidden/>
              </w:rPr>
              <w:fldChar w:fldCharType="separate"/>
            </w:r>
            <w:r w:rsidR="00B24D61">
              <w:rPr>
                <w:noProof/>
                <w:webHidden/>
              </w:rPr>
              <w:t>54</w:t>
            </w:r>
            <w:r w:rsidR="00403250">
              <w:rPr>
                <w:noProof/>
                <w:webHidden/>
              </w:rPr>
              <w:fldChar w:fldCharType="end"/>
            </w:r>
          </w:hyperlink>
        </w:p>
        <w:p w14:paraId="1D701BF8" w14:textId="37EDF828" w:rsidR="00403250" w:rsidRDefault="00082A9D">
          <w:pPr>
            <w:pStyle w:val="TDC3"/>
            <w:tabs>
              <w:tab w:val="left" w:pos="1320"/>
              <w:tab w:val="right" w:pos="9062"/>
            </w:tabs>
            <w:rPr>
              <w:rFonts w:asciiTheme="minorHAnsi" w:eastAsiaTheme="minorEastAsia" w:hAnsiTheme="minorHAnsi" w:cstheme="minorBidi"/>
              <w:noProof/>
              <w:sz w:val="22"/>
              <w:szCs w:val="22"/>
              <w:lang w:val="es-CO"/>
            </w:rPr>
          </w:pPr>
          <w:hyperlink w:anchor="_Toc57744169" w:history="1">
            <w:r w:rsidR="00403250" w:rsidRPr="005058E4">
              <w:rPr>
                <w:rStyle w:val="Hipervnculo"/>
                <w:noProof/>
              </w:rPr>
              <w:t>6.3.2</w:t>
            </w:r>
            <w:r w:rsidR="00403250">
              <w:rPr>
                <w:rFonts w:asciiTheme="minorHAnsi" w:eastAsiaTheme="minorEastAsia" w:hAnsiTheme="minorHAnsi" w:cstheme="minorBidi"/>
                <w:noProof/>
                <w:sz w:val="22"/>
                <w:szCs w:val="22"/>
                <w:lang w:val="es-CO"/>
              </w:rPr>
              <w:tab/>
            </w:r>
            <w:r w:rsidR="00403250" w:rsidRPr="005058E4">
              <w:rPr>
                <w:rStyle w:val="Hipervnculo"/>
                <w:noProof/>
              </w:rPr>
              <w:t>AL SUELO</w:t>
            </w:r>
            <w:r w:rsidR="00403250">
              <w:rPr>
                <w:noProof/>
                <w:webHidden/>
              </w:rPr>
              <w:tab/>
            </w:r>
            <w:r w:rsidR="00403250">
              <w:rPr>
                <w:noProof/>
                <w:webHidden/>
              </w:rPr>
              <w:fldChar w:fldCharType="begin"/>
            </w:r>
            <w:r w:rsidR="00403250">
              <w:rPr>
                <w:noProof/>
                <w:webHidden/>
              </w:rPr>
              <w:instrText xml:space="preserve"> PAGEREF _Toc57744169 \h </w:instrText>
            </w:r>
            <w:r w:rsidR="00403250">
              <w:rPr>
                <w:noProof/>
                <w:webHidden/>
              </w:rPr>
            </w:r>
            <w:r w:rsidR="00403250">
              <w:rPr>
                <w:noProof/>
                <w:webHidden/>
              </w:rPr>
              <w:fldChar w:fldCharType="separate"/>
            </w:r>
            <w:r w:rsidR="00B24D61">
              <w:rPr>
                <w:noProof/>
                <w:webHidden/>
              </w:rPr>
              <w:t>55</w:t>
            </w:r>
            <w:r w:rsidR="00403250">
              <w:rPr>
                <w:noProof/>
                <w:webHidden/>
              </w:rPr>
              <w:fldChar w:fldCharType="end"/>
            </w:r>
          </w:hyperlink>
        </w:p>
        <w:p w14:paraId="70EDC930" w14:textId="5E46C5F1" w:rsidR="00403250" w:rsidRDefault="00082A9D">
          <w:pPr>
            <w:pStyle w:val="TDC3"/>
            <w:tabs>
              <w:tab w:val="left" w:pos="1320"/>
              <w:tab w:val="right" w:pos="9062"/>
            </w:tabs>
            <w:rPr>
              <w:rFonts w:asciiTheme="minorHAnsi" w:eastAsiaTheme="minorEastAsia" w:hAnsiTheme="minorHAnsi" w:cstheme="minorBidi"/>
              <w:noProof/>
              <w:sz w:val="22"/>
              <w:szCs w:val="22"/>
              <w:lang w:val="es-CO"/>
            </w:rPr>
          </w:pPr>
          <w:hyperlink w:anchor="_Toc57744170" w:history="1">
            <w:r w:rsidR="00403250" w:rsidRPr="005058E4">
              <w:rPr>
                <w:rStyle w:val="Hipervnculo"/>
                <w:noProof/>
              </w:rPr>
              <w:t>6.3.3</w:t>
            </w:r>
            <w:r w:rsidR="00403250">
              <w:rPr>
                <w:rFonts w:asciiTheme="minorHAnsi" w:eastAsiaTheme="minorEastAsia" w:hAnsiTheme="minorHAnsi" w:cstheme="minorBidi"/>
                <w:noProof/>
                <w:sz w:val="22"/>
                <w:szCs w:val="22"/>
                <w:lang w:val="es-CO"/>
              </w:rPr>
              <w:tab/>
            </w:r>
            <w:r w:rsidR="00403250" w:rsidRPr="005058E4">
              <w:rPr>
                <w:rStyle w:val="Hipervnculo"/>
                <w:noProof/>
              </w:rPr>
              <w:t>A AGUAS MARINAS</w:t>
            </w:r>
            <w:r w:rsidR="00403250">
              <w:rPr>
                <w:noProof/>
                <w:webHidden/>
              </w:rPr>
              <w:tab/>
            </w:r>
            <w:r w:rsidR="00403250">
              <w:rPr>
                <w:noProof/>
                <w:webHidden/>
              </w:rPr>
              <w:fldChar w:fldCharType="begin"/>
            </w:r>
            <w:r w:rsidR="00403250">
              <w:rPr>
                <w:noProof/>
                <w:webHidden/>
              </w:rPr>
              <w:instrText xml:space="preserve"> PAGEREF _Toc57744170 \h </w:instrText>
            </w:r>
            <w:r w:rsidR="00403250">
              <w:rPr>
                <w:noProof/>
                <w:webHidden/>
              </w:rPr>
            </w:r>
            <w:r w:rsidR="00403250">
              <w:rPr>
                <w:noProof/>
                <w:webHidden/>
              </w:rPr>
              <w:fldChar w:fldCharType="separate"/>
            </w:r>
            <w:r w:rsidR="00B24D61">
              <w:rPr>
                <w:noProof/>
                <w:webHidden/>
              </w:rPr>
              <w:t>55</w:t>
            </w:r>
            <w:r w:rsidR="00403250">
              <w:rPr>
                <w:noProof/>
                <w:webHidden/>
              </w:rPr>
              <w:fldChar w:fldCharType="end"/>
            </w:r>
          </w:hyperlink>
        </w:p>
        <w:p w14:paraId="6D4C3D4E" w14:textId="030F594B" w:rsidR="00403250" w:rsidRDefault="00082A9D">
          <w:pPr>
            <w:pStyle w:val="TDC2"/>
            <w:tabs>
              <w:tab w:val="left" w:pos="960"/>
              <w:tab w:val="right" w:pos="9062"/>
            </w:tabs>
            <w:rPr>
              <w:rFonts w:asciiTheme="minorHAnsi" w:eastAsiaTheme="minorEastAsia" w:hAnsiTheme="minorHAnsi" w:cstheme="minorBidi"/>
              <w:noProof/>
              <w:sz w:val="22"/>
              <w:szCs w:val="22"/>
              <w:lang w:val="es-CO"/>
            </w:rPr>
          </w:pPr>
          <w:hyperlink w:anchor="_Toc57744171" w:history="1">
            <w:r w:rsidR="00403250" w:rsidRPr="005058E4">
              <w:rPr>
                <w:rStyle w:val="Hipervnculo"/>
                <w:noProof/>
              </w:rPr>
              <w:t>6.4</w:t>
            </w:r>
            <w:r w:rsidR="00403250">
              <w:rPr>
                <w:rFonts w:asciiTheme="minorHAnsi" w:eastAsiaTheme="minorEastAsia" w:hAnsiTheme="minorHAnsi" w:cstheme="minorBidi"/>
                <w:noProof/>
                <w:sz w:val="22"/>
                <w:szCs w:val="22"/>
                <w:lang w:val="es-CO"/>
              </w:rPr>
              <w:tab/>
            </w:r>
            <w:r w:rsidR="00403250" w:rsidRPr="005058E4">
              <w:rPr>
                <w:rStyle w:val="Hipervnculo"/>
                <w:noProof/>
              </w:rPr>
              <w:t>OCUPACIÓN DE CAUCES</w:t>
            </w:r>
            <w:r w:rsidR="00403250">
              <w:rPr>
                <w:noProof/>
                <w:webHidden/>
              </w:rPr>
              <w:tab/>
            </w:r>
            <w:r w:rsidR="00403250">
              <w:rPr>
                <w:noProof/>
                <w:webHidden/>
              </w:rPr>
              <w:fldChar w:fldCharType="begin"/>
            </w:r>
            <w:r w:rsidR="00403250">
              <w:rPr>
                <w:noProof/>
                <w:webHidden/>
              </w:rPr>
              <w:instrText xml:space="preserve"> PAGEREF _Toc57744171 \h </w:instrText>
            </w:r>
            <w:r w:rsidR="00403250">
              <w:rPr>
                <w:noProof/>
                <w:webHidden/>
              </w:rPr>
            </w:r>
            <w:r w:rsidR="00403250">
              <w:rPr>
                <w:noProof/>
                <w:webHidden/>
              </w:rPr>
              <w:fldChar w:fldCharType="separate"/>
            </w:r>
            <w:r w:rsidR="00B24D61">
              <w:rPr>
                <w:noProof/>
                <w:webHidden/>
              </w:rPr>
              <w:t>55</w:t>
            </w:r>
            <w:r w:rsidR="00403250">
              <w:rPr>
                <w:noProof/>
                <w:webHidden/>
              </w:rPr>
              <w:fldChar w:fldCharType="end"/>
            </w:r>
          </w:hyperlink>
        </w:p>
        <w:p w14:paraId="20D8D7BE" w14:textId="240B9292" w:rsidR="00403250" w:rsidRDefault="00082A9D">
          <w:pPr>
            <w:pStyle w:val="TDC2"/>
            <w:tabs>
              <w:tab w:val="left" w:pos="960"/>
              <w:tab w:val="right" w:pos="9062"/>
            </w:tabs>
            <w:rPr>
              <w:rFonts w:asciiTheme="minorHAnsi" w:eastAsiaTheme="minorEastAsia" w:hAnsiTheme="minorHAnsi" w:cstheme="minorBidi"/>
              <w:noProof/>
              <w:sz w:val="22"/>
              <w:szCs w:val="22"/>
              <w:lang w:val="es-CO"/>
            </w:rPr>
          </w:pPr>
          <w:hyperlink w:anchor="_Toc57744172" w:history="1">
            <w:r w:rsidR="00403250" w:rsidRPr="005058E4">
              <w:rPr>
                <w:rStyle w:val="Hipervnculo"/>
                <w:noProof/>
              </w:rPr>
              <w:t>6.5</w:t>
            </w:r>
            <w:r w:rsidR="00403250">
              <w:rPr>
                <w:rFonts w:asciiTheme="minorHAnsi" w:eastAsiaTheme="minorEastAsia" w:hAnsiTheme="minorHAnsi" w:cstheme="minorBidi"/>
                <w:noProof/>
                <w:sz w:val="22"/>
                <w:szCs w:val="22"/>
                <w:lang w:val="es-CO"/>
              </w:rPr>
              <w:tab/>
            </w:r>
            <w:r w:rsidR="00403250" w:rsidRPr="005058E4">
              <w:rPr>
                <w:rStyle w:val="Hipervnculo"/>
                <w:noProof/>
              </w:rPr>
              <w:t>REÚSO DEL AGUA RESIDUAL TRATADA</w:t>
            </w:r>
            <w:r w:rsidR="00403250">
              <w:rPr>
                <w:noProof/>
                <w:webHidden/>
              </w:rPr>
              <w:tab/>
            </w:r>
            <w:r w:rsidR="00403250">
              <w:rPr>
                <w:noProof/>
                <w:webHidden/>
              </w:rPr>
              <w:fldChar w:fldCharType="begin"/>
            </w:r>
            <w:r w:rsidR="00403250">
              <w:rPr>
                <w:noProof/>
                <w:webHidden/>
              </w:rPr>
              <w:instrText xml:space="preserve"> PAGEREF _Toc57744172 \h </w:instrText>
            </w:r>
            <w:r w:rsidR="00403250">
              <w:rPr>
                <w:noProof/>
                <w:webHidden/>
              </w:rPr>
            </w:r>
            <w:r w:rsidR="00403250">
              <w:rPr>
                <w:noProof/>
                <w:webHidden/>
              </w:rPr>
              <w:fldChar w:fldCharType="separate"/>
            </w:r>
            <w:r w:rsidR="00B24D61">
              <w:rPr>
                <w:noProof/>
                <w:webHidden/>
              </w:rPr>
              <w:t>55</w:t>
            </w:r>
            <w:r w:rsidR="00403250">
              <w:rPr>
                <w:noProof/>
                <w:webHidden/>
              </w:rPr>
              <w:fldChar w:fldCharType="end"/>
            </w:r>
          </w:hyperlink>
        </w:p>
        <w:p w14:paraId="39D957FC" w14:textId="637306FA" w:rsidR="00403250" w:rsidRDefault="00082A9D">
          <w:pPr>
            <w:pStyle w:val="TDC2"/>
            <w:tabs>
              <w:tab w:val="left" w:pos="960"/>
              <w:tab w:val="right" w:pos="9062"/>
            </w:tabs>
            <w:rPr>
              <w:rFonts w:asciiTheme="minorHAnsi" w:eastAsiaTheme="minorEastAsia" w:hAnsiTheme="minorHAnsi" w:cstheme="minorBidi"/>
              <w:noProof/>
              <w:sz w:val="22"/>
              <w:szCs w:val="22"/>
              <w:lang w:val="es-CO"/>
            </w:rPr>
          </w:pPr>
          <w:hyperlink w:anchor="_Toc57744173" w:history="1">
            <w:r w:rsidR="00403250" w:rsidRPr="005058E4">
              <w:rPr>
                <w:rStyle w:val="Hipervnculo"/>
                <w:noProof/>
              </w:rPr>
              <w:t>6.6</w:t>
            </w:r>
            <w:r w:rsidR="00403250">
              <w:rPr>
                <w:rFonts w:asciiTheme="minorHAnsi" w:eastAsiaTheme="minorEastAsia" w:hAnsiTheme="minorHAnsi" w:cstheme="minorBidi"/>
                <w:noProof/>
                <w:sz w:val="22"/>
                <w:szCs w:val="22"/>
                <w:lang w:val="es-CO"/>
              </w:rPr>
              <w:tab/>
            </w:r>
            <w:r w:rsidR="00403250" w:rsidRPr="005058E4">
              <w:rPr>
                <w:rStyle w:val="Hipervnculo"/>
                <w:noProof/>
              </w:rPr>
              <w:t>APROVECHAMIENTO FORESTAL</w:t>
            </w:r>
            <w:r w:rsidR="00403250">
              <w:rPr>
                <w:noProof/>
                <w:webHidden/>
              </w:rPr>
              <w:tab/>
            </w:r>
            <w:r w:rsidR="00403250">
              <w:rPr>
                <w:noProof/>
                <w:webHidden/>
              </w:rPr>
              <w:fldChar w:fldCharType="begin"/>
            </w:r>
            <w:r w:rsidR="00403250">
              <w:rPr>
                <w:noProof/>
                <w:webHidden/>
              </w:rPr>
              <w:instrText xml:space="preserve"> PAGEREF _Toc57744173 \h </w:instrText>
            </w:r>
            <w:r w:rsidR="00403250">
              <w:rPr>
                <w:noProof/>
                <w:webHidden/>
              </w:rPr>
            </w:r>
            <w:r w:rsidR="00403250">
              <w:rPr>
                <w:noProof/>
                <w:webHidden/>
              </w:rPr>
              <w:fldChar w:fldCharType="separate"/>
            </w:r>
            <w:r w:rsidR="00B24D61">
              <w:rPr>
                <w:noProof/>
                <w:webHidden/>
              </w:rPr>
              <w:t>56</w:t>
            </w:r>
            <w:r w:rsidR="00403250">
              <w:rPr>
                <w:noProof/>
                <w:webHidden/>
              </w:rPr>
              <w:fldChar w:fldCharType="end"/>
            </w:r>
          </w:hyperlink>
        </w:p>
        <w:p w14:paraId="62112EB8" w14:textId="746EACFD" w:rsidR="00403250" w:rsidRDefault="00082A9D">
          <w:pPr>
            <w:pStyle w:val="TDC2"/>
            <w:tabs>
              <w:tab w:val="left" w:pos="960"/>
              <w:tab w:val="right" w:pos="9062"/>
            </w:tabs>
            <w:rPr>
              <w:rFonts w:asciiTheme="minorHAnsi" w:eastAsiaTheme="minorEastAsia" w:hAnsiTheme="minorHAnsi" w:cstheme="minorBidi"/>
              <w:noProof/>
              <w:sz w:val="22"/>
              <w:szCs w:val="22"/>
              <w:lang w:val="es-CO"/>
            </w:rPr>
          </w:pPr>
          <w:hyperlink w:anchor="_Toc57744174" w:history="1">
            <w:r w:rsidR="00403250" w:rsidRPr="005058E4">
              <w:rPr>
                <w:rStyle w:val="Hipervnculo"/>
                <w:noProof/>
              </w:rPr>
              <w:t>6.7</w:t>
            </w:r>
            <w:r w:rsidR="00403250">
              <w:rPr>
                <w:rFonts w:asciiTheme="minorHAnsi" w:eastAsiaTheme="minorEastAsia" w:hAnsiTheme="minorHAnsi" w:cstheme="minorBidi"/>
                <w:noProof/>
                <w:sz w:val="22"/>
                <w:szCs w:val="22"/>
                <w:lang w:val="es-CO"/>
              </w:rPr>
              <w:tab/>
            </w:r>
            <w:r w:rsidR="00403250" w:rsidRPr="005058E4">
              <w:rPr>
                <w:rStyle w:val="Hipervnculo"/>
                <w:noProof/>
              </w:rPr>
              <w:t>PERMISO DE RECOLECCIÓN DE ESPECÍMENES DE ESPECIES SILVESTRES DE LA BIODIVERSIDAD</w:t>
            </w:r>
            <w:r w:rsidR="00403250">
              <w:rPr>
                <w:noProof/>
                <w:webHidden/>
              </w:rPr>
              <w:tab/>
            </w:r>
            <w:r w:rsidR="00403250">
              <w:rPr>
                <w:noProof/>
                <w:webHidden/>
              </w:rPr>
              <w:fldChar w:fldCharType="begin"/>
            </w:r>
            <w:r w:rsidR="00403250">
              <w:rPr>
                <w:noProof/>
                <w:webHidden/>
              </w:rPr>
              <w:instrText xml:space="preserve"> PAGEREF _Toc57744174 \h </w:instrText>
            </w:r>
            <w:r w:rsidR="00403250">
              <w:rPr>
                <w:noProof/>
                <w:webHidden/>
              </w:rPr>
            </w:r>
            <w:r w:rsidR="00403250">
              <w:rPr>
                <w:noProof/>
                <w:webHidden/>
              </w:rPr>
              <w:fldChar w:fldCharType="separate"/>
            </w:r>
            <w:r w:rsidR="00B24D61">
              <w:rPr>
                <w:noProof/>
                <w:webHidden/>
              </w:rPr>
              <w:t>56</w:t>
            </w:r>
            <w:r w:rsidR="00403250">
              <w:rPr>
                <w:noProof/>
                <w:webHidden/>
              </w:rPr>
              <w:fldChar w:fldCharType="end"/>
            </w:r>
          </w:hyperlink>
        </w:p>
        <w:p w14:paraId="483A3052" w14:textId="7BE01E4D" w:rsidR="00403250" w:rsidRDefault="00082A9D">
          <w:pPr>
            <w:pStyle w:val="TDC2"/>
            <w:tabs>
              <w:tab w:val="left" w:pos="960"/>
              <w:tab w:val="right" w:pos="9062"/>
            </w:tabs>
            <w:rPr>
              <w:rFonts w:asciiTheme="minorHAnsi" w:eastAsiaTheme="minorEastAsia" w:hAnsiTheme="minorHAnsi" w:cstheme="minorBidi"/>
              <w:noProof/>
              <w:sz w:val="22"/>
              <w:szCs w:val="22"/>
              <w:lang w:val="es-CO"/>
            </w:rPr>
          </w:pPr>
          <w:hyperlink w:anchor="_Toc57744175" w:history="1">
            <w:r w:rsidR="00403250" w:rsidRPr="005058E4">
              <w:rPr>
                <w:rStyle w:val="Hipervnculo"/>
                <w:noProof/>
              </w:rPr>
              <w:t>6.8</w:t>
            </w:r>
            <w:r w:rsidR="00403250">
              <w:rPr>
                <w:rFonts w:asciiTheme="minorHAnsi" w:eastAsiaTheme="minorEastAsia" w:hAnsiTheme="minorHAnsi" w:cstheme="minorBidi"/>
                <w:noProof/>
                <w:sz w:val="22"/>
                <w:szCs w:val="22"/>
                <w:lang w:val="es-CO"/>
              </w:rPr>
              <w:tab/>
            </w:r>
            <w:r w:rsidR="00403250" w:rsidRPr="005058E4">
              <w:rPr>
                <w:rStyle w:val="Hipervnculo"/>
                <w:noProof/>
              </w:rPr>
              <w:t>PERMISO DE EMISIÓN ATMOSFÉRICA</w:t>
            </w:r>
            <w:r w:rsidR="00403250">
              <w:rPr>
                <w:noProof/>
                <w:webHidden/>
              </w:rPr>
              <w:tab/>
            </w:r>
            <w:r w:rsidR="00403250">
              <w:rPr>
                <w:noProof/>
                <w:webHidden/>
              </w:rPr>
              <w:fldChar w:fldCharType="begin"/>
            </w:r>
            <w:r w:rsidR="00403250">
              <w:rPr>
                <w:noProof/>
                <w:webHidden/>
              </w:rPr>
              <w:instrText xml:space="preserve"> PAGEREF _Toc57744175 \h </w:instrText>
            </w:r>
            <w:r w:rsidR="00403250">
              <w:rPr>
                <w:noProof/>
                <w:webHidden/>
              </w:rPr>
            </w:r>
            <w:r w:rsidR="00403250">
              <w:rPr>
                <w:noProof/>
                <w:webHidden/>
              </w:rPr>
              <w:fldChar w:fldCharType="separate"/>
            </w:r>
            <w:r w:rsidR="00B24D61">
              <w:rPr>
                <w:noProof/>
                <w:webHidden/>
              </w:rPr>
              <w:t>56</w:t>
            </w:r>
            <w:r w:rsidR="00403250">
              <w:rPr>
                <w:noProof/>
                <w:webHidden/>
              </w:rPr>
              <w:fldChar w:fldCharType="end"/>
            </w:r>
          </w:hyperlink>
        </w:p>
        <w:p w14:paraId="7B5C8DB5" w14:textId="312A3072" w:rsidR="00403250" w:rsidRDefault="00082A9D">
          <w:pPr>
            <w:pStyle w:val="TDC1"/>
            <w:tabs>
              <w:tab w:val="left" w:pos="480"/>
              <w:tab w:val="right" w:pos="9062"/>
            </w:tabs>
            <w:rPr>
              <w:rFonts w:asciiTheme="minorHAnsi" w:eastAsiaTheme="minorEastAsia" w:hAnsiTheme="minorHAnsi" w:cstheme="minorBidi"/>
              <w:noProof/>
              <w:sz w:val="22"/>
              <w:szCs w:val="22"/>
              <w:lang w:val="es-CO"/>
            </w:rPr>
          </w:pPr>
          <w:hyperlink w:anchor="_Toc57744176" w:history="1">
            <w:r w:rsidR="00403250" w:rsidRPr="005058E4">
              <w:rPr>
                <w:rStyle w:val="Hipervnculo"/>
                <w:noProof/>
              </w:rPr>
              <w:t>7</w:t>
            </w:r>
            <w:r w:rsidR="00403250">
              <w:rPr>
                <w:rFonts w:asciiTheme="minorHAnsi" w:eastAsiaTheme="minorEastAsia" w:hAnsiTheme="minorHAnsi" w:cstheme="minorBidi"/>
                <w:noProof/>
                <w:sz w:val="22"/>
                <w:szCs w:val="22"/>
                <w:lang w:val="es-CO"/>
              </w:rPr>
              <w:tab/>
            </w:r>
            <w:r w:rsidR="00403250" w:rsidRPr="005058E4">
              <w:rPr>
                <w:rStyle w:val="Hipervnculo"/>
                <w:noProof/>
              </w:rPr>
              <w:t>EVALUACIÓN AMBIENTAL</w:t>
            </w:r>
            <w:r w:rsidR="00403250">
              <w:rPr>
                <w:noProof/>
                <w:webHidden/>
              </w:rPr>
              <w:tab/>
            </w:r>
            <w:r w:rsidR="00403250">
              <w:rPr>
                <w:noProof/>
                <w:webHidden/>
              </w:rPr>
              <w:fldChar w:fldCharType="begin"/>
            </w:r>
            <w:r w:rsidR="00403250">
              <w:rPr>
                <w:noProof/>
                <w:webHidden/>
              </w:rPr>
              <w:instrText xml:space="preserve"> PAGEREF _Toc57744176 \h </w:instrText>
            </w:r>
            <w:r w:rsidR="00403250">
              <w:rPr>
                <w:noProof/>
                <w:webHidden/>
              </w:rPr>
            </w:r>
            <w:r w:rsidR="00403250">
              <w:rPr>
                <w:noProof/>
                <w:webHidden/>
              </w:rPr>
              <w:fldChar w:fldCharType="separate"/>
            </w:r>
            <w:r w:rsidR="00B24D61">
              <w:rPr>
                <w:noProof/>
                <w:webHidden/>
              </w:rPr>
              <w:t>56</w:t>
            </w:r>
            <w:r w:rsidR="00403250">
              <w:rPr>
                <w:noProof/>
                <w:webHidden/>
              </w:rPr>
              <w:fldChar w:fldCharType="end"/>
            </w:r>
          </w:hyperlink>
        </w:p>
        <w:p w14:paraId="28B54361" w14:textId="73E0CABA" w:rsidR="00403250" w:rsidRDefault="00082A9D">
          <w:pPr>
            <w:pStyle w:val="TDC1"/>
            <w:tabs>
              <w:tab w:val="left" w:pos="480"/>
              <w:tab w:val="right" w:pos="9062"/>
            </w:tabs>
            <w:rPr>
              <w:rFonts w:asciiTheme="minorHAnsi" w:eastAsiaTheme="minorEastAsia" w:hAnsiTheme="minorHAnsi" w:cstheme="minorBidi"/>
              <w:noProof/>
              <w:sz w:val="22"/>
              <w:szCs w:val="22"/>
              <w:lang w:val="es-CO"/>
            </w:rPr>
          </w:pPr>
          <w:hyperlink w:anchor="_Toc57744177" w:history="1">
            <w:r w:rsidR="00403250" w:rsidRPr="005058E4">
              <w:rPr>
                <w:rStyle w:val="Hipervnculo"/>
                <w:noProof/>
              </w:rPr>
              <w:t>8</w:t>
            </w:r>
            <w:r w:rsidR="00403250">
              <w:rPr>
                <w:rFonts w:asciiTheme="minorHAnsi" w:eastAsiaTheme="minorEastAsia" w:hAnsiTheme="minorHAnsi" w:cstheme="minorBidi"/>
                <w:noProof/>
                <w:sz w:val="22"/>
                <w:szCs w:val="22"/>
                <w:lang w:val="es-CO"/>
              </w:rPr>
              <w:tab/>
            </w:r>
            <w:r w:rsidR="00403250" w:rsidRPr="005058E4">
              <w:rPr>
                <w:rStyle w:val="Hipervnculo"/>
                <w:noProof/>
              </w:rPr>
              <w:t>ZONIFICACIÓN DE MANEJO AMBIENTAL DEL PROYECTO</w:t>
            </w:r>
            <w:r w:rsidR="00403250">
              <w:rPr>
                <w:noProof/>
                <w:webHidden/>
              </w:rPr>
              <w:tab/>
            </w:r>
            <w:r w:rsidR="00403250">
              <w:rPr>
                <w:noProof/>
                <w:webHidden/>
              </w:rPr>
              <w:fldChar w:fldCharType="begin"/>
            </w:r>
            <w:r w:rsidR="00403250">
              <w:rPr>
                <w:noProof/>
                <w:webHidden/>
              </w:rPr>
              <w:instrText xml:space="preserve"> PAGEREF _Toc57744177 \h </w:instrText>
            </w:r>
            <w:r w:rsidR="00403250">
              <w:rPr>
                <w:noProof/>
                <w:webHidden/>
              </w:rPr>
            </w:r>
            <w:r w:rsidR="00403250">
              <w:rPr>
                <w:noProof/>
                <w:webHidden/>
              </w:rPr>
              <w:fldChar w:fldCharType="separate"/>
            </w:r>
            <w:r w:rsidR="00B24D61">
              <w:rPr>
                <w:noProof/>
                <w:webHidden/>
              </w:rPr>
              <w:t>57</w:t>
            </w:r>
            <w:r w:rsidR="00403250">
              <w:rPr>
                <w:noProof/>
                <w:webHidden/>
              </w:rPr>
              <w:fldChar w:fldCharType="end"/>
            </w:r>
          </w:hyperlink>
        </w:p>
        <w:p w14:paraId="4CE6A5FF" w14:textId="2CAAA98C" w:rsidR="00403250" w:rsidRDefault="00082A9D">
          <w:pPr>
            <w:pStyle w:val="TDC1"/>
            <w:tabs>
              <w:tab w:val="left" w:pos="480"/>
              <w:tab w:val="right" w:pos="9062"/>
            </w:tabs>
            <w:rPr>
              <w:rFonts w:asciiTheme="minorHAnsi" w:eastAsiaTheme="minorEastAsia" w:hAnsiTheme="minorHAnsi" w:cstheme="minorBidi"/>
              <w:noProof/>
              <w:sz w:val="22"/>
              <w:szCs w:val="22"/>
              <w:lang w:val="es-CO"/>
            </w:rPr>
          </w:pPr>
          <w:hyperlink w:anchor="_Toc57744178" w:history="1">
            <w:r w:rsidR="00403250" w:rsidRPr="005058E4">
              <w:rPr>
                <w:rStyle w:val="Hipervnculo"/>
                <w:noProof/>
              </w:rPr>
              <w:t>9</w:t>
            </w:r>
            <w:r w:rsidR="00403250">
              <w:rPr>
                <w:rFonts w:asciiTheme="minorHAnsi" w:eastAsiaTheme="minorEastAsia" w:hAnsiTheme="minorHAnsi" w:cstheme="minorBidi"/>
                <w:noProof/>
                <w:sz w:val="22"/>
                <w:szCs w:val="22"/>
                <w:lang w:val="es-CO"/>
              </w:rPr>
              <w:tab/>
            </w:r>
            <w:r w:rsidR="00403250" w:rsidRPr="005058E4">
              <w:rPr>
                <w:rStyle w:val="Hipervnculo"/>
                <w:noProof/>
              </w:rPr>
              <w:t>PLANES Y PROGRAMAS</w:t>
            </w:r>
            <w:r w:rsidR="00403250">
              <w:rPr>
                <w:noProof/>
                <w:webHidden/>
              </w:rPr>
              <w:tab/>
            </w:r>
            <w:r w:rsidR="00403250">
              <w:rPr>
                <w:noProof/>
                <w:webHidden/>
              </w:rPr>
              <w:fldChar w:fldCharType="begin"/>
            </w:r>
            <w:r w:rsidR="00403250">
              <w:rPr>
                <w:noProof/>
                <w:webHidden/>
              </w:rPr>
              <w:instrText xml:space="preserve"> PAGEREF _Toc57744178 \h </w:instrText>
            </w:r>
            <w:r w:rsidR="00403250">
              <w:rPr>
                <w:noProof/>
                <w:webHidden/>
              </w:rPr>
            </w:r>
            <w:r w:rsidR="00403250">
              <w:rPr>
                <w:noProof/>
                <w:webHidden/>
              </w:rPr>
              <w:fldChar w:fldCharType="separate"/>
            </w:r>
            <w:r w:rsidR="00B24D61">
              <w:rPr>
                <w:noProof/>
                <w:webHidden/>
              </w:rPr>
              <w:t>57</w:t>
            </w:r>
            <w:r w:rsidR="00403250">
              <w:rPr>
                <w:noProof/>
                <w:webHidden/>
              </w:rPr>
              <w:fldChar w:fldCharType="end"/>
            </w:r>
          </w:hyperlink>
        </w:p>
        <w:p w14:paraId="477B0599" w14:textId="23937ADD" w:rsidR="00403250" w:rsidRDefault="00082A9D">
          <w:pPr>
            <w:pStyle w:val="TDC2"/>
            <w:tabs>
              <w:tab w:val="left" w:pos="960"/>
              <w:tab w:val="right" w:pos="9062"/>
            </w:tabs>
            <w:rPr>
              <w:rFonts w:asciiTheme="minorHAnsi" w:eastAsiaTheme="minorEastAsia" w:hAnsiTheme="minorHAnsi" w:cstheme="minorBidi"/>
              <w:noProof/>
              <w:sz w:val="22"/>
              <w:szCs w:val="22"/>
              <w:lang w:val="es-CO"/>
            </w:rPr>
          </w:pPr>
          <w:hyperlink w:anchor="_Toc57744179" w:history="1">
            <w:r w:rsidR="00403250" w:rsidRPr="005058E4">
              <w:rPr>
                <w:rStyle w:val="Hipervnculo"/>
                <w:noProof/>
              </w:rPr>
              <w:t>9.1</w:t>
            </w:r>
            <w:r w:rsidR="00403250">
              <w:rPr>
                <w:rFonts w:asciiTheme="minorHAnsi" w:eastAsiaTheme="minorEastAsia" w:hAnsiTheme="minorHAnsi" w:cstheme="minorBidi"/>
                <w:noProof/>
                <w:sz w:val="22"/>
                <w:szCs w:val="22"/>
                <w:lang w:val="es-CO"/>
              </w:rPr>
              <w:tab/>
            </w:r>
            <w:r w:rsidR="00403250" w:rsidRPr="005058E4">
              <w:rPr>
                <w:rStyle w:val="Hipervnculo"/>
                <w:noProof/>
              </w:rPr>
              <w:t>PLAN DE SEGUIMIENTO Y MONITOREO</w:t>
            </w:r>
            <w:r w:rsidR="00403250">
              <w:rPr>
                <w:noProof/>
                <w:webHidden/>
              </w:rPr>
              <w:tab/>
            </w:r>
            <w:r w:rsidR="00403250">
              <w:rPr>
                <w:noProof/>
                <w:webHidden/>
              </w:rPr>
              <w:fldChar w:fldCharType="begin"/>
            </w:r>
            <w:r w:rsidR="00403250">
              <w:rPr>
                <w:noProof/>
                <w:webHidden/>
              </w:rPr>
              <w:instrText xml:space="preserve"> PAGEREF _Toc57744179 \h </w:instrText>
            </w:r>
            <w:r w:rsidR="00403250">
              <w:rPr>
                <w:noProof/>
                <w:webHidden/>
              </w:rPr>
            </w:r>
            <w:r w:rsidR="00403250">
              <w:rPr>
                <w:noProof/>
                <w:webHidden/>
              </w:rPr>
              <w:fldChar w:fldCharType="separate"/>
            </w:r>
            <w:r w:rsidR="00B24D61">
              <w:rPr>
                <w:noProof/>
                <w:webHidden/>
              </w:rPr>
              <w:t>58</w:t>
            </w:r>
            <w:r w:rsidR="00403250">
              <w:rPr>
                <w:noProof/>
                <w:webHidden/>
              </w:rPr>
              <w:fldChar w:fldCharType="end"/>
            </w:r>
          </w:hyperlink>
        </w:p>
        <w:p w14:paraId="55928FE1" w14:textId="232F6246" w:rsidR="00403250" w:rsidRDefault="00082A9D">
          <w:pPr>
            <w:pStyle w:val="TDC2"/>
            <w:tabs>
              <w:tab w:val="left" w:pos="960"/>
              <w:tab w:val="right" w:pos="9062"/>
            </w:tabs>
            <w:rPr>
              <w:rFonts w:asciiTheme="minorHAnsi" w:eastAsiaTheme="minorEastAsia" w:hAnsiTheme="minorHAnsi" w:cstheme="minorBidi"/>
              <w:noProof/>
              <w:sz w:val="22"/>
              <w:szCs w:val="22"/>
              <w:lang w:val="es-CO"/>
            </w:rPr>
          </w:pPr>
          <w:hyperlink w:anchor="_Toc57744180" w:history="1">
            <w:r w:rsidR="00403250" w:rsidRPr="005058E4">
              <w:rPr>
                <w:rStyle w:val="Hipervnculo"/>
                <w:noProof/>
              </w:rPr>
              <w:t>9.2</w:t>
            </w:r>
            <w:r w:rsidR="00403250">
              <w:rPr>
                <w:rFonts w:asciiTheme="minorHAnsi" w:eastAsiaTheme="minorEastAsia" w:hAnsiTheme="minorHAnsi" w:cstheme="minorBidi"/>
                <w:noProof/>
                <w:sz w:val="22"/>
                <w:szCs w:val="22"/>
                <w:lang w:val="es-CO"/>
              </w:rPr>
              <w:tab/>
            </w:r>
            <w:r w:rsidR="00403250" w:rsidRPr="005058E4">
              <w:rPr>
                <w:rStyle w:val="Hipervnculo"/>
                <w:noProof/>
              </w:rPr>
              <w:t>PLAN DE CONTINGENCIAS</w:t>
            </w:r>
            <w:r w:rsidR="00403250">
              <w:rPr>
                <w:noProof/>
                <w:webHidden/>
              </w:rPr>
              <w:tab/>
            </w:r>
            <w:r w:rsidR="00403250">
              <w:rPr>
                <w:noProof/>
                <w:webHidden/>
              </w:rPr>
              <w:fldChar w:fldCharType="begin"/>
            </w:r>
            <w:r w:rsidR="00403250">
              <w:rPr>
                <w:noProof/>
                <w:webHidden/>
              </w:rPr>
              <w:instrText xml:space="preserve"> PAGEREF _Toc57744180 \h </w:instrText>
            </w:r>
            <w:r w:rsidR="00403250">
              <w:rPr>
                <w:noProof/>
                <w:webHidden/>
              </w:rPr>
            </w:r>
            <w:r w:rsidR="00403250">
              <w:rPr>
                <w:noProof/>
                <w:webHidden/>
              </w:rPr>
              <w:fldChar w:fldCharType="separate"/>
            </w:r>
            <w:r w:rsidR="00B24D61">
              <w:rPr>
                <w:noProof/>
                <w:webHidden/>
              </w:rPr>
              <w:t>58</w:t>
            </w:r>
            <w:r w:rsidR="00403250">
              <w:rPr>
                <w:noProof/>
                <w:webHidden/>
              </w:rPr>
              <w:fldChar w:fldCharType="end"/>
            </w:r>
          </w:hyperlink>
        </w:p>
        <w:p w14:paraId="72A687A6" w14:textId="1FF0596F" w:rsidR="00403250" w:rsidRDefault="00082A9D">
          <w:pPr>
            <w:pStyle w:val="TDC2"/>
            <w:tabs>
              <w:tab w:val="left" w:pos="960"/>
              <w:tab w:val="right" w:pos="9062"/>
            </w:tabs>
            <w:rPr>
              <w:rFonts w:asciiTheme="minorHAnsi" w:eastAsiaTheme="minorEastAsia" w:hAnsiTheme="minorHAnsi" w:cstheme="minorBidi"/>
              <w:noProof/>
              <w:sz w:val="22"/>
              <w:szCs w:val="22"/>
              <w:lang w:val="es-CO"/>
            </w:rPr>
          </w:pPr>
          <w:hyperlink w:anchor="_Toc57744181" w:history="1">
            <w:r w:rsidR="00403250" w:rsidRPr="005058E4">
              <w:rPr>
                <w:rStyle w:val="Hipervnculo"/>
                <w:noProof/>
              </w:rPr>
              <w:t>9.3</w:t>
            </w:r>
            <w:r w:rsidR="00403250">
              <w:rPr>
                <w:rFonts w:asciiTheme="minorHAnsi" w:eastAsiaTheme="minorEastAsia" w:hAnsiTheme="minorHAnsi" w:cstheme="minorBidi"/>
                <w:noProof/>
                <w:sz w:val="22"/>
                <w:szCs w:val="22"/>
                <w:lang w:val="es-CO"/>
              </w:rPr>
              <w:tab/>
            </w:r>
            <w:r w:rsidR="00403250" w:rsidRPr="005058E4">
              <w:rPr>
                <w:rStyle w:val="Hipervnculo"/>
                <w:noProof/>
              </w:rPr>
              <w:t>PLAN DE DESMANTELAMIENTO Y ABANDONO</w:t>
            </w:r>
            <w:r w:rsidR="00403250">
              <w:rPr>
                <w:noProof/>
                <w:webHidden/>
              </w:rPr>
              <w:tab/>
            </w:r>
            <w:r w:rsidR="00403250">
              <w:rPr>
                <w:noProof/>
                <w:webHidden/>
              </w:rPr>
              <w:fldChar w:fldCharType="begin"/>
            </w:r>
            <w:r w:rsidR="00403250">
              <w:rPr>
                <w:noProof/>
                <w:webHidden/>
              </w:rPr>
              <w:instrText xml:space="preserve"> PAGEREF _Toc57744181 \h </w:instrText>
            </w:r>
            <w:r w:rsidR="00403250">
              <w:rPr>
                <w:noProof/>
                <w:webHidden/>
              </w:rPr>
            </w:r>
            <w:r w:rsidR="00403250">
              <w:rPr>
                <w:noProof/>
                <w:webHidden/>
              </w:rPr>
              <w:fldChar w:fldCharType="separate"/>
            </w:r>
            <w:r w:rsidR="00B24D61">
              <w:rPr>
                <w:noProof/>
                <w:webHidden/>
              </w:rPr>
              <w:t>58</w:t>
            </w:r>
            <w:r w:rsidR="00403250">
              <w:rPr>
                <w:noProof/>
                <w:webHidden/>
              </w:rPr>
              <w:fldChar w:fldCharType="end"/>
            </w:r>
          </w:hyperlink>
        </w:p>
        <w:p w14:paraId="79AECE22" w14:textId="3F8B21BA" w:rsidR="00403250" w:rsidRDefault="00082A9D">
          <w:pPr>
            <w:pStyle w:val="TDC2"/>
            <w:tabs>
              <w:tab w:val="left" w:pos="960"/>
              <w:tab w:val="right" w:pos="9062"/>
            </w:tabs>
            <w:rPr>
              <w:rFonts w:asciiTheme="minorHAnsi" w:eastAsiaTheme="minorEastAsia" w:hAnsiTheme="minorHAnsi" w:cstheme="minorBidi"/>
              <w:noProof/>
              <w:sz w:val="22"/>
              <w:szCs w:val="22"/>
              <w:lang w:val="es-CO"/>
            </w:rPr>
          </w:pPr>
          <w:hyperlink w:anchor="_Toc57744182" w:history="1">
            <w:r w:rsidR="00403250" w:rsidRPr="005058E4">
              <w:rPr>
                <w:rStyle w:val="Hipervnculo"/>
                <w:noProof/>
              </w:rPr>
              <w:t>9.4</w:t>
            </w:r>
            <w:r w:rsidR="00403250">
              <w:rPr>
                <w:rFonts w:asciiTheme="minorHAnsi" w:eastAsiaTheme="minorEastAsia" w:hAnsiTheme="minorHAnsi" w:cstheme="minorBidi"/>
                <w:noProof/>
                <w:sz w:val="22"/>
                <w:szCs w:val="22"/>
                <w:lang w:val="es-CO"/>
              </w:rPr>
              <w:tab/>
            </w:r>
            <w:r w:rsidR="00403250" w:rsidRPr="005058E4">
              <w:rPr>
                <w:rStyle w:val="Hipervnculo"/>
                <w:noProof/>
              </w:rPr>
              <w:t>PLAN DE INVERSIÓN FORZOSA DE NO MENOS DEL 1%</w:t>
            </w:r>
            <w:r w:rsidR="00403250">
              <w:rPr>
                <w:noProof/>
                <w:webHidden/>
              </w:rPr>
              <w:tab/>
            </w:r>
            <w:r w:rsidR="00403250">
              <w:rPr>
                <w:noProof/>
                <w:webHidden/>
              </w:rPr>
              <w:fldChar w:fldCharType="begin"/>
            </w:r>
            <w:r w:rsidR="00403250">
              <w:rPr>
                <w:noProof/>
                <w:webHidden/>
              </w:rPr>
              <w:instrText xml:space="preserve"> PAGEREF _Toc57744182 \h </w:instrText>
            </w:r>
            <w:r w:rsidR="00403250">
              <w:rPr>
                <w:noProof/>
                <w:webHidden/>
              </w:rPr>
            </w:r>
            <w:r w:rsidR="00403250">
              <w:rPr>
                <w:noProof/>
                <w:webHidden/>
              </w:rPr>
              <w:fldChar w:fldCharType="separate"/>
            </w:r>
            <w:r w:rsidR="00B24D61">
              <w:rPr>
                <w:noProof/>
                <w:webHidden/>
              </w:rPr>
              <w:t>59</w:t>
            </w:r>
            <w:r w:rsidR="00403250">
              <w:rPr>
                <w:noProof/>
                <w:webHidden/>
              </w:rPr>
              <w:fldChar w:fldCharType="end"/>
            </w:r>
          </w:hyperlink>
        </w:p>
        <w:p w14:paraId="4226DEAB" w14:textId="3D8D7C1D" w:rsidR="00403250" w:rsidRDefault="00082A9D">
          <w:pPr>
            <w:pStyle w:val="TDC2"/>
            <w:tabs>
              <w:tab w:val="left" w:pos="960"/>
              <w:tab w:val="right" w:pos="9062"/>
            </w:tabs>
            <w:rPr>
              <w:rFonts w:asciiTheme="minorHAnsi" w:eastAsiaTheme="minorEastAsia" w:hAnsiTheme="minorHAnsi" w:cstheme="minorBidi"/>
              <w:noProof/>
              <w:sz w:val="22"/>
              <w:szCs w:val="22"/>
              <w:lang w:val="es-CO"/>
            </w:rPr>
          </w:pPr>
          <w:hyperlink w:anchor="_Toc57744183" w:history="1">
            <w:r w:rsidR="00403250" w:rsidRPr="005058E4">
              <w:rPr>
                <w:rStyle w:val="Hipervnculo"/>
                <w:noProof/>
              </w:rPr>
              <w:t>9.5</w:t>
            </w:r>
            <w:r w:rsidR="00403250">
              <w:rPr>
                <w:rFonts w:asciiTheme="minorHAnsi" w:eastAsiaTheme="minorEastAsia" w:hAnsiTheme="minorHAnsi" w:cstheme="minorBidi"/>
                <w:noProof/>
                <w:sz w:val="22"/>
                <w:szCs w:val="22"/>
                <w:lang w:val="es-CO"/>
              </w:rPr>
              <w:tab/>
            </w:r>
            <w:r w:rsidR="00403250" w:rsidRPr="005058E4">
              <w:rPr>
                <w:rStyle w:val="Hipervnculo"/>
                <w:noProof/>
              </w:rPr>
              <w:t>PLAN DE COMPENSACIÓN POR PÉRDIDA DE BIODIVERSIDAD</w:t>
            </w:r>
            <w:r w:rsidR="00403250">
              <w:rPr>
                <w:noProof/>
                <w:webHidden/>
              </w:rPr>
              <w:tab/>
            </w:r>
            <w:r w:rsidR="00403250">
              <w:rPr>
                <w:noProof/>
                <w:webHidden/>
              </w:rPr>
              <w:fldChar w:fldCharType="begin"/>
            </w:r>
            <w:r w:rsidR="00403250">
              <w:rPr>
                <w:noProof/>
                <w:webHidden/>
              </w:rPr>
              <w:instrText xml:space="preserve"> PAGEREF _Toc57744183 \h </w:instrText>
            </w:r>
            <w:r w:rsidR="00403250">
              <w:rPr>
                <w:noProof/>
                <w:webHidden/>
              </w:rPr>
            </w:r>
            <w:r w:rsidR="00403250">
              <w:rPr>
                <w:noProof/>
                <w:webHidden/>
              </w:rPr>
              <w:fldChar w:fldCharType="separate"/>
            </w:r>
            <w:r w:rsidR="00B24D61">
              <w:rPr>
                <w:noProof/>
                <w:webHidden/>
              </w:rPr>
              <w:t>59</w:t>
            </w:r>
            <w:r w:rsidR="00403250">
              <w:rPr>
                <w:noProof/>
                <w:webHidden/>
              </w:rPr>
              <w:fldChar w:fldCharType="end"/>
            </w:r>
          </w:hyperlink>
        </w:p>
        <w:p w14:paraId="262002F3" w14:textId="68392ABF" w:rsidR="009E3A3B" w:rsidRDefault="0000525A">
          <w:pPr>
            <w:pBdr>
              <w:top w:val="nil"/>
              <w:left w:val="nil"/>
              <w:bottom w:val="nil"/>
              <w:right w:val="nil"/>
              <w:between w:val="nil"/>
            </w:pBdr>
            <w:tabs>
              <w:tab w:val="right" w:pos="9062"/>
            </w:tabs>
            <w:spacing w:before="120" w:after="240"/>
            <w:ind w:left="709" w:hanging="709"/>
            <w:jc w:val="left"/>
            <w:rPr>
              <w:b/>
              <w:color w:val="000000"/>
              <w:sz w:val="22"/>
              <w:szCs w:val="22"/>
            </w:rPr>
          </w:pPr>
          <w:r>
            <w:fldChar w:fldCharType="end"/>
          </w:r>
        </w:p>
      </w:sdtContent>
    </w:sdt>
    <w:p w14:paraId="351DE0AC" w14:textId="77777777" w:rsidR="009E3A3B" w:rsidRDefault="009E3A3B">
      <w:pPr>
        <w:jc w:val="center"/>
        <w:rPr>
          <w:sz w:val="22"/>
          <w:szCs w:val="22"/>
        </w:rPr>
      </w:pPr>
    </w:p>
    <w:p w14:paraId="5640E965" w14:textId="77777777" w:rsidR="009E3A3B" w:rsidRDefault="009E3A3B">
      <w:pPr>
        <w:jc w:val="center"/>
        <w:rPr>
          <w:sz w:val="22"/>
          <w:szCs w:val="22"/>
        </w:rPr>
      </w:pPr>
    </w:p>
    <w:p w14:paraId="1346A967" w14:textId="77777777" w:rsidR="009E3A3B" w:rsidRDefault="009E3A3B">
      <w:pPr>
        <w:jc w:val="center"/>
        <w:rPr>
          <w:sz w:val="22"/>
          <w:szCs w:val="22"/>
        </w:rPr>
      </w:pPr>
    </w:p>
    <w:p w14:paraId="18DD8280" w14:textId="77777777" w:rsidR="009E3A3B" w:rsidRDefault="009E3A3B">
      <w:pPr>
        <w:jc w:val="center"/>
        <w:rPr>
          <w:sz w:val="22"/>
          <w:szCs w:val="22"/>
        </w:rPr>
      </w:pPr>
    </w:p>
    <w:p w14:paraId="04E4372E" w14:textId="77777777" w:rsidR="009E3A3B" w:rsidRDefault="009E3A3B">
      <w:pPr>
        <w:jc w:val="center"/>
        <w:rPr>
          <w:sz w:val="22"/>
          <w:szCs w:val="22"/>
        </w:rPr>
      </w:pPr>
    </w:p>
    <w:p w14:paraId="4225888C" w14:textId="77777777" w:rsidR="009E3A3B" w:rsidRDefault="009E3A3B">
      <w:pPr>
        <w:jc w:val="center"/>
        <w:rPr>
          <w:sz w:val="22"/>
          <w:szCs w:val="22"/>
        </w:rPr>
      </w:pPr>
    </w:p>
    <w:p w14:paraId="34F43C7A" w14:textId="77777777" w:rsidR="009E3A3B" w:rsidRDefault="009E3A3B">
      <w:pPr>
        <w:jc w:val="center"/>
        <w:rPr>
          <w:sz w:val="22"/>
          <w:szCs w:val="22"/>
        </w:rPr>
      </w:pPr>
    </w:p>
    <w:p w14:paraId="18C0D117" w14:textId="77777777" w:rsidR="009E3A3B" w:rsidRDefault="009E3A3B">
      <w:pPr>
        <w:jc w:val="center"/>
        <w:rPr>
          <w:sz w:val="22"/>
          <w:szCs w:val="22"/>
        </w:rPr>
      </w:pPr>
    </w:p>
    <w:p w14:paraId="38221EBF" w14:textId="77777777" w:rsidR="009E3A3B" w:rsidRDefault="009E3A3B">
      <w:pPr>
        <w:jc w:val="center"/>
        <w:rPr>
          <w:sz w:val="22"/>
          <w:szCs w:val="22"/>
        </w:rPr>
      </w:pPr>
    </w:p>
    <w:p w14:paraId="1002527E" w14:textId="77777777" w:rsidR="009E3A3B" w:rsidRDefault="0000525A">
      <w:pPr>
        <w:jc w:val="left"/>
        <w:rPr>
          <w:sz w:val="22"/>
          <w:szCs w:val="22"/>
        </w:rPr>
      </w:pPr>
      <w:r>
        <w:br w:type="page"/>
      </w:r>
    </w:p>
    <w:p w14:paraId="44235BBA" w14:textId="77777777" w:rsidR="009E3A3B" w:rsidRDefault="009E3A3B">
      <w:pPr>
        <w:jc w:val="center"/>
        <w:rPr>
          <w:sz w:val="22"/>
          <w:szCs w:val="22"/>
        </w:rPr>
      </w:pPr>
    </w:p>
    <w:p w14:paraId="1B82D201" w14:textId="77777777" w:rsidR="009E3A3B" w:rsidRDefault="0000525A">
      <w:pPr>
        <w:pStyle w:val="Ttulo"/>
        <w:rPr>
          <w:b w:val="0"/>
          <w:sz w:val="22"/>
          <w:szCs w:val="22"/>
        </w:rPr>
      </w:pPr>
      <w:r>
        <w:rPr>
          <w:sz w:val="22"/>
          <w:szCs w:val="22"/>
        </w:rPr>
        <w:t>LISTA DE ACRÓNIMOS Y SIGLAS</w:t>
      </w:r>
    </w:p>
    <w:p w14:paraId="04BF2544" w14:textId="77777777" w:rsidR="009E3A3B" w:rsidRDefault="0000525A">
      <w:pPr>
        <w:tabs>
          <w:tab w:val="left" w:pos="7598"/>
        </w:tabs>
        <w:jc w:val="left"/>
        <w:rPr>
          <w:b/>
          <w:sz w:val="22"/>
          <w:szCs w:val="22"/>
        </w:rPr>
      </w:pPr>
      <w:r>
        <w:rPr>
          <w:b/>
          <w:sz w:val="22"/>
          <w:szCs w:val="22"/>
        </w:rPr>
        <w:tab/>
      </w:r>
    </w:p>
    <w:p w14:paraId="34055E52" w14:textId="77777777" w:rsidR="009E3A3B" w:rsidRDefault="0000525A">
      <w:pPr>
        <w:rPr>
          <w:sz w:val="22"/>
          <w:szCs w:val="22"/>
        </w:rPr>
      </w:pPr>
      <w:r>
        <w:rPr>
          <w:b/>
          <w:sz w:val="22"/>
          <w:szCs w:val="22"/>
        </w:rPr>
        <w:t>ANLA</w:t>
      </w:r>
      <w:r>
        <w:rPr>
          <w:sz w:val="22"/>
          <w:szCs w:val="22"/>
        </w:rPr>
        <w:t>: Autoridad Nacional de Licencias Ambientales</w:t>
      </w:r>
    </w:p>
    <w:p w14:paraId="4D00479B" w14:textId="77777777" w:rsidR="009E3A3B" w:rsidRDefault="009E3A3B">
      <w:pPr>
        <w:rPr>
          <w:sz w:val="22"/>
          <w:szCs w:val="22"/>
        </w:rPr>
      </w:pPr>
    </w:p>
    <w:p w14:paraId="1EC7DAA7" w14:textId="77777777" w:rsidR="009E3A3B" w:rsidRDefault="0000525A">
      <w:pPr>
        <w:rPr>
          <w:sz w:val="22"/>
          <w:szCs w:val="22"/>
        </w:rPr>
      </w:pPr>
      <w:r>
        <w:rPr>
          <w:b/>
          <w:sz w:val="22"/>
          <w:szCs w:val="22"/>
        </w:rPr>
        <w:t>AICAS</w:t>
      </w:r>
      <w:r>
        <w:rPr>
          <w:sz w:val="22"/>
          <w:szCs w:val="22"/>
        </w:rPr>
        <w:t>: Áreas Importantes para la Conservación de las Aves.</w:t>
      </w:r>
    </w:p>
    <w:p w14:paraId="741C0E3C" w14:textId="77777777" w:rsidR="009E3A3B" w:rsidRDefault="009E3A3B">
      <w:pPr>
        <w:rPr>
          <w:sz w:val="22"/>
          <w:szCs w:val="22"/>
        </w:rPr>
      </w:pPr>
    </w:p>
    <w:p w14:paraId="735AFE44" w14:textId="77777777" w:rsidR="009E3A3B" w:rsidRDefault="0000525A">
      <w:pPr>
        <w:rPr>
          <w:sz w:val="22"/>
          <w:szCs w:val="22"/>
        </w:rPr>
      </w:pPr>
      <w:r>
        <w:rPr>
          <w:b/>
          <w:sz w:val="22"/>
          <w:szCs w:val="22"/>
        </w:rPr>
        <w:t>CITES</w:t>
      </w:r>
      <w:r>
        <w:rPr>
          <w:sz w:val="22"/>
          <w:szCs w:val="22"/>
        </w:rPr>
        <w:t xml:space="preserve">: Convención sobre el Comercio Internacional de Especies Amenazadas de </w:t>
      </w:r>
    </w:p>
    <w:p w14:paraId="04D97B41" w14:textId="77777777" w:rsidR="009E3A3B" w:rsidRDefault="0000525A">
      <w:pPr>
        <w:rPr>
          <w:sz w:val="22"/>
          <w:szCs w:val="22"/>
        </w:rPr>
      </w:pPr>
      <w:r>
        <w:rPr>
          <w:sz w:val="22"/>
          <w:szCs w:val="22"/>
        </w:rPr>
        <w:t xml:space="preserve"> Fauna y Flora Silvestres</w:t>
      </w:r>
    </w:p>
    <w:p w14:paraId="265A2C87" w14:textId="77777777" w:rsidR="009E3A3B" w:rsidRDefault="009E3A3B">
      <w:pPr>
        <w:rPr>
          <w:sz w:val="22"/>
          <w:szCs w:val="22"/>
        </w:rPr>
      </w:pPr>
    </w:p>
    <w:p w14:paraId="6C6B0E8F" w14:textId="77777777" w:rsidR="009E3A3B" w:rsidRDefault="0000525A">
      <w:pPr>
        <w:rPr>
          <w:sz w:val="22"/>
          <w:szCs w:val="22"/>
        </w:rPr>
      </w:pPr>
      <w:r>
        <w:rPr>
          <w:b/>
          <w:sz w:val="22"/>
          <w:szCs w:val="22"/>
        </w:rPr>
        <w:t>CR</w:t>
      </w:r>
      <w:r>
        <w:rPr>
          <w:sz w:val="22"/>
          <w:szCs w:val="22"/>
        </w:rPr>
        <w:t>: Peligro Crítico</w:t>
      </w:r>
    </w:p>
    <w:p w14:paraId="621A63C8" w14:textId="77777777" w:rsidR="009E3A3B" w:rsidRDefault="009E3A3B">
      <w:pPr>
        <w:rPr>
          <w:sz w:val="22"/>
          <w:szCs w:val="22"/>
        </w:rPr>
      </w:pPr>
    </w:p>
    <w:p w14:paraId="2972D5C9" w14:textId="77777777" w:rsidR="009E3A3B" w:rsidRDefault="0000525A">
      <w:pPr>
        <w:rPr>
          <w:sz w:val="22"/>
          <w:szCs w:val="22"/>
        </w:rPr>
      </w:pPr>
      <w:r>
        <w:rPr>
          <w:b/>
          <w:sz w:val="22"/>
          <w:szCs w:val="22"/>
        </w:rPr>
        <w:t>DAP</w:t>
      </w:r>
      <w:r>
        <w:rPr>
          <w:sz w:val="22"/>
          <w:szCs w:val="22"/>
        </w:rPr>
        <w:t>: Diámetro a la Altura del Pecho</w:t>
      </w:r>
    </w:p>
    <w:p w14:paraId="3580499A" w14:textId="77777777" w:rsidR="009E3A3B" w:rsidRDefault="009E3A3B">
      <w:pPr>
        <w:rPr>
          <w:sz w:val="22"/>
          <w:szCs w:val="22"/>
        </w:rPr>
      </w:pPr>
    </w:p>
    <w:p w14:paraId="15945AA9" w14:textId="77777777" w:rsidR="009E3A3B" w:rsidRDefault="0000525A">
      <w:pPr>
        <w:rPr>
          <w:sz w:val="22"/>
          <w:szCs w:val="22"/>
        </w:rPr>
      </w:pPr>
      <w:r>
        <w:rPr>
          <w:b/>
          <w:sz w:val="22"/>
          <w:szCs w:val="22"/>
        </w:rPr>
        <w:t>DD</w:t>
      </w:r>
      <w:r>
        <w:rPr>
          <w:sz w:val="22"/>
          <w:szCs w:val="22"/>
        </w:rPr>
        <w:t>: Datos insuficientes</w:t>
      </w:r>
    </w:p>
    <w:p w14:paraId="7766C455" w14:textId="77777777" w:rsidR="009E3A3B" w:rsidRDefault="009E3A3B">
      <w:pPr>
        <w:rPr>
          <w:sz w:val="22"/>
          <w:szCs w:val="22"/>
        </w:rPr>
      </w:pPr>
    </w:p>
    <w:p w14:paraId="3C86E0E6" w14:textId="77777777" w:rsidR="009E3A3B" w:rsidRDefault="0000525A">
      <w:pPr>
        <w:rPr>
          <w:sz w:val="22"/>
          <w:szCs w:val="22"/>
        </w:rPr>
      </w:pPr>
      <w:r>
        <w:rPr>
          <w:b/>
          <w:sz w:val="22"/>
          <w:szCs w:val="22"/>
        </w:rPr>
        <w:t>DMI</w:t>
      </w:r>
      <w:r>
        <w:rPr>
          <w:sz w:val="22"/>
          <w:szCs w:val="22"/>
        </w:rPr>
        <w:t>: Distrito de Manejo Integrado</w:t>
      </w:r>
    </w:p>
    <w:p w14:paraId="1D6EA050" w14:textId="77777777" w:rsidR="009E3A3B" w:rsidRDefault="009E3A3B">
      <w:pPr>
        <w:rPr>
          <w:sz w:val="22"/>
          <w:szCs w:val="22"/>
        </w:rPr>
      </w:pPr>
    </w:p>
    <w:p w14:paraId="3808DEDA" w14:textId="77777777" w:rsidR="009E3A3B" w:rsidRDefault="0000525A">
      <w:pPr>
        <w:rPr>
          <w:b/>
          <w:sz w:val="22"/>
          <w:szCs w:val="22"/>
        </w:rPr>
      </w:pPr>
      <w:r>
        <w:rPr>
          <w:b/>
          <w:sz w:val="22"/>
          <w:szCs w:val="22"/>
        </w:rPr>
        <w:t xml:space="preserve">DRMI: </w:t>
      </w:r>
      <w:r>
        <w:rPr>
          <w:sz w:val="22"/>
          <w:szCs w:val="22"/>
        </w:rPr>
        <w:t>Distrito Regional de Manejo Integrado</w:t>
      </w:r>
    </w:p>
    <w:p w14:paraId="475A171A" w14:textId="77777777" w:rsidR="009E3A3B" w:rsidRDefault="009E3A3B">
      <w:pPr>
        <w:rPr>
          <w:sz w:val="22"/>
          <w:szCs w:val="22"/>
        </w:rPr>
      </w:pPr>
    </w:p>
    <w:p w14:paraId="66352C57" w14:textId="77777777" w:rsidR="009E3A3B" w:rsidRDefault="0000525A">
      <w:pPr>
        <w:rPr>
          <w:sz w:val="22"/>
          <w:szCs w:val="22"/>
        </w:rPr>
      </w:pPr>
      <w:r>
        <w:rPr>
          <w:b/>
          <w:sz w:val="22"/>
          <w:szCs w:val="22"/>
        </w:rPr>
        <w:t>EN</w:t>
      </w:r>
      <w:r>
        <w:rPr>
          <w:sz w:val="22"/>
          <w:szCs w:val="22"/>
        </w:rPr>
        <w:t>: En Peligro</w:t>
      </w:r>
    </w:p>
    <w:p w14:paraId="20F2F507" w14:textId="77777777" w:rsidR="009E3A3B" w:rsidRDefault="009E3A3B">
      <w:pPr>
        <w:rPr>
          <w:sz w:val="22"/>
          <w:szCs w:val="22"/>
        </w:rPr>
      </w:pPr>
    </w:p>
    <w:p w14:paraId="23AEC4D8" w14:textId="77777777" w:rsidR="009E3A3B" w:rsidRDefault="0000525A">
      <w:pPr>
        <w:rPr>
          <w:sz w:val="22"/>
          <w:szCs w:val="22"/>
        </w:rPr>
      </w:pPr>
      <w:r>
        <w:rPr>
          <w:b/>
          <w:sz w:val="22"/>
          <w:szCs w:val="22"/>
        </w:rPr>
        <w:t>EOT</w:t>
      </w:r>
      <w:r>
        <w:rPr>
          <w:sz w:val="22"/>
          <w:szCs w:val="22"/>
        </w:rPr>
        <w:t>: Esquema de Ordenamiento Territorial</w:t>
      </w:r>
    </w:p>
    <w:p w14:paraId="02C247E6" w14:textId="77777777" w:rsidR="009E3A3B" w:rsidRDefault="009E3A3B">
      <w:pPr>
        <w:rPr>
          <w:sz w:val="22"/>
          <w:szCs w:val="22"/>
        </w:rPr>
      </w:pPr>
    </w:p>
    <w:p w14:paraId="724CE338" w14:textId="77777777" w:rsidR="009E3A3B" w:rsidRDefault="0000525A">
      <w:pPr>
        <w:rPr>
          <w:sz w:val="22"/>
          <w:szCs w:val="22"/>
        </w:rPr>
      </w:pPr>
      <w:r>
        <w:rPr>
          <w:b/>
          <w:sz w:val="22"/>
          <w:szCs w:val="22"/>
        </w:rPr>
        <w:t>FUNIAS</w:t>
      </w:r>
      <w:r>
        <w:rPr>
          <w:sz w:val="22"/>
          <w:szCs w:val="22"/>
        </w:rPr>
        <w:t>: Formulario Único Nacional de Inventario de Puntos de Aguas Subterráneas</w:t>
      </w:r>
    </w:p>
    <w:p w14:paraId="0AB5E30B" w14:textId="77777777" w:rsidR="009E3A3B" w:rsidRDefault="009E3A3B">
      <w:pPr>
        <w:rPr>
          <w:sz w:val="22"/>
          <w:szCs w:val="22"/>
        </w:rPr>
      </w:pPr>
    </w:p>
    <w:p w14:paraId="7ED3E599" w14:textId="77777777" w:rsidR="009E3A3B" w:rsidRDefault="0000525A">
      <w:pPr>
        <w:ind w:left="709" w:hanging="709"/>
        <w:rPr>
          <w:sz w:val="22"/>
          <w:szCs w:val="22"/>
        </w:rPr>
      </w:pPr>
      <w:r>
        <w:rPr>
          <w:b/>
          <w:sz w:val="22"/>
          <w:szCs w:val="22"/>
        </w:rPr>
        <w:t>IA</w:t>
      </w:r>
      <w:r>
        <w:rPr>
          <w:sz w:val="22"/>
          <w:szCs w:val="22"/>
        </w:rPr>
        <w:t>: Índice de Aridez</w:t>
      </w:r>
    </w:p>
    <w:p w14:paraId="221C1F29" w14:textId="77777777" w:rsidR="009E3A3B" w:rsidRDefault="009E3A3B">
      <w:pPr>
        <w:rPr>
          <w:sz w:val="22"/>
          <w:szCs w:val="22"/>
        </w:rPr>
      </w:pPr>
    </w:p>
    <w:p w14:paraId="2BE4360C" w14:textId="24F2EEB7" w:rsidR="009E3A3B" w:rsidRDefault="0000525A">
      <w:pPr>
        <w:rPr>
          <w:sz w:val="22"/>
          <w:szCs w:val="22"/>
        </w:rPr>
      </w:pPr>
      <w:r>
        <w:rPr>
          <w:b/>
          <w:sz w:val="22"/>
          <w:szCs w:val="22"/>
        </w:rPr>
        <w:t>IAvH</w:t>
      </w:r>
      <w:r>
        <w:rPr>
          <w:sz w:val="22"/>
          <w:szCs w:val="22"/>
        </w:rPr>
        <w:t xml:space="preserve">: Instituto de Investigación de Recursos Biológicos Alexander </w:t>
      </w:r>
      <w:r w:rsidR="002F3272">
        <w:rPr>
          <w:sz w:val="22"/>
          <w:szCs w:val="22"/>
        </w:rPr>
        <w:t>V</w:t>
      </w:r>
      <w:r>
        <w:rPr>
          <w:sz w:val="22"/>
          <w:szCs w:val="22"/>
        </w:rPr>
        <w:t>on Humboldt Colombia.</w:t>
      </w:r>
    </w:p>
    <w:p w14:paraId="6CFA2F24" w14:textId="77777777" w:rsidR="009E3A3B" w:rsidRDefault="009E3A3B">
      <w:pPr>
        <w:rPr>
          <w:sz w:val="22"/>
          <w:szCs w:val="22"/>
        </w:rPr>
      </w:pPr>
    </w:p>
    <w:p w14:paraId="54EF6E8A" w14:textId="77777777" w:rsidR="009E3A3B" w:rsidRDefault="0000525A">
      <w:pPr>
        <w:rPr>
          <w:sz w:val="22"/>
          <w:szCs w:val="22"/>
        </w:rPr>
      </w:pPr>
      <w:r>
        <w:rPr>
          <w:b/>
          <w:sz w:val="22"/>
          <w:szCs w:val="22"/>
        </w:rPr>
        <w:t>ICA</w:t>
      </w:r>
      <w:r>
        <w:rPr>
          <w:sz w:val="22"/>
          <w:szCs w:val="22"/>
        </w:rPr>
        <w:t>: Índice de Calidad del Agua</w:t>
      </w:r>
    </w:p>
    <w:p w14:paraId="007084B8" w14:textId="77777777" w:rsidR="009E3A3B" w:rsidRDefault="009E3A3B">
      <w:pPr>
        <w:rPr>
          <w:sz w:val="22"/>
          <w:szCs w:val="22"/>
        </w:rPr>
      </w:pPr>
    </w:p>
    <w:p w14:paraId="77A03F7D" w14:textId="77777777" w:rsidR="009E3A3B" w:rsidRDefault="0000525A">
      <w:pPr>
        <w:rPr>
          <w:sz w:val="22"/>
          <w:szCs w:val="22"/>
        </w:rPr>
      </w:pPr>
      <w:r>
        <w:rPr>
          <w:b/>
          <w:sz w:val="22"/>
          <w:szCs w:val="22"/>
        </w:rPr>
        <w:t>ICANH</w:t>
      </w:r>
      <w:r>
        <w:rPr>
          <w:sz w:val="22"/>
          <w:szCs w:val="22"/>
        </w:rPr>
        <w:t>: Instituto Colombiano de Antropología e Historia</w:t>
      </w:r>
    </w:p>
    <w:p w14:paraId="59B0848A" w14:textId="77777777" w:rsidR="009E3A3B" w:rsidRDefault="009E3A3B">
      <w:pPr>
        <w:rPr>
          <w:sz w:val="22"/>
          <w:szCs w:val="22"/>
        </w:rPr>
      </w:pPr>
    </w:p>
    <w:p w14:paraId="63D97753" w14:textId="77777777" w:rsidR="009E3A3B" w:rsidRDefault="0000525A">
      <w:pPr>
        <w:rPr>
          <w:sz w:val="22"/>
          <w:szCs w:val="22"/>
        </w:rPr>
      </w:pPr>
      <w:r>
        <w:rPr>
          <w:b/>
          <w:sz w:val="22"/>
          <w:szCs w:val="22"/>
        </w:rPr>
        <w:t>IDEAM</w:t>
      </w:r>
      <w:r>
        <w:rPr>
          <w:sz w:val="22"/>
          <w:szCs w:val="22"/>
        </w:rPr>
        <w:t>: Instituto de Hidrología, Meteorología y Estudios Ambientales</w:t>
      </w:r>
    </w:p>
    <w:p w14:paraId="28C39926" w14:textId="77777777" w:rsidR="009E3A3B" w:rsidRDefault="009E3A3B">
      <w:pPr>
        <w:rPr>
          <w:sz w:val="22"/>
          <w:szCs w:val="22"/>
        </w:rPr>
      </w:pPr>
    </w:p>
    <w:p w14:paraId="72D71327" w14:textId="77777777" w:rsidR="009E3A3B" w:rsidRDefault="0000525A">
      <w:pPr>
        <w:rPr>
          <w:sz w:val="22"/>
          <w:szCs w:val="22"/>
        </w:rPr>
      </w:pPr>
      <w:r>
        <w:rPr>
          <w:b/>
          <w:sz w:val="22"/>
          <w:szCs w:val="22"/>
        </w:rPr>
        <w:t>IGAC</w:t>
      </w:r>
      <w:r>
        <w:rPr>
          <w:sz w:val="22"/>
          <w:szCs w:val="22"/>
        </w:rPr>
        <w:t>: Instituto Geográfico Agustín Codazzi</w:t>
      </w:r>
    </w:p>
    <w:p w14:paraId="4006C2E4" w14:textId="77777777" w:rsidR="009E3A3B" w:rsidRDefault="009E3A3B">
      <w:pPr>
        <w:rPr>
          <w:sz w:val="22"/>
          <w:szCs w:val="22"/>
        </w:rPr>
      </w:pPr>
    </w:p>
    <w:p w14:paraId="5E6F8B41" w14:textId="77777777" w:rsidR="009E3A3B" w:rsidRDefault="0000525A">
      <w:pPr>
        <w:rPr>
          <w:sz w:val="22"/>
          <w:szCs w:val="22"/>
        </w:rPr>
      </w:pPr>
      <w:r>
        <w:rPr>
          <w:b/>
          <w:sz w:val="22"/>
          <w:szCs w:val="22"/>
        </w:rPr>
        <w:t>IIAP</w:t>
      </w:r>
      <w:r>
        <w:rPr>
          <w:sz w:val="22"/>
          <w:szCs w:val="22"/>
        </w:rPr>
        <w:t>: Instituto de Investigaciones Ambientales del Pacífico</w:t>
      </w:r>
    </w:p>
    <w:p w14:paraId="783E2210" w14:textId="77777777" w:rsidR="009E3A3B" w:rsidRDefault="009E3A3B">
      <w:pPr>
        <w:rPr>
          <w:sz w:val="22"/>
          <w:szCs w:val="22"/>
        </w:rPr>
      </w:pPr>
    </w:p>
    <w:p w14:paraId="02ADBDC5" w14:textId="77777777" w:rsidR="009E3A3B" w:rsidRDefault="0000525A">
      <w:pPr>
        <w:jc w:val="left"/>
        <w:rPr>
          <w:sz w:val="22"/>
          <w:szCs w:val="22"/>
        </w:rPr>
      </w:pPr>
      <w:r>
        <w:rPr>
          <w:b/>
          <w:sz w:val="22"/>
          <w:szCs w:val="22"/>
        </w:rPr>
        <w:lastRenderedPageBreak/>
        <w:t>INVEMAR</w:t>
      </w:r>
      <w:r>
        <w:rPr>
          <w:sz w:val="22"/>
          <w:szCs w:val="22"/>
        </w:rPr>
        <w:t>: Instituto de Investigaciones Marinas y Costeras “José Benito Vives de Andréis”</w:t>
      </w:r>
    </w:p>
    <w:p w14:paraId="5E55EF14" w14:textId="77777777" w:rsidR="009E3A3B" w:rsidRDefault="009E3A3B">
      <w:pPr>
        <w:rPr>
          <w:sz w:val="22"/>
          <w:szCs w:val="22"/>
        </w:rPr>
      </w:pPr>
    </w:p>
    <w:p w14:paraId="21C1BB2B" w14:textId="77777777" w:rsidR="009E3A3B" w:rsidRDefault="0000525A">
      <w:pPr>
        <w:rPr>
          <w:sz w:val="22"/>
          <w:szCs w:val="22"/>
        </w:rPr>
      </w:pPr>
      <w:r>
        <w:rPr>
          <w:b/>
          <w:sz w:val="22"/>
          <w:szCs w:val="22"/>
        </w:rPr>
        <w:t>IRH</w:t>
      </w:r>
      <w:r>
        <w:rPr>
          <w:sz w:val="22"/>
          <w:szCs w:val="22"/>
        </w:rPr>
        <w:t>: Índice de Retención y Regulación Hídrica</w:t>
      </w:r>
    </w:p>
    <w:p w14:paraId="2036367E" w14:textId="77777777" w:rsidR="009E3A3B" w:rsidRDefault="009E3A3B">
      <w:pPr>
        <w:rPr>
          <w:sz w:val="22"/>
          <w:szCs w:val="22"/>
          <w:highlight w:val="yellow"/>
        </w:rPr>
      </w:pPr>
    </w:p>
    <w:p w14:paraId="5AD53964" w14:textId="77777777" w:rsidR="009E3A3B" w:rsidRDefault="0000525A">
      <w:pPr>
        <w:rPr>
          <w:sz w:val="22"/>
          <w:szCs w:val="22"/>
        </w:rPr>
      </w:pPr>
      <w:r>
        <w:rPr>
          <w:b/>
          <w:sz w:val="22"/>
          <w:szCs w:val="22"/>
        </w:rPr>
        <w:t>IUA</w:t>
      </w:r>
      <w:r>
        <w:rPr>
          <w:sz w:val="22"/>
          <w:szCs w:val="22"/>
        </w:rPr>
        <w:t>: Índice de Uso del Agua</w:t>
      </w:r>
    </w:p>
    <w:p w14:paraId="4107A551" w14:textId="77777777" w:rsidR="009E3A3B" w:rsidRDefault="009E3A3B">
      <w:pPr>
        <w:rPr>
          <w:sz w:val="22"/>
          <w:szCs w:val="22"/>
        </w:rPr>
      </w:pPr>
    </w:p>
    <w:p w14:paraId="5D5DF528" w14:textId="77777777" w:rsidR="009E3A3B" w:rsidRDefault="0000525A">
      <w:pPr>
        <w:rPr>
          <w:sz w:val="22"/>
          <w:szCs w:val="22"/>
        </w:rPr>
      </w:pPr>
      <w:r>
        <w:rPr>
          <w:b/>
          <w:sz w:val="22"/>
          <w:szCs w:val="22"/>
        </w:rPr>
        <w:t>IUCN</w:t>
      </w:r>
      <w:r>
        <w:rPr>
          <w:sz w:val="22"/>
          <w:szCs w:val="22"/>
        </w:rPr>
        <w:t>: Unión Internacional para la Conservación de la Naturaleza</w:t>
      </w:r>
    </w:p>
    <w:p w14:paraId="7892EC79" w14:textId="77777777" w:rsidR="009E3A3B" w:rsidRDefault="009E3A3B">
      <w:pPr>
        <w:rPr>
          <w:sz w:val="22"/>
          <w:szCs w:val="22"/>
          <w:highlight w:val="yellow"/>
        </w:rPr>
      </w:pPr>
    </w:p>
    <w:p w14:paraId="3786E235" w14:textId="77777777" w:rsidR="009E3A3B" w:rsidRDefault="0000525A">
      <w:pPr>
        <w:rPr>
          <w:sz w:val="22"/>
          <w:szCs w:val="22"/>
        </w:rPr>
      </w:pPr>
      <w:r>
        <w:rPr>
          <w:b/>
          <w:sz w:val="22"/>
          <w:szCs w:val="22"/>
        </w:rPr>
        <w:t>IVH</w:t>
      </w:r>
      <w:r>
        <w:rPr>
          <w:sz w:val="22"/>
          <w:szCs w:val="22"/>
        </w:rPr>
        <w:t>: Índice de Vulnerabilidad Hídrica</w:t>
      </w:r>
    </w:p>
    <w:p w14:paraId="4CA0D5A8" w14:textId="77777777" w:rsidR="009E3A3B" w:rsidRDefault="009E3A3B">
      <w:pPr>
        <w:rPr>
          <w:sz w:val="22"/>
          <w:szCs w:val="22"/>
          <w:highlight w:val="yellow"/>
        </w:rPr>
      </w:pPr>
    </w:p>
    <w:p w14:paraId="51317608" w14:textId="77777777" w:rsidR="009E3A3B" w:rsidRDefault="0000525A">
      <w:pPr>
        <w:rPr>
          <w:sz w:val="22"/>
          <w:szCs w:val="22"/>
        </w:rPr>
      </w:pPr>
      <w:r>
        <w:rPr>
          <w:b/>
          <w:sz w:val="22"/>
          <w:szCs w:val="22"/>
        </w:rPr>
        <w:t>IVI</w:t>
      </w:r>
      <w:r>
        <w:rPr>
          <w:sz w:val="22"/>
          <w:szCs w:val="22"/>
        </w:rPr>
        <w:t>: Índice de Valor de Importancia</w:t>
      </w:r>
    </w:p>
    <w:p w14:paraId="7189EF3D" w14:textId="77777777" w:rsidR="009E3A3B" w:rsidRDefault="009E3A3B">
      <w:pPr>
        <w:rPr>
          <w:sz w:val="22"/>
          <w:szCs w:val="22"/>
        </w:rPr>
      </w:pPr>
    </w:p>
    <w:p w14:paraId="53ABEB4C" w14:textId="77777777" w:rsidR="009E3A3B" w:rsidRDefault="0000525A">
      <w:pPr>
        <w:rPr>
          <w:sz w:val="22"/>
          <w:szCs w:val="22"/>
        </w:rPr>
      </w:pPr>
      <w:r>
        <w:rPr>
          <w:b/>
          <w:sz w:val="22"/>
          <w:szCs w:val="22"/>
        </w:rPr>
        <w:t>JAC</w:t>
      </w:r>
      <w:r>
        <w:rPr>
          <w:sz w:val="22"/>
          <w:szCs w:val="22"/>
        </w:rPr>
        <w:t>: Junta de Acción Comunal</w:t>
      </w:r>
    </w:p>
    <w:p w14:paraId="056EB16F" w14:textId="77777777" w:rsidR="009E3A3B" w:rsidRDefault="009E3A3B">
      <w:pPr>
        <w:rPr>
          <w:sz w:val="22"/>
          <w:szCs w:val="22"/>
        </w:rPr>
      </w:pPr>
    </w:p>
    <w:p w14:paraId="0299953E" w14:textId="77777777" w:rsidR="009E3A3B" w:rsidRDefault="0000525A">
      <w:pPr>
        <w:rPr>
          <w:sz w:val="22"/>
          <w:szCs w:val="22"/>
        </w:rPr>
      </w:pPr>
      <w:r>
        <w:rPr>
          <w:b/>
          <w:sz w:val="22"/>
          <w:szCs w:val="22"/>
        </w:rPr>
        <w:t>Minambiente</w:t>
      </w:r>
      <w:r>
        <w:rPr>
          <w:sz w:val="22"/>
          <w:szCs w:val="22"/>
        </w:rPr>
        <w:t>: Ministerio de Ambiente y Desarrollo Sostenible</w:t>
      </w:r>
    </w:p>
    <w:p w14:paraId="58FF1B8D" w14:textId="77777777" w:rsidR="009E3A3B" w:rsidRDefault="009E3A3B">
      <w:pPr>
        <w:rPr>
          <w:sz w:val="22"/>
          <w:szCs w:val="22"/>
        </w:rPr>
      </w:pPr>
    </w:p>
    <w:p w14:paraId="4DD0DA9F" w14:textId="77777777" w:rsidR="009E3A3B" w:rsidRDefault="0000525A">
      <w:pPr>
        <w:rPr>
          <w:sz w:val="22"/>
          <w:szCs w:val="22"/>
        </w:rPr>
      </w:pPr>
      <w:r>
        <w:rPr>
          <w:b/>
          <w:sz w:val="22"/>
          <w:szCs w:val="22"/>
        </w:rPr>
        <w:t>NBI</w:t>
      </w:r>
      <w:r>
        <w:rPr>
          <w:sz w:val="22"/>
          <w:szCs w:val="22"/>
        </w:rPr>
        <w:t>: Necesidades Básicas Insatisfechas</w:t>
      </w:r>
    </w:p>
    <w:p w14:paraId="605FF3E8" w14:textId="77777777" w:rsidR="009E3A3B" w:rsidRDefault="009E3A3B">
      <w:pPr>
        <w:rPr>
          <w:sz w:val="22"/>
          <w:szCs w:val="22"/>
        </w:rPr>
      </w:pPr>
    </w:p>
    <w:p w14:paraId="5C1CE592" w14:textId="77777777" w:rsidR="009E3A3B" w:rsidRDefault="0000525A">
      <w:pPr>
        <w:rPr>
          <w:sz w:val="22"/>
          <w:szCs w:val="22"/>
        </w:rPr>
      </w:pPr>
      <w:r>
        <w:rPr>
          <w:b/>
          <w:sz w:val="22"/>
          <w:szCs w:val="22"/>
        </w:rPr>
        <w:t>NE</w:t>
      </w:r>
      <w:r>
        <w:rPr>
          <w:sz w:val="22"/>
          <w:szCs w:val="22"/>
        </w:rPr>
        <w:t>: No evaluado</w:t>
      </w:r>
    </w:p>
    <w:p w14:paraId="5B9FE728" w14:textId="77777777" w:rsidR="009E3A3B" w:rsidRDefault="009E3A3B">
      <w:pPr>
        <w:rPr>
          <w:sz w:val="22"/>
          <w:szCs w:val="22"/>
        </w:rPr>
      </w:pPr>
    </w:p>
    <w:p w14:paraId="2073D08F" w14:textId="77777777" w:rsidR="009E3A3B" w:rsidRDefault="0000525A">
      <w:pPr>
        <w:rPr>
          <w:sz w:val="22"/>
          <w:szCs w:val="22"/>
        </w:rPr>
      </w:pPr>
      <w:r>
        <w:rPr>
          <w:b/>
          <w:sz w:val="22"/>
          <w:szCs w:val="22"/>
        </w:rPr>
        <w:t>NT</w:t>
      </w:r>
      <w:r>
        <w:rPr>
          <w:sz w:val="22"/>
          <w:szCs w:val="22"/>
        </w:rPr>
        <w:t>: Casi amenazado</w:t>
      </w:r>
    </w:p>
    <w:p w14:paraId="1614CE6D" w14:textId="77777777" w:rsidR="009E3A3B" w:rsidRDefault="009E3A3B">
      <w:pPr>
        <w:rPr>
          <w:sz w:val="22"/>
          <w:szCs w:val="22"/>
        </w:rPr>
      </w:pPr>
    </w:p>
    <w:p w14:paraId="373FE239" w14:textId="77777777" w:rsidR="009E3A3B" w:rsidRDefault="0000525A">
      <w:pPr>
        <w:rPr>
          <w:sz w:val="22"/>
          <w:szCs w:val="22"/>
        </w:rPr>
      </w:pPr>
      <w:r>
        <w:rPr>
          <w:b/>
          <w:sz w:val="22"/>
          <w:szCs w:val="22"/>
        </w:rPr>
        <w:t>PBOT</w:t>
      </w:r>
      <w:r>
        <w:rPr>
          <w:sz w:val="22"/>
          <w:szCs w:val="22"/>
        </w:rPr>
        <w:t>: Plan Básico de Ordenamiento Territorial</w:t>
      </w:r>
    </w:p>
    <w:p w14:paraId="28D66825" w14:textId="77777777" w:rsidR="009E3A3B" w:rsidRDefault="009E3A3B">
      <w:pPr>
        <w:rPr>
          <w:sz w:val="22"/>
          <w:szCs w:val="22"/>
        </w:rPr>
      </w:pPr>
    </w:p>
    <w:p w14:paraId="44661933" w14:textId="77777777" w:rsidR="009E3A3B" w:rsidRDefault="0000525A">
      <w:pPr>
        <w:rPr>
          <w:sz w:val="22"/>
          <w:szCs w:val="22"/>
        </w:rPr>
      </w:pPr>
      <w:r>
        <w:rPr>
          <w:b/>
          <w:sz w:val="22"/>
          <w:szCs w:val="22"/>
        </w:rPr>
        <w:t>PET:</w:t>
      </w:r>
      <w:r>
        <w:rPr>
          <w:sz w:val="22"/>
          <w:szCs w:val="22"/>
        </w:rPr>
        <w:t xml:space="preserve"> Población en Edad de Trabajar</w:t>
      </w:r>
    </w:p>
    <w:p w14:paraId="1BE1977D" w14:textId="77777777" w:rsidR="009E3A3B" w:rsidRDefault="009E3A3B">
      <w:pPr>
        <w:rPr>
          <w:sz w:val="22"/>
          <w:szCs w:val="22"/>
        </w:rPr>
      </w:pPr>
    </w:p>
    <w:p w14:paraId="387D67B5" w14:textId="77777777" w:rsidR="009E3A3B" w:rsidRDefault="0000525A">
      <w:pPr>
        <w:rPr>
          <w:sz w:val="22"/>
          <w:szCs w:val="22"/>
        </w:rPr>
      </w:pPr>
      <w:r>
        <w:rPr>
          <w:b/>
          <w:sz w:val="22"/>
          <w:szCs w:val="22"/>
        </w:rPr>
        <w:t>PGIRS</w:t>
      </w:r>
      <w:r>
        <w:rPr>
          <w:sz w:val="22"/>
          <w:szCs w:val="22"/>
        </w:rPr>
        <w:t>: Plan de Gestión Integral de Residuos Sólidos</w:t>
      </w:r>
    </w:p>
    <w:p w14:paraId="3E0067AA" w14:textId="77777777" w:rsidR="009E3A3B" w:rsidRDefault="009E3A3B">
      <w:pPr>
        <w:rPr>
          <w:sz w:val="22"/>
          <w:szCs w:val="22"/>
        </w:rPr>
      </w:pPr>
    </w:p>
    <w:p w14:paraId="3095C797" w14:textId="77777777" w:rsidR="009E3A3B" w:rsidRDefault="0000525A">
      <w:pPr>
        <w:rPr>
          <w:sz w:val="22"/>
          <w:szCs w:val="22"/>
        </w:rPr>
      </w:pPr>
      <w:r>
        <w:rPr>
          <w:b/>
          <w:sz w:val="22"/>
          <w:szCs w:val="22"/>
        </w:rPr>
        <w:t>PMA</w:t>
      </w:r>
      <w:r>
        <w:rPr>
          <w:sz w:val="22"/>
          <w:szCs w:val="22"/>
        </w:rPr>
        <w:t>: Plan de Manejo Ambiental</w:t>
      </w:r>
    </w:p>
    <w:p w14:paraId="7D16B5BB" w14:textId="77777777" w:rsidR="009E3A3B" w:rsidRDefault="009E3A3B">
      <w:pPr>
        <w:rPr>
          <w:b/>
          <w:sz w:val="22"/>
          <w:szCs w:val="22"/>
        </w:rPr>
      </w:pPr>
    </w:p>
    <w:p w14:paraId="6B46CAE1" w14:textId="77777777" w:rsidR="009E3A3B" w:rsidRDefault="0000525A">
      <w:pPr>
        <w:rPr>
          <w:sz w:val="22"/>
          <w:szCs w:val="22"/>
        </w:rPr>
      </w:pPr>
      <w:r>
        <w:rPr>
          <w:b/>
          <w:sz w:val="22"/>
          <w:szCs w:val="22"/>
        </w:rPr>
        <w:t>PNN</w:t>
      </w:r>
      <w:r>
        <w:rPr>
          <w:sz w:val="22"/>
          <w:szCs w:val="22"/>
        </w:rPr>
        <w:t>:</w:t>
      </w:r>
      <w:r>
        <w:rPr>
          <w:b/>
          <w:sz w:val="22"/>
          <w:szCs w:val="22"/>
        </w:rPr>
        <w:t xml:space="preserve"> </w:t>
      </w:r>
      <w:r>
        <w:rPr>
          <w:sz w:val="22"/>
          <w:szCs w:val="22"/>
        </w:rPr>
        <w:t>Parques Nacionales Naturales</w:t>
      </w:r>
    </w:p>
    <w:p w14:paraId="15E21500" w14:textId="77777777" w:rsidR="009E3A3B" w:rsidRDefault="009E3A3B">
      <w:pPr>
        <w:rPr>
          <w:sz w:val="22"/>
          <w:szCs w:val="22"/>
        </w:rPr>
      </w:pPr>
    </w:p>
    <w:p w14:paraId="1D4C4CD6" w14:textId="77777777" w:rsidR="009E3A3B" w:rsidRDefault="0000525A">
      <w:pPr>
        <w:rPr>
          <w:sz w:val="22"/>
          <w:szCs w:val="22"/>
        </w:rPr>
      </w:pPr>
      <w:r>
        <w:rPr>
          <w:b/>
          <w:sz w:val="22"/>
          <w:szCs w:val="22"/>
        </w:rPr>
        <w:t>PNGIRH</w:t>
      </w:r>
      <w:r>
        <w:rPr>
          <w:sz w:val="22"/>
          <w:szCs w:val="22"/>
        </w:rPr>
        <w:t>: Política Nacional para la Gestión Integral del Recurso Hídrico</w:t>
      </w:r>
    </w:p>
    <w:p w14:paraId="132C6B30" w14:textId="77777777" w:rsidR="009E3A3B" w:rsidRDefault="009E3A3B">
      <w:pPr>
        <w:rPr>
          <w:sz w:val="22"/>
          <w:szCs w:val="22"/>
        </w:rPr>
      </w:pPr>
    </w:p>
    <w:p w14:paraId="2A18C1D1" w14:textId="77777777" w:rsidR="009E3A3B" w:rsidRDefault="0000525A">
      <w:pPr>
        <w:rPr>
          <w:sz w:val="22"/>
          <w:szCs w:val="22"/>
        </w:rPr>
      </w:pPr>
      <w:r>
        <w:rPr>
          <w:b/>
          <w:sz w:val="22"/>
          <w:szCs w:val="22"/>
        </w:rPr>
        <w:t>POA:</w:t>
      </w:r>
      <w:r>
        <w:rPr>
          <w:sz w:val="22"/>
          <w:szCs w:val="22"/>
        </w:rPr>
        <w:t xml:space="preserve"> Proyecto, Obra o Actividad.</w:t>
      </w:r>
    </w:p>
    <w:p w14:paraId="12D03D4E" w14:textId="77777777" w:rsidR="009E3A3B" w:rsidRDefault="009E3A3B">
      <w:pPr>
        <w:rPr>
          <w:sz w:val="22"/>
          <w:szCs w:val="22"/>
        </w:rPr>
      </w:pPr>
    </w:p>
    <w:p w14:paraId="59CC8CA9" w14:textId="77777777" w:rsidR="009E3A3B" w:rsidRDefault="0000525A">
      <w:pPr>
        <w:rPr>
          <w:sz w:val="22"/>
          <w:szCs w:val="22"/>
        </w:rPr>
      </w:pPr>
      <w:r>
        <w:rPr>
          <w:b/>
          <w:sz w:val="22"/>
          <w:szCs w:val="22"/>
        </w:rPr>
        <w:t>POMCA</w:t>
      </w:r>
      <w:r>
        <w:rPr>
          <w:sz w:val="22"/>
          <w:szCs w:val="22"/>
        </w:rPr>
        <w:t>: Plan de Ordenación y Manejo de Cuencas</w:t>
      </w:r>
    </w:p>
    <w:p w14:paraId="173D197F" w14:textId="77777777" w:rsidR="009E3A3B" w:rsidRDefault="009E3A3B">
      <w:pPr>
        <w:rPr>
          <w:sz w:val="22"/>
          <w:szCs w:val="22"/>
        </w:rPr>
      </w:pPr>
    </w:p>
    <w:p w14:paraId="1E07D868" w14:textId="77777777" w:rsidR="009E3A3B" w:rsidRDefault="0000525A">
      <w:pPr>
        <w:rPr>
          <w:sz w:val="22"/>
          <w:szCs w:val="22"/>
        </w:rPr>
      </w:pPr>
      <w:r>
        <w:rPr>
          <w:b/>
          <w:sz w:val="22"/>
          <w:szCs w:val="22"/>
        </w:rPr>
        <w:t>POMIUAC</w:t>
      </w:r>
      <w:r>
        <w:rPr>
          <w:sz w:val="22"/>
          <w:szCs w:val="22"/>
        </w:rPr>
        <w:t>: Planes de Ordenación y Manejo Integrado las Unidades Ambientales Costeras</w:t>
      </w:r>
    </w:p>
    <w:p w14:paraId="2E05DB42" w14:textId="77777777" w:rsidR="009E3A3B" w:rsidRDefault="009E3A3B">
      <w:pPr>
        <w:rPr>
          <w:sz w:val="22"/>
          <w:szCs w:val="22"/>
        </w:rPr>
      </w:pPr>
    </w:p>
    <w:p w14:paraId="31B945C6" w14:textId="77777777" w:rsidR="009E3A3B" w:rsidRDefault="0000525A">
      <w:pPr>
        <w:rPr>
          <w:sz w:val="22"/>
          <w:szCs w:val="22"/>
        </w:rPr>
      </w:pPr>
      <w:r>
        <w:rPr>
          <w:b/>
          <w:sz w:val="22"/>
          <w:szCs w:val="22"/>
        </w:rPr>
        <w:t>PORH</w:t>
      </w:r>
      <w:r>
        <w:rPr>
          <w:sz w:val="22"/>
          <w:szCs w:val="22"/>
        </w:rPr>
        <w:t>: Plan de Ordenamiento del Recurso Hídrico</w:t>
      </w:r>
    </w:p>
    <w:p w14:paraId="2BB68BC1" w14:textId="77777777" w:rsidR="009E3A3B" w:rsidRDefault="009E3A3B">
      <w:pPr>
        <w:rPr>
          <w:sz w:val="22"/>
          <w:szCs w:val="22"/>
        </w:rPr>
      </w:pPr>
    </w:p>
    <w:p w14:paraId="151C4841" w14:textId="77777777" w:rsidR="009E3A3B" w:rsidRDefault="0000525A">
      <w:pPr>
        <w:rPr>
          <w:sz w:val="22"/>
          <w:szCs w:val="22"/>
        </w:rPr>
      </w:pPr>
      <w:r>
        <w:rPr>
          <w:b/>
          <w:sz w:val="22"/>
          <w:szCs w:val="22"/>
        </w:rPr>
        <w:t>POT</w:t>
      </w:r>
      <w:r>
        <w:rPr>
          <w:sz w:val="22"/>
          <w:szCs w:val="22"/>
        </w:rPr>
        <w:t>: Plan de Ordenamiento Territorial</w:t>
      </w:r>
    </w:p>
    <w:p w14:paraId="790C909E" w14:textId="77777777" w:rsidR="009E3A3B" w:rsidRDefault="009E3A3B">
      <w:pPr>
        <w:rPr>
          <w:sz w:val="22"/>
          <w:szCs w:val="22"/>
        </w:rPr>
      </w:pPr>
    </w:p>
    <w:p w14:paraId="721507A3" w14:textId="77777777" w:rsidR="009E3A3B" w:rsidRDefault="0000525A">
      <w:pPr>
        <w:rPr>
          <w:sz w:val="22"/>
          <w:szCs w:val="22"/>
        </w:rPr>
      </w:pPr>
      <w:r>
        <w:rPr>
          <w:b/>
          <w:sz w:val="22"/>
          <w:szCs w:val="22"/>
        </w:rPr>
        <w:t>PUEAA</w:t>
      </w:r>
      <w:r>
        <w:rPr>
          <w:sz w:val="22"/>
          <w:szCs w:val="22"/>
        </w:rPr>
        <w:t>: Programa para Uso Eficiente y Ahorro del Agua</w:t>
      </w:r>
    </w:p>
    <w:p w14:paraId="2BD2FD5D" w14:textId="77777777" w:rsidR="009E3A3B" w:rsidRDefault="009E3A3B">
      <w:pPr>
        <w:rPr>
          <w:sz w:val="22"/>
          <w:szCs w:val="22"/>
        </w:rPr>
      </w:pPr>
    </w:p>
    <w:p w14:paraId="584EAA15" w14:textId="77777777" w:rsidR="009E3A3B" w:rsidRDefault="0000525A">
      <w:pPr>
        <w:rPr>
          <w:sz w:val="22"/>
          <w:szCs w:val="22"/>
        </w:rPr>
      </w:pPr>
      <w:r>
        <w:rPr>
          <w:b/>
          <w:sz w:val="22"/>
          <w:szCs w:val="22"/>
        </w:rPr>
        <w:t>RAS</w:t>
      </w:r>
      <w:r>
        <w:rPr>
          <w:sz w:val="22"/>
          <w:szCs w:val="22"/>
        </w:rPr>
        <w:t>: Relación de Adsorción de Sodio</w:t>
      </w:r>
    </w:p>
    <w:p w14:paraId="5CDFC48A" w14:textId="77777777" w:rsidR="009E3A3B" w:rsidRDefault="009E3A3B">
      <w:pPr>
        <w:rPr>
          <w:sz w:val="22"/>
          <w:szCs w:val="22"/>
        </w:rPr>
      </w:pPr>
    </w:p>
    <w:p w14:paraId="0F83C4F7" w14:textId="77777777" w:rsidR="009E3A3B" w:rsidRDefault="0000525A">
      <w:pPr>
        <w:rPr>
          <w:sz w:val="22"/>
          <w:szCs w:val="22"/>
        </w:rPr>
      </w:pPr>
      <w:r>
        <w:rPr>
          <w:b/>
          <w:sz w:val="22"/>
          <w:szCs w:val="22"/>
        </w:rPr>
        <w:t>RURH</w:t>
      </w:r>
      <w:r>
        <w:rPr>
          <w:sz w:val="22"/>
          <w:szCs w:val="22"/>
        </w:rPr>
        <w:t>: Registro de Usuarios del Recurso Hídrico</w:t>
      </w:r>
    </w:p>
    <w:p w14:paraId="4D28019C" w14:textId="77777777" w:rsidR="009E3A3B" w:rsidRDefault="009E3A3B">
      <w:pPr>
        <w:rPr>
          <w:sz w:val="22"/>
          <w:szCs w:val="22"/>
        </w:rPr>
      </w:pPr>
    </w:p>
    <w:p w14:paraId="12D29B43" w14:textId="77777777" w:rsidR="009E3A3B" w:rsidRDefault="0000525A">
      <w:pPr>
        <w:rPr>
          <w:sz w:val="22"/>
          <w:szCs w:val="22"/>
        </w:rPr>
      </w:pPr>
      <w:r>
        <w:rPr>
          <w:b/>
          <w:sz w:val="22"/>
          <w:szCs w:val="22"/>
        </w:rPr>
        <w:t>SGC:</w:t>
      </w:r>
      <w:r>
        <w:rPr>
          <w:sz w:val="22"/>
          <w:szCs w:val="22"/>
        </w:rPr>
        <w:t xml:space="preserve"> Servicio Geológico Colombiano</w:t>
      </w:r>
    </w:p>
    <w:p w14:paraId="349B07CC" w14:textId="77777777" w:rsidR="009E3A3B" w:rsidRDefault="009E3A3B">
      <w:pPr>
        <w:rPr>
          <w:sz w:val="22"/>
          <w:szCs w:val="22"/>
        </w:rPr>
      </w:pPr>
    </w:p>
    <w:p w14:paraId="3A86E843" w14:textId="77777777" w:rsidR="009E3A3B" w:rsidRDefault="0000525A">
      <w:pPr>
        <w:rPr>
          <w:sz w:val="22"/>
          <w:szCs w:val="22"/>
        </w:rPr>
      </w:pPr>
      <w:r>
        <w:rPr>
          <w:b/>
          <w:sz w:val="22"/>
          <w:szCs w:val="22"/>
        </w:rPr>
        <w:t>SIB</w:t>
      </w:r>
      <w:r>
        <w:rPr>
          <w:sz w:val="22"/>
          <w:szCs w:val="22"/>
        </w:rPr>
        <w:t>: Sistema de información sobre Biodiversidad de Colombia</w:t>
      </w:r>
    </w:p>
    <w:p w14:paraId="6489334C" w14:textId="77777777" w:rsidR="009E3A3B" w:rsidRDefault="009E3A3B">
      <w:pPr>
        <w:rPr>
          <w:b/>
          <w:sz w:val="22"/>
          <w:szCs w:val="22"/>
        </w:rPr>
      </w:pPr>
    </w:p>
    <w:p w14:paraId="7E81C618" w14:textId="77777777" w:rsidR="009E3A3B" w:rsidRDefault="0000525A">
      <w:pPr>
        <w:rPr>
          <w:sz w:val="22"/>
          <w:szCs w:val="22"/>
        </w:rPr>
      </w:pPr>
      <w:r>
        <w:rPr>
          <w:b/>
          <w:sz w:val="22"/>
          <w:szCs w:val="22"/>
        </w:rPr>
        <w:t>SIG</w:t>
      </w:r>
      <w:r>
        <w:rPr>
          <w:sz w:val="22"/>
          <w:szCs w:val="22"/>
        </w:rPr>
        <w:t>: Sistema de Información Geográfica</w:t>
      </w:r>
    </w:p>
    <w:p w14:paraId="53997E9A" w14:textId="77777777" w:rsidR="009E3A3B" w:rsidRDefault="009E3A3B">
      <w:pPr>
        <w:rPr>
          <w:b/>
          <w:sz w:val="22"/>
          <w:szCs w:val="22"/>
        </w:rPr>
      </w:pPr>
    </w:p>
    <w:p w14:paraId="429ACBC3" w14:textId="77777777" w:rsidR="009E3A3B" w:rsidRDefault="0000525A">
      <w:pPr>
        <w:rPr>
          <w:sz w:val="22"/>
          <w:szCs w:val="22"/>
        </w:rPr>
      </w:pPr>
      <w:r>
        <w:rPr>
          <w:b/>
          <w:sz w:val="22"/>
          <w:szCs w:val="22"/>
        </w:rPr>
        <w:t>SINAP</w:t>
      </w:r>
      <w:r>
        <w:rPr>
          <w:sz w:val="22"/>
          <w:szCs w:val="22"/>
        </w:rPr>
        <w:t>: Sistema Nacional de Áreas Protegidas</w:t>
      </w:r>
    </w:p>
    <w:p w14:paraId="4787CE4F" w14:textId="77777777" w:rsidR="009E3A3B" w:rsidRDefault="009E3A3B">
      <w:pPr>
        <w:rPr>
          <w:sz w:val="22"/>
          <w:szCs w:val="22"/>
        </w:rPr>
      </w:pPr>
    </w:p>
    <w:p w14:paraId="400277B4" w14:textId="77777777" w:rsidR="009E3A3B" w:rsidRDefault="0000525A">
      <w:pPr>
        <w:rPr>
          <w:sz w:val="22"/>
          <w:szCs w:val="22"/>
        </w:rPr>
      </w:pPr>
      <w:r>
        <w:rPr>
          <w:b/>
          <w:sz w:val="22"/>
          <w:szCs w:val="22"/>
        </w:rPr>
        <w:t>SINCHI</w:t>
      </w:r>
      <w:r>
        <w:rPr>
          <w:sz w:val="22"/>
          <w:szCs w:val="22"/>
        </w:rPr>
        <w:t xml:space="preserve">: Instituto Amazónico de Investigaciones Científicas </w:t>
      </w:r>
    </w:p>
    <w:p w14:paraId="39B70769" w14:textId="77777777" w:rsidR="009E3A3B" w:rsidRDefault="009E3A3B">
      <w:pPr>
        <w:rPr>
          <w:sz w:val="22"/>
          <w:szCs w:val="22"/>
        </w:rPr>
      </w:pPr>
    </w:p>
    <w:p w14:paraId="3DA42AE0" w14:textId="77777777" w:rsidR="009E3A3B" w:rsidRDefault="0000525A">
      <w:pPr>
        <w:rPr>
          <w:sz w:val="22"/>
          <w:szCs w:val="22"/>
        </w:rPr>
      </w:pPr>
      <w:r>
        <w:rPr>
          <w:b/>
          <w:sz w:val="22"/>
          <w:szCs w:val="22"/>
        </w:rPr>
        <w:t>SINPAD</w:t>
      </w:r>
      <w:r>
        <w:rPr>
          <w:sz w:val="22"/>
          <w:szCs w:val="22"/>
        </w:rPr>
        <w:t>: Sistema Nacional de Prevención y Atención de Desastres</w:t>
      </w:r>
    </w:p>
    <w:p w14:paraId="5E0DA425" w14:textId="77777777" w:rsidR="009E3A3B" w:rsidRDefault="009E3A3B">
      <w:pPr>
        <w:rPr>
          <w:sz w:val="22"/>
          <w:szCs w:val="22"/>
        </w:rPr>
      </w:pPr>
    </w:p>
    <w:p w14:paraId="4C5F184D" w14:textId="77777777" w:rsidR="009E3A3B" w:rsidRDefault="0000525A">
      <w:pPr>
        <w:rPr>
          <w:sz w:val="22"/>
          <w:szCs w:val="22"/>
        </w:rPr>
      </w:pPr>
      <w:r>
        <w:rPr>
          <w:b/>
          <w:sz w:val="22"/>
          <w:szCs w:val="22"/>
        </w:rPr>
        <w:t>SIRAP</w:t>
      </w:r>
      <w:r>
        <w:rPr>
          <w:sz w:val="22"/>
          <w:szCs w:val="22"/>
        </w:rPr>
        <w:t xml:space="preserve">: Sistema Regional de Áreas Protegidas </w:t>
      </w:r>
    </w:p>
    <w:p w14:paraId="77341B49" w14:textId="77777777" w:rsidR="009E3A3B" w:rsidRDefault="009E3A3B">
      <w:pPr>
        <w:rPr>
          <w:sz w:val="22"/>
          <w:szCs w:val="22"/>
        </w:rPr>
      </w:pPr>
    </w:p>
    <w:p w14:paraId="2507AD24" w14:textId="77777777" w:rsidR="009E3A3B" w:rsidRDefault="0000525A">
      <w:pPr>
        <w:rPr>
          <w:sz w:val="22"/>
          <w:szCs w:val="22"/>
        </w:rPr>
      </w:pPr>
      <w:r>
        <w:rPr>
          <w:b/>
          <w:sz w:val="22"/>
          <w:szCs w:val="22"/>
        </w:rPr>
        <w:t>SIRH</w:t>
      </w:r>
      <w:r>
        <w:rPr>
          <w:sz w:val="22"/>
          <w:szCs w:val="22"/>
        </w:rPr>
        <w:t>: Sistema de Información del Recurso Hídrico</w:t>
      </w:r>
    </w:p>
    <w:p w14:paraId="328A0E07" w14:textId="77777777" w:rsidR="009E3A3B" w:rsidRDefault="009E3A3B">
      <w:pPr>
        <w:rPr>
          <w:sz w:val="22"/>
          <w:szCs w:val="22"/>
        </w:rPr>
      </w:pPr>
    </w:p>
    <w:p w14:paraId="7548F51C" w14:textId="77777777" w:rsidR="009E3A3B" w:rsidRDefault="0000525A">
      <w:pPr>
        <w:rPr>
          <w:sz w:val="22"/>
          <w:szCs w:val="22"/>
        </w:rPr>
      </w:pPr>
      <w:r>
        <w:rPr>
          <w:b/>
          <w:sz w:val="22"/>
          <w:szCs w:val="22"/>
        </w:rPr>
        <w:t>SSEE</w:t>
      </w:r>
      <w:r>
        <w:rPr>
          <w:sz w:val="22"/>
          <w:szCs w:val="22"/>
        </w:rPr>
        <w:t>: Servicios Ecosistémicos</w:t>
      </w:r>
    </w:p>
    <w:p w14:paraId="0AF039D2" w14:textId="77777777" w:rsidR="009E3A3B" w:rsidRDefault="009E3A3B">
      <w:pPr>
        <w:rPr>
          <w:sz w:val="22"/>
          <w:szCs w:val="22"/>
        </w:rPr>
      </w:pPr>
    </w:p>
    <w:p w14:paraId="3CE6F080" w14:textId="77777777" w:rsidR="009E3A3B" w:rsidRDefault="0000525A">
      <w:pPr>
        <w:rPr>
          <w:sz w:val="22"/>
          <w:szCs w:val="22"/>
        </w:rPr>
      </w:pPr>
      <w:r>
        <w:rPr>
          <w:b/>
          <w:sz w:val="22"/>
          <w:szCs w:val="22"/>
        </w:rPr>
        <w:t>SUN</w:t>
      </w:r>
      <w:r>
        <w:rPr>
          <w:sz w:val="22"/>
          <w:szCs w:val="22"/>
        </w:rPr>
        <w:t>: Salvoconducto Único Nacional</w:t>
      </w:r>
    </w:p>
    <w:p w14:paraId="02A535B8" w14:textId="77777777" w:rsidR="009E3A3B" w:rsidRDefault="009E3A3B">
      <w:pPr>
        <w:rPr>
          <w:sz w:val="22"/>
          <w:szCs w:val="22"/>
        </w:rPr>
      </w:pPr>
    </w:p>
    <w:p w14:paraId="170A97CE" w14:textId="77777777" w:rsidR="009E3A3B" w:rsidRDefault="0000525A">
      <w:pPr>
        <w:rPr>
          <w:sz w:val="22"/>
          <w:szCs w:val="22"/>
        </w:rPr>
      </w:pPr>
      <w:r>
        <w:rPr>
          <w:b/>
          <w:sz w:val="22"/>
          <w:szCs w:val="22"/>
        </w:rPr>
        <w:t>SVCA</w:t>
      </w:r>
      <w:r>
        <w:rPr>
          <w:sz w:val="22"/>
          <w:szCs w:val="22"/>
        </w:rPr>
        <w:t>: Sistema de Vigilancia de Calidad del Aire</w:t>
      </w:r>
    </w:p>
    <w:p w14:paraId="0C6E8A04" w14:textId="77777777" w:rsidR="009E3A3B" w:rsidRDefault="009E3A3B">
      <w:pPr>
        <w:rPr>
          <w:sz w:val="22"/>
          <w:szCs w:val="22"/>
        </w:rPr>
      </w:pPr>
    </w:p>
    <w:p w14:paraId="07B16D36" w14:textId="77777777" w:rsidR="009E3A3B" w:rsidRDefault="0000525A">
      <w:pPr>
        <w:rPr>
          <w:sz w:val="22"/>
          <w:szCs w:val="22"/>
        </w:rPr>
      </w:pPr>
      <w:r>
        <w:rPr>
          <w:b/>
          <w:sz w:val="22"/>
          <w:szCs w:val="22"/>
        </w:rPr>
        <w:t>TPD</w:t>
      </w:r>
      <w:r>
        <w:rPr>
          <w:sz w:val="22"/>
          <w:szCs w:val="22"/>
        </w:rPr>
        <w:t>: Tráfico Promedio Diario</w:t>
      </w:r>
    </w:p>
    <w:p w14:paraId="3CB7551C" w14:textId="77777777" w:rsidR="009E3A3B" w:rsidRDefault="009E3A3B">
      <w:pPr>
        <w:rPr>
          <w:sz w:val="22"/>
          <w:szCs w:val="22"/>
        </w:rPr>
      </w:pPr>
    </w:p>
    <w:p w14:paraId="6048D841" w14:textId="77777777" w:rsidR="009E3A3B" w:rsidRDefault="0000525A">
      <w:pPr>
        <w:rPr>
          <w:sz w:val="22"/>
          <w:szCs w:val="22"/>
        </w:rPr>
      </w:pPr>
      <w:r>
        <w:rPr>
          <w:b/>
          <w:sz w:val="22"/>
          <w:szCs w:val="22"/>
        </w:rPr>
        <w:t>UAF</w:t>
      </w:r>
      <w:r>
        <w:rPr>
          <w:sz w:val="22"/>
          <w:szCs w:val="22"/>
        </w:rPr>
        <w:t>: Unidad Agrícola Familiar</w:t>
      </w:r>
    </w:p>
    <w:p w14:paraId="659D2195" w14:textId="77777777" w:rsidR="009E3A3B" w:rsidRDefault="009E3A3B">
      <w:pPr>
        <w:rPr>
          <w:sz w:val="22"/>
          <w:szCs w:val="22"/>
        </w:rPr>
      </w:pPr>
    </w:p>
    <w:p w14:paraId="581E4784" w14:textId="22A24F28" w:rsidR="009E3A3B" w:rsidRDefault="0000525A">
      <w:pPr>
        <w:rPr>
          <w:sz w:val="22"/>
          <w:szCs w:val="22"/>
        </w:rPr>
      </w:pPr>
      <w:r>
        <w:rPr>
          <w:b/>
          <w:sz w:val="22"/>
          <w:szCs w:val="22"/>
        </w:rPr>
        <w:t>UICN</w:t>
      </w:r>
      <w:r>
        <w:rPr>
          <w:sz w:val="22"/>
          <w:szCs w:val="22"/>
        </w:rPr>
        <w:t>: Unión Internacional para la Conservación de la Naturaleza</w:t>
      </w:r>
    </w:p>
    <w:p w14:paraId="47C36C6D" w14:textId="2F236299" w:rsidR="00E844CA" w:rsidRDefault="00E844CA">
      <w:pPr>
        <w:rPr>
          <w:sz w:val="22"/>
          <w:szCs w:val="22"/>
        </w:rPr>
      </w:pPr>
    </w:p>
    <w:p w14:paraId="2019E3CF" w14:textId="77777777" w:rsidR="00E844CA" w:rsidRPr="00E844CA" w:rsidRDefault="00E844CA" w:rsidP="00E844CA">
      <w:pPr>
        <w:overflowPunct w:val="0"/>
        <w:autoSpaceDE w:val="0"/>
        <w:autoSpaceDN w:val="0"/>
        <w:adjustRightInd w:val="0"/>
        <w:textAlignment w:val="baseline"/>
        <w:rPr>
          <w:rFonts w:eastAsia="Times New Roman"/>
          <w:sz w:val="22"/>
          <w:szCs w:val="22"/>
          <w:lang w:eastAsia="es-ES"/>
        </w:rPr>
      </w:pPr>
      <w:r w:rsidRPr="00E844CA">
        <w:rPr>
          <w:rFonts w:eastAsia="Times New Roman"/>
          <w:b/>
          <w:bCs/>
          <w:sz w:val="22"/>
          <w:szCs w:val="22"/>
          <w:lang w:eastAsia="es-ES"/>
        </w:rPr>
        <w:t>UNGRD</w:t>
      </w:r>
      <w:r w:rsidRPr="00E844CA">
        <w:rPr>
          <w:rFonts w:eastAsia="Times New Roman"/>
          <w:sz w:val="22"/>
          <w:szCs w:val="22"/>
          <w:lang w:eastAsia="es-ES"/>
        </w:rPr>
        <w:t xml:space="preserve"> - Unidad Nacional para la Gestión del Riesgo de Desastres</w:t>
      </w:r>
    </w:p>
    <w:p w14:paraId="1CAA6C7F" w14:textId="77777777" w:rsidR="009E3A3B" w:rsidRDefault="009E3A3B">
      <w:pPr>
        <w:rPr>
          <w:b/>
          <w:sz w:val="22"/>
          <w:szCs w:val="22"/>
        </w:rPr>
      </w:pPr>
    </w:p>
    <w:p w14:paraId="5110F9EF" w14:textId="77777777" w:rsidR="009E3A3B" w:rsidRDefault="0000525A">
      <w:pPr>
        <w:rPr>
          <w:sz w:val="22"/>
          <w:szCs w:val="22"/>
        </w:rPr>
      </w:pPr>
      <w:r>
        <w:rPr>
          <w:b/>
          <w:sz w:val="22"/>
          <w:szCs w:val="22"/>
        </w:rPr>
        <w:t>VITAL</w:t>
      </w:r>
      <w:r>
        <w:rPr>
          <w:sz w:val="22"/>
          <w:szCs w:val="22"/>
        </w:rPr>
        <w:t>: Ventanilla Integral de Trámites Ambientales en Línea</w:t>
      </w:r>
    </w:p>
    <w:p w14:paraId="13512FB3" w14:textId="77777777" w:rsidR="009E3A3B" w:rsidRDefault="009E3A3B">
      <w:pPr>
        <w:rPr>
          <w:sz w:val="22"/>
          <w:szCs w:val="22"/>
        </w:rPr>
      </w:pPr>
    </w:p>
    <w:p w14:paraId="2C9FB2C1" w14:textId="77777777" w:rsidR="009E3A3B" w:rsidRDefault="0000525A">
      <w:pPr>
        <w:rPr>
          <w:sz w:val="22"/>
          <w:szCs w:val="22"/>
        </w:rPr>
      </w:pPr>
      <w:r>
        <w:rPr>
          <w:b/>
          <w:sz w:val="22"/>
          <w:szCs w:val="22"/>
        </w:rPr>
        <w:lastRenderedPageBreak/>
        <w:t>VU</w:t>
      </w:r>
      <w:r>
        <w:rPr>
          <w:sz w:val="22"/>
          <w:szCs w:val="22"/>
        </w:rPr>
        <w:t>: Vulnerable</w:t>
      </w:r>
    </w:p>
    <w:p w14:paraId="05996FF5" w14:textId="77777777" w:rsidR="009E3A3B" w:rsidRDefault="009E3A3B">
      <w:pPr>
        <w:rPr>
          <w:sz w:val="22"/>
          <w:szCs w:val="22"/>
        </w:rPr>
      </w:pPr>
    </w:p>
    <w:p w14:paraId="6A68B54F" w14:textId="77777777" w:rsidR="009E3A3B" w:rsidRDefault="0000525A">
      <w:pPr>
        <w:rPr>
          <w:sz w:val="22"/>
          <w:szCs w:val="22"/>
        </w:rPr>
      </w:pPr>
      <w:r>
        <w:rPr>
          <w:b/>
          <w:sz w:val="22"/>
          <w:szCs w:val="22"/>
        </w:rPr>
        <w:t>ZIDRES</w:t>
      </w:r>
      <w:r>
        <w:rPr>
          <w:sz w:val="22"/>
          <w:szCs w:val="22"/>
        </w:rPr>
        <w:t>: Zonas de Interés de Desarrollo Rural y Económico</w:t>
      </w:r>
    </w:p>
    <w:p w14:paraId="4E009774" w14:textId="77777777" w:rsidR="009E3A3B" w:rsidRDefault="009E3A3B">
      <w:pPr>
        <w:rPr>
          <w:sz w:val="22"/>
          <w:szCs w:val="22"/>
        </w:rPr>
      </w:pPr>
    </w:p>
    <w:p w14:paraId="07BF0B5F" w14:textId="77777777" w:rsidR="009E3A3B" w:rsidRDefault="0000525A">
      <w:pPr>
        <w:rPr>
          <w:sz w:val="22"/>
          <w:szCs w:val="22"/>
        </w:rPr>
      </w:pPr>
      <w:r>
        <w:rPr>
          <w:b/>
          <w:sz w:val="22"/>
          <w:szCs w:val="22"/>
        </w:rPr>
        <w:t>ZODME</w:t>
      </w:r>
      <w:r>
        <w:rPr>
          <w:sz w:val="22"/>
          <w:szCs w:val="22"/>
        </w:rPr>
        <w:t>: Zona de Manejo de Escombros y Material de Excavación</w:t>
      </w:r>
    </w:p>
    <w:p w14:paraId="4723E0E7" w14:textId="77777777" w:rsidR="009E3A3B" w:rsidRDefault="009E3A3B">
      <w:pPr>
        <w:rPr>
          <w:sz w:val="22"/>
          <w:szCs w:val="22"/>
        </w:rPr>
      </w:pPr>
    </w:p>
    <w:p w14:paraId="4677C9E5" w14:textId="77777777" w:rsidR="009E3A3B" w:rsidRDefault="0000525A">
      <w:pPr>
        <w:jc w:val="left"/>
        <w:rPr>
          <w:b/>
          <w:sz w:val="22"/>
          <w:szCs w:val="22"/>
        </w:rPr>
      </w:pPr>
      <w:bookmarkStart w:id="10" w:name="_4d34og8" w:colFirst="0" w:colLast="0"/>
      <w:bookmarkEnd w:id="10"/>
      <w:r>
        <w:br w:type="page"/>
      </w:r>
    </w:p>
    <w:p w14:paraId="7C893712" w14:textId="77777777" w:rsidR="009E3A3B" w:rsidRDefault="0000525A">
      <w:pPr>
        <w:pStyle w:val="Ttulo"/>
        <w:rPr>
          <w:sz w:val="22"/>
          <w:szCs w:val="22"/>
        </w:rPr>
      </w:pPr>
      <w:r>
        <w:rPr>
          <w:sz w:val="22"/>
          <w:szCs w:val="22"/>
        </w:rPr>
        <w:lastRenderedPageBreak/>
        <w:t>GLOSARIO</w:t>
      </w:r>
    </w:p>
    <w:p w14:paraId="3712A86C" w14:textId="77777777" w:rsidR="009E3A3B" w:rsidRDefault="009E3A3B">
      <w:pPr>
        <w:tabs>
          <w:tab w:val="left" w:pos="-2268"/>
        </w:tabs>
        <w:rPr>
          <w:sz w:val="22"/>
          <w:szCs w:val="22"/>
        </w:rPr>
      </w:pPr>
    </w:p>
    <w:p w14:paraId="61D40CE0" w14:textId="2DD94524" w:rsidR="009E3A3B" w:rsidRDefault="0000525A" w:rsidP="00DA193F">
      <w:pPr>
        <w:pBdr>
          <w:top w:val="nil"/>
          <w:left w:val="nil"/>
          <w:bottom w:val="nil"/>
          <w:right w:val="nil"/>
          <w:between w:val="nil"/>
        </w:pBdr>
        <w:tabs>
          <w:tab w:val="left" w:pos="-2268"/>
        </w:tabs>
        <w:rPr>
          <w:color w:val="000000"/>
          <w:sz w:val="22"/>
          <w:szCs w:val="22"/>
        </w:rPr>
      </w:pPr>
      <w:r>
        <w:rPr>
          <w:color w:val="000000"/>
          <w:sz w:val="22"/>
          <w:szCs w:val="22"/>
        </w:rPr>
        <w:t>Los conceptos incluidos en estos términos de referencia se entenderán de acuerdo con Metodología General para la Elaboración y Presentación de Estudios Ambientales (en adelante MGEPEA) acogida por el Ministerio de Ambiente y Desarrollo Sostenible mediante Resolución 1402 del 25 de julio de 2018, o la que la modifique o sustituya. En este sentido, adicional a las definiciones establecidas en la sección Glosario de la MGEPEA, deberán considerarse las siguientes:</w:t>
      </w:r>
    </w:p>
    <w:p w14:paraId="1EFEDED2" w14:textId="77777777" w:rsidR="009E3A3B" w:rsidRDefault="009E3A3B">
      <w:pPr>
        <w:tabs>
          <w:tab w:val="left" w:pos="-2268"/>
        </w:tabs>
        <w:rPr>
          <w:sz w:val="22"/>
          <w:szCs w:val="22"/>
        </w:rPr>
      </w:pPr>
    </w:p>
    <w:p w14:paraId="77EBD79E" w14:textId="77777777" w:rsidR="00E81F0E" w:rsidRPr="00E81F0E" w:rsidRDefault="00E81F0E" w:rsidP="00E81F0E">
      <w:pPr>
        <w:pBdr>
          <w:top w:val="nil"/>
          <w:left w:val="nil"/>
          <w:bottom w:val="nil"/>
          <w:right w:val="nil"/>
          <w:between w:val="nil"/>
        </w:pBdr>
        <w:ind w:left="502"/>
        <w:rPr>
          <w:color w:val="000000"/>
        </w:rPr>
      </w:pPr>
    </w:p>
    <w:p w14:paraId="49D00270" w14:textId="4DBE2034" w:rsidR="00852D14" w:rsidRPr="008F0113" w:rsidRDefault="0000525A" w:rsidP="00852D14">
      <w:pPr>
        <w:numPr>
          <w:ilvl w:val="0"/>
          <w:numId w:val="3"/>
        </w:numPr>
        <w:pBdr>
          <w:top w:val="nil"/>
          <w:left w:val="nil"/>
          <w:bottom w:val="nil"/>
          <w:right w:val="nil"/>
          <w:between w:val="nil"/>
        </w:pBdr>
        <w:rPr>
          <w:color w:val="000000"/>
        </w:rPr>
      </w:pPr>
      <w:r>
        <w:rPr>
          <w:b/>
          <w:color w:val="000000"/>
          <w:sz w:val="22"/>
          <w:szCs w:val="22"/>
        </w:rPr>
        <w:t>Acuífero:</w:t>
      </w:r>
      <w:r>
        <w:rPr>
          <w:color w:val="000000"/>
          <w:sz w:val="22"/>
          <w:szCs w:val="22"/>
        </w:rPr>
        <w:t xml:space="preserve"> Unidad de roca o sedimento, capaz de almacenar y transmitir agua en cantidades significativas.</w:t>
      </w:r>
      <w:r>
        <w:rPr>
          <w:color w:val="000000"/>
          <w:sz w:val="22"/>
          <w:szCs w:val="22"/>
          <w:vertAlign w:val="superscript"/>
        </w:rPr>
        <w:footnoteReference w:id="1"/>
      </w:r>
    </w:p>
    <w:p w14:paraId="11E652AB" w14:textId="4BFE338D" w:rsidR="008F0113" w:rsidRDefault="008F0113" w:rsidP="008F0113">
      <w:pPr>
        <w:pBdr>
          <w:top w:val="nil"/>
          <w:left w:val="nil"/>
          <w:bottom w:val="nil"/>
          <w:right w:val="nil"/>
          <w:between w:val="nil"/>
        </w:pBdr>
        <w:rPr>
          <w:color w:val="000000"/>
        </w:rPr>
      </w:pPr>
    </w:p>
    <w:p w14:paraId="720C825C" w14:textId="3E892C96" w:rsidR="008F0113" w:rsidRDefault="008F0113" w:rsidP="008F0113">
      <w:pPr>
        <w:numPr>
          <w:ilvl w:val="0"/>
          <w:numId w:val="3"/>
        </w:numPr>
        <w:pBdr>
          <w:top w:val="nil"/>
          <w:left w:val="nil"/>
          <w:bottom w:val="nil"/>
          <w:right w:val="nil"/>
          <w:between w:val="nil"/>
        </w:pBdr>
        <w:rPr>
          <w:color w:val="000000"/>
        </w:rPr>
      </w:pPr>
      <w:r w:rsidRPr="008F0113">
        <w:rPr>
          <w:b/>
          <w:bCs/>
          <w:color w:val="000000"/>
        </w:rPr>
        <w:t>Adaptación al cambio climático:</w:t>
      </w:r>
      <w:r w:rsidRPr="008F0113">
        <w:rPr>
          <w:color w:val="000000"/>
        </w:rPr>
        <w:t xml:space="preserve"> Es el proceso de ajuste a los efectos presentes y esperados del cambio climático que busca atenuar los efectos perjudiciales y/o aprovechar las oportunidades beneficiosas presentes o esperadas del clima y sus efectos.</w:t>
      </w:r>
      <w:r w:rsidR="00FB28CF">
        <w:rPr>
          <w:rStyle w:val="Refdenotaalpie"/>
          <w:color w:val="000000"/>
        </w:rPr>
        <w:footnoteReference w:id="2"/>
      </w:r>
    </w:p>
    <w:p w14:paraId="79C420D5" w14:textId="77777777" w:rsidR="00852D14" w:rsidRDefault="00852D14" w:rsidP="00852D14">
      <w:pPr>
        <w:pStyle w:val="Prrafodelista"/>
        <w:rPr>
          <w:color w:val="000000"/>
        </w:rPr>
      </w:pPr>
    </w:p>
    <w:p w14:paraId="412D167A" w14:textId="4CE01FF5" w:rsidR="00852D14" w:rsidRPr="00852D14" w:rsidRDefault="00852D14" w:rsidP="00852D14">
      <w:pPr>
        <w:numPr>
          <w:ilvl w:val="0"/>
          <w:numId w:val="3"/>
        </w:numPr>
        <w:pBdr>
          <w:top w:val="nil"/>
          <w:left w:val="nil"/>
          <w:bottom w:val="nil"/>
          <w:right w:val="nil"/>
          <w:between w:val="nil"/>
        </w:pBdr>
        <w:rPr>
          <w:color w:val="000000"/>
        </w:rPr>
      </w:pPr>
      <w:r w:rsidRPr="00852D14">
        <w:rPr>
          <w:rFonts w:eastAsia="Times New Roman"/>
          <w:b/>
          <w:bCs/>
          <w:color w:val="000000"/>
          <w:sz w:val="22"/>
          <w:szCs w:val="22"/>
          <w:lang w:val="es" w:eastAsia="es-ES"/>
        </w:rPr>
        <w:t>Amenaza antrópica:</w:t>
      </w:r>
      <w:r w:rsidRPr="00852D14">
        <w:rPr>
          <w:rFonts w:eastAsia="Times New Roman"/>
          <w:color w:val="000000"/>
          <w:sz w:val="22"/>
          <w:szCs w:val="22"/>
          <w:lang w:val="es" w:eastAsia="es-ES"/>
        </w:rPr>
        <w:t xml:space="preserve"> Peligro latente generado por la actividad humana en la producción, distribución, transporte y consumo de bienes y servicios y en la construcción y uso de infraestructura y edificios. Comprenden una gama amplia de peligros como lo son las distintas formas de contaminación de aguas, aire y suelos, los incendios, las explosiones, los derrames de sustancias tóxicas, los accidentes en los sistemas de transporte, la ruptura de presas de retención de agua, etc.</w:t>
      </w:r>
      <w:r w:rsidR="008F0113">
        <w:rPr>
          <w:rStyle w:val="Refdenotaalpie"/>
          <w:rFonts w:eastAsia="Times New Roman"/>
          <w:color w:val="000000"/>
          <w:sz w:val="22"/>
          <w:szCs w:val="22"/>
          <w:lang w:val="es" w:eastAsia="es-ES"/>
        </w:rPr>
        <w:footnoteReference w:id="3"/>
      </w:r>
    </w:p>
    <w:p w14:paraId="2A9FDD9E" w14:textId="77777777" w:rsidR="009E3A3B" w:rsidRDefault="009E3A3B">
      <w:pPr>
        <w:rPr>
          <w:color w:val="000000"/>
          <w:sz w:val="22"/>
          <w:szCs w:val="22"/>
          <w:highlight w:val="cyan"/>
        </w:rPr>
      </w:pPr>
    </w:p>
    <w:p w14:paraId="5205C78C" w14:textId="1B82CB53" w:rsidR="009E3A3B" w:rsidRPr="00272CFD" w:rsidRDefault="0000525A">
      <w:pPr>
        <w:numPr>
          <w:ilvl w:val="0"/>
          <w:numId w:val="3"/>
        </w:numPr>
        <w:pBdr>
          <w:top w:val="nil"/>
          <w:left w:val="nil"/>
          <w:bottom w:val="nil"/>
          <w:right w:val="nil"/>
          <w:between w:val="nil"/>
        </w:pBdr>
        <w:rPr>
          <w:color w:val="000000"/>
        </w:rPr>
      </w:pPr>
      <w:r>
        <w:rPr>
          <w:b/>
          <w:color w:val="000000"/>
          <w:sz w:val="22"/>
          <w:szCs w:val="22"/>
        </w:rPr>
        <w:t>Aprovechamiento</w:t>
      </w:r>
      <w:r>
        <w:rPr>
          <w:color w:val="000000"/>
          <w:sz w:val="22"/>
          <w:szCs w:val="22"/>
        </w:rPr>
        <w:t>: Es la actividad complementaria del servicio público de aseo que comprende la recolección de residuos aprovechables separados en la fuente por los usuarios, el transporte selectivo hasta la estación de clasificación y aprovechamiento o hasta la planta de aprovechamiento, así como su clasificación y pesaje por parte de la persona prestadora.</w:t>
      </w:r>
      <w:r>
        <w:rPr>
          <w:color w:val="000000"/>
          <w:sz w:val="22"/>
          <w:szCs w:val="22"/>
          <w:vertAlign w:val="superscript"/>
        </w:rPr>
        <w:t xml:space="preserve"> </w:t>
      </w:r>
      <w:r>
        <w:rPr>
          <w:color w:val="000000"/>
          <w:sz w:val="22"/>
          <w:szCs w:val="22"/>
          <w:vertAlign w:val="superscript"/>
        </w:rPr>
        <w:footnoteReference w:id="4"/>
      </w:r>
    </w:p>
    <w:p w14:paraId="5072E4D8" w14:textId="77777777" w:rsidR="00272CFD" w:rsidRDefault="00272CFD" w:rsidP="00272CFD">
      <w:pPr>
        <w:pStyle w:val="Prrafodelista"/>
        <w:rPr>
          <w:color w:val="000000"/>
        </w:rPr>
      </w:pPr>
    </w:p>
    <w:p w14:paraId="03BEF969" w14:textId="717BF013" w:rsidR="00272CFD" w:rsidRDefault="00272CFD">
      <w:pPr>
        <w:numPr>
          <w:ilvl w:val="0"/>
          <w:numId w:val="3"/>
        </w:numPr>
        <w:pBdr>
          <w:top w:val="nil"/>
          <w:left w:val="nil"/>
          <w:bottom w:val="nil"/>
          <w:right w:val="nil"/>
          <w:between w:val="nil"/>
        </w:pBdr>
        <w:rPr>
          <w:color w:val="000000"/>
        </w:rPr>
      </w:pPr>
      <w:r w:rsidRPr="00272CFD">
        <w:rPr>
          <w:b/>
          <w:bCs/>
          <w:sz w:val="22"/>
          <w:szCs w:val="22"/>
          <w:lang w:val="es" w:eastAsia="es-ES"/>
        </w:rPr>
        <w:t xml:space="preserve">Cambio Climático: </w:t>
      </w:r>
      <w:r w:rsidRPr="00272CFD">
        <w:rPr>
          <w:sz w:val="22"/>
          <w:szCs w:val="22"/>
          <w:lang w:val="es" w:eastAsia="es-ES"/>
        </w:rPr>
        <w:t xml:space="preserve">Variación del estado del clima, identificable, por ejemplo, mediante pruebas estadísticas, en las variaciones del valor medio o en la variabilidad de sus </w:t>
      </w:r>
      <w:r w:rsidRPr="00272CFD">
        <w:rPr>
          <w:sz w:val="22"/>
          <w:szCs w:val="22"/>
          <w:lang w:val="es" w:eastAsia="es-ES"/>
        </w:rPr>
        <w:lastRenderedPageBreak/>
        <w:t>propiedades, que persiste durante largos períodos de tiempo, generalmente decenios o periodos más largos. El cambio climático puede deberse a procesos internos naturales o a forzamientos externos tales como modulaciones de los ciclos solares, erupciones volcánicas o cambios antropogénicos persistentes de Ia composición de la atmósfera por el incremento las concentraciones de gases de efecto invernadero o del uso del suelo. El cambio climático, podría modificar características de los fenómenos meteorológicos e hidroclimáticos extremos en su frecuencia promedio e intensidad, lo cual se expresará paulatinamente en su comportamiento espacial y ciclo anual de estos.</w:t>
      </w:r>
      <w:r w:rsidR="006227FE">
        <w:rPr>
          <w:rStyle w:val="Refdenotaalpie"/>
          <w:sz w:val="22"/>
          <w:szCs w:val="22"/>
          <w:lang w:val="es" w:eastAsia="es-ES"/>
        </w:rPr>
        <w:footnoteReference w:id="5"/>
      </w:r>
    </w:p>
    <w:p w14:paraId="42C514D5" w14:textId="77777777" w:rsidR="009E3A3B" w:rsidRDefault="009E3A3B">
      <w:pPr>
        <w:rPr>
          <w:sz w:val="22"/>
          <w:szCs w:val="22"/>
          <w:highlight w:val="cyan"/>
        </w:rPr>
      </w:pPr>
    </w:p>
    <w:p w14:paraId="7AAC9D44" w14:textId="365033FB" w:rsidR="009E3A3B" w:rsidRDefault="0000525A">
      <w:pPr>
        <w:numPr>
          <w:ilvl w:val="0"/>
          <w:numId w:val="3"/>
        </w:numPr>
        <w:pBdr>
          <w:top w:val="nil"/>
          <w:left w:val="nil"/>
          <w:bottom w:val="nil"/>
          <w:right w:val="nil"/>
          <w:between w:val="nil"/>
        </w:pBdr>
        <w:rPr>
          <w:color w:val="000000"/>
        </w:rPr>
      </w:pPr>
      <w:r>
        <w:rPr>
          <w:b/>
          <w:color w:val="000000"/>
          <w:sz w:val="22"/>
          <w:szCs w:val="22"/>
        </w:rPr>
        <w:t>Caudal ambiental</w:t>
      </w:r>
      <w:r>
        <w:rPr>
          <w:color w:val="000000"/>
          <w:sz w:val="22"/>
          <w:szCs w:val="22"/>
        </w:rPr>
        <w:t xml:space="preserve">: Volumen de agua por unidad de tiempo, en términos de régimen y calidad, requerido para mantener el funcionamiento y resiliencia de los ecosistemas acuáticos y así mismo, permitir la provisión de servicios ecosistémicos. </w:t>
      </w:r>
      <w:r>
        <w:rPr>
          <w:color w:val="000000"/>
          <w:sz w:val="22"/>
          <w:szCs w:val="22"/>
          <w:vertAlign w:val="superscript"/>
        </w:rPr>
        <w:footnoteReference w:id="6"/>
      </w:r>
    </w:p>
    <w:p w14:paraId="4B1A44B2" w14:textId="77777777" w:rsidR="009E3A3B" w:rsidRDefault="009E3A3B">
      <w:pPr>
        <w:pBdr>
          <w:top w:val="nil"/>
          <w:left w:val="nil"/>
          <w:bottom w:val="nil"/>
          <w:right w:val="nil"/>
          <w:between w:val="nil"/>
        </w:pBdr>
        <w:ind w:left="426" w:hanging="426"/>
        <w:rPr>
          <w:color w:val="000000"/>
          <w:sz w:val="22"/>
          <w:szCs w:val="22"/>
        </w:rPr>
      </w:pPr>
    </w:p>
    <w:p w14:paraId="49CA3868" w14:textId="60B335EB" w:rsidR="009E3A3B" w:rsidRDefault="0000525A">
      <w:pPr>
        <w:numPr>
          <w:ilvl w:val="0"/>
          <w:numId w:val="3"/>
        </w:numPr>
        <w:pBdr>
          <w:top w:val="nil"/>
          <w:left w:val="nil"/>
          <w:bottom w:val="nil"/>
          <w:right w:val="nil"/>
          <w:between w:val="nil"/>
        </w:pBdr>
        <w:rPr>
          <w:color w:val="000000"/>
        </w:rPr>
      </w:pPr>
      <w:r>
        <w:rPr>
          <w:b/>
          <w:color w:val="000000"/>
          <w:sz w:val="22"/>
          <w:szCs w:val="22"/>
        </w:rPr>
        <w:t>Capacidad de asimilación</w:t>
      </w:r>
      <w:r>
        <w:rPr>
          <w:color w:val="000000"/>
          <w:sz w:val="22"/>
          <w:szCs w:val="22"/>
        </w:rPr>
        <w:t>: Capacidad de un cuerpo de agua para aceptar y degradar sustancias o formas de energía, a través de procesos físicos, químicos y biológicos</w:t>
      </w:r>
      <w:r w:rsidR="002E3D0A">
        <w:rPr>
          <w:color w:val="000000"/>
          <w:sz w:val="22"/>
          <w:szCs w:val="22"/>
        </w:rPr>
        <w:t>.</w:t>
      </w:r>
      <w:r>
        <w:rPr>
          <w:color w:val="000000"/>
          <w:sz w:val="22"/>
          <w:szCs w:val="22"/>
          <w:vertAlign w:val="superscript"/>
        </w:rPr>
        <w:t xml:space="preserve"> </w:t>
      </w:r>
      <w:r>
        <w:rPr>
          <w:color w:val="000000"/>
          <w:sz w:val="22"/>
          <w:szCs w:val="22"/>
          <w:vertAlign w:val="superscript"/>
        </w:rPr>
        <w:footnoteReference w:id="7"/>
      </w:r>
    </w:p>
    <w:p w14:paraId="6DE2BC27" w14:textId="77777777" w:rsidR="009E3A3B" w:rsidRDefault="009E3A3B">
      <w:pPr>
        <w:pBdr>
          <w:top w:val="nil"/>
          <w:left w:val="nil"/>
          <w:bottom w:val="nil"/>
          <w:right w:val="nil"/>
          <w:between w:val="nil"/>
        </w:pBdr>
        <w:ind w:left="708"/>
        <w:rPr>
          <w:color w:val="000000"/>
          <w:sz w:val="22"/>
          <w:szCs w:val="22"/>
        </w:rPr>
      </w:pPr>
    </w:p>
    <w:p w14:paraId="5A068A06" w14:textId="5CD5943C" w:rsidR="00C552A2" w:rsidRPr="00C552A2" w:rsidRDefault="0000525A" w:rsidP="00C552A2">
      <w:pPr>
        <w:numPr>
          <w:ilvl w:val="0"/>
          <w:numId w:val="3"/>
        </w:numPr>
        <w:pBdr>
          <w:top w:val="nil"/>
          <w:left w:val="nil"/>
          <w:bottom w:val="nil"/>
          <w:right w:val="nil"/>
          <w:between w:val="nil"/>
        </w:pBdr>
        <w:rPr>
          <w:color w:val="000000"/>
          <w:sz w:val="22"/>
          <w:szCs w:val="22"/>
        </w:rPr>
      </w:pPr>
      <w:r>
        <w:rPr>
          <w:b/>
          <w:color w:val="000000"/>
          <w:sz w:val="22"/>
          <w:szCs w:val="22"/>
        </w:rPr>
        <w:t>Capacidad de carga:</w:t>
      </w:r>
      <w:r>
        <w:rPr>
          <w:color w:val="000000"/>
          <w:sz w:val="22"/>
          <w:szCs w:val="22"/>
        </w:rPr>
        <w:t xml:space="preserve"> </w:t>
      </w:r>
      <w:r w:rsidR="00C552A2" w:rsidRPr="00C552A2">
        <w:rPr>
          <w:color w:val="000000"/>
          <w:sz w:val="22"/>
          <w:szCs w:val="22"/>
        </w:rPr>
        <w:t xml:space="preserve">Es la intensidad de uso turístico por afluencia de personas en un periodo de tiempo, más allá de la cual el aprovechamiento de un atractivo turístico es insostenible o perjudicial para la calidad medioambiental, el patrimonio natural y cultural de dicho atractivo. Esta noción supone el establecimiento de límites máximos de uso, los cuales estarán determinados por los siguientes factores: </w:t>
      </w:r>
    </w:p>
    <w:p w14:paraId="47E9EA7C" w14:textId="77777777" w:rsidR="00C552A2" w:rsidRPr="00C552A2" w:rsidRDefault="00C552A2" w:rsidP="00C552A2">
      <w:pPr>
        <w:pBdr>
          <w:top w:val="nil"/>
          <w:left w:val="nil"/>
          <w:bottom w:val="nil"/>
          <w:right w:val="nil"/>
          <w:between w:val="nil"/>
        </w:pBdr>
        <w:ind w:left="502"/>
        <w:rPr>
          <w:color w:val="000000"/>
          <w:sz w:val="22"/>
          <w:szCs w:val="22"/>
        </w:rPr>
      </w:pPr>
    </w:p>
    <w:p w14:paraId="73D57CDF" w14:textId="08A4A335" w:rsidR="00C552A2" w:rsidRPr="00C552A2" w:rsidRDefault="00C552A2" w:rsidP="00C552A2">
      <w:pPr>
        <w:pBdr>
          <w:top w:val="nil"/>
          <w:left w:val="nil"/>
          <w:bottom w:val="nil"/>
          <w:right w:val="nil"/>
          <w:between w:val="nil"/>
        </w:pBdr>
        <w:ind w:left="502"/>
        <w:rPr>
          <w:color w:val="000000"/>
          <w:sz w:val="22"/>
          <w:szCs w:val="22"/>
        </w:rPr>
      </w:pPr>
      <w:r w:rsidRPr="00C552A2">
        <w:rPr>
          <w:color w:val="000000"/>
          <w:sz w:val="22"/>
          <w:szCs w:val="22"/>
        </w:rPr>
        <w:t xml:space="preserve">Disponibilidad de recurso hídrico para la comunidad receptora y la actividad turística. </w:t>
      </w:r>
    </w:p>
    <w:p w14:paraId="7120F4C2" w14:textId="348F53F3" w:rsidR="00C552A2" w:rsidRPr="00C552A2" w:rsidRDefault="00C552A2" w:rsidP="00C552A2">
      <w:pPr>
        <w:pBdr>
          <w:top w:val="nil"/>
          <w:left w:val="nil"/>
          <w:bottom w:val="nil"/>
          <w:right w:val="nil"/>
          <w:between w:val="nil"/>
        </w:pBdr>
        <w:ind w:left="502"/>
        <w:rPr>
          <w:color w:val="000000"/>
          <w:sz w:val="22"/>
          <w:szCs w:val="22"/>
        </w:rPr>
      </w:pPr>
      <w:r w:rsidRPr="00C552A2">
        <w:rPr>
          <w:color w:val="000000"/>
          <w:sz w:val="22"/>
          <w:szCs w:val="22"/>
        </w:rPr>
        <w:t xml:space="preserve">Disponibilidad de servicios públicos esenciales para la comunidad receptora y la actividad turística. </w:t>
      </w:r>
    </w:p>
    <w:p w14:paraId="20669BFE" w14:textId="77777777" w:rsidR="006F14AA" w:rsidRDefault="00C552A2" w:rsidP="006F14AA">
      <w:pPr>
        <w:pBdr>
          <w:top w:val="nil"/>
          <w:left w:val="nil"/>
          <w:bottom w:val="nil"/>
          <w:right w:val="nil"/>
          <w:between w:val="nil"/>
        </w:pBdr>
        <w:ind w:left="502"/>
        <w:rPr>
          <w:color w:val="000000"/>
          <w:sz w:val="22"/>
          <w:szCs w:val="22"/>
        </w:rPr>
      </w:pPr>
      <w:r w:rsidRPr="006F14AA">
        <w:rPr>
          <w:color w:val="000000"/>
          <w:sz w:val="22"/>
          <w:szCs w:val="22"/>
        </w:rPr>
        <w:t xml:space="preserve">Riesgo de impactos ambientales. </w:t>
      </w:r>
    </w:p>
    <w:p w14:paraId="481919A5" w14:textId="4E5EA82D" w:rsidR="00C552A2" w:rsidRPr="006F14AA" w:rsidRDefault="00C552A2" w:rsidP="006F14AA">
      <w:pPr>
        <w:pBdr>
          <w:top w:val="nil"/>
          <w:left w:val="nil"/>
          <w:bottom w:val="nil"/>
          <w:right w:val="nil"/>
          <w:between w:val="nil"/>
        </w:pBdr>
        <w:ind w:left="502"/>
        <w:rPr>
          <w:color w:val="000000"/>
          <w:sz w:val="22"/>
          <w:szCs w:val="22"/>
        </w:rPr>
      </w:pPr>
      <w:r w:rsidRPr="006F14AA">
        <w:rPr>
          <w:color w:val="000000"/>
          <w:sz w:val="22"/>
          <w:szCs w:val="22"/>
        </w:rPr>
        <w:t xml:space="preserve">Riesgo de impactos sociales y económicos. </w:t>
      </w:r>
    </w:p>
    <w:p w14:paraId="57EEF9C1" w14:textId="0004DB07" w:rsidR="00C552A2" w:rsidRPr="006F14AA" w:rsidRDefault="006F14AA" w:rsidP="006F14AA">
      <w:pPr>
        <w:pBdr>
          <w:top w:val="nil"/>
          <w:left w:val="nil"/>
          <w:bottom w:val="nil"/>
          <w:right w:val="nil"/>
          <w:between w:val="nil"/>
        </w:pBdr>
        <w:ind w:left="502"/>
        <w:rPr>
          <w:color w:val="000000"/>
          <w:sz w:val="22"/>
          <w:szCs w:val="22"/>
        </w:rPr>
      </w:pPr>
      <w:r>
        <w:rPr>
          <w:color w:val="000000"/>
          <w:sz w:val="22"/>
          <w:szCs w:val="22"/>
        </w:rPr>
        <w:t>N</w:t>
      </w:r>
      <w:r w:rsidR="00C552A2" w:rsidRPr="006F14AA">
        <w:rPr>
          <w:color w:val="000000"/>
          <w:sz w:val="22"/>
          <w:szCs w:val="22"/>
        </w:rPr>
        <w:t xml:space="preserve">ecesidad de preservación y protección del atractivo turístico. </w:t>
      </w:r>
    </w:p>
    <w:p w14:paraId="6F654E08" w14:textId="604C60D4" w:rsidR="00C552A2" w:rsidRPr="00DB7AD4" w:rsidRDefault="00C552A2" w:rsidP="00DB7AD4">
      <w:pPr>
        <w:pBdr>
          <w:top w:val="nil"/>
          <w:left w:val="nil"/>
          <w:bottom w:val="nil"/>
          <w:right w:val="nil"/>
          <w:between w:val="nil"/>
        </w:pBdr>
        <w:ind w:left="502"/>
        <w:rPr>
          <w:color w:val="000000"/>
          <w:sz w:val="22"/>
          <w:szCs w:val="22"/>
        </w:rPr>
      </w:pPr>
      <w:r w:rsidRPr="00DB7AD4">
        <w:rPr>
          <w:color w:val="000000"/>
          <w:sz w:val="22"/>
          <w:szCs w:val="22"/>
        </w:rPr>
        <w:t xml:space="preserve">Búsqueda de satisfacción de los visitantes. </w:t>
      </w:r>
    </w:p>
    <w:p w14:paraId="7945BE75" w14:textId="21F02ADF" w:rsidR="00C552A2" w:rsidRDefault="00DB7AD4" w:rsidP="00DB7AD4">
      <w:pPr>
        <w:pBdr>
          <w:top w:val="nil"/>
          <w:left w:val="nil"/>
          <w:bottom w:val="nil"/>
          <w:right w:val="nil"/>
          <w:between w:val="nil"/>
        </w:pBdr>
        <w:ind w:left="502"/>
        <w:rPr>
          <w:color w:val="000000"/>
          <w:sz w:val="22"/>
          <w:szCs w:val="22"/>
        </w:rPr>
      </w:pPr>
      <w:r>
        <w:rPr>
          <w:color w:val="000000"/>
          <w:sz w:val="22"/>
          <w:szCs w:val="22"/>
        </w:rPr>
        <w:t>I</w:t>
      </w:r>
      <w:r w:rsidR="00C552A2" w:rsidRPr="00DB7AD4">
        <w:rPr>
          <w:color w:val="000000"/>
          <w:sz w:val="22"/>
          <w:szCs w:val="22"/>
        </w:rPr>
        <w:t xml:space="preserve">nfraestructura y planta turística con capacidad para soportar de manera sostenible el límite máximo de visitantes. </w:t>
      </w:r>
    </w:p>
    <w:p w14:paraId="15A972EC" w14:textId="77777777" w:rsidR="007013CF" w:rsidRPr="00DB7AD4" w:rsidRDefault="007013CF" w:rsidP="00DB7AD4">
      <w:pPr>
        <w:pBdr>
          <w:top w:val="nil"/>
          <w:left w:val="nil"/>
          <w:bottom w:val="nil"/>
          <w:right w:val="nil"/>
          <w:between w:val="nil"/>
        </w:pBdr>
        <w:ind w:left="502"/>
        <w:rPr>
          <w:color w:val="000000"/>
          <w:sz w:val="22"/>
          <w:szCs w:val="22"/>
        </w:rPr>
      </w:pPr>
    </w:p>
    <w:p w14:paraId="72697F17" w14:textId="23CFAFB7" w:rsidR="00C552A2" w:rsidRPr="00C552A2" w:rsidRDefault="00DB7AD4" w:rsidP="00DB7AD4">
      <w:pPr>
        <w:pBdr>
          <w:top w:val="nil"/>
          <w:left w:val="nil"/>
          <w:bottom w:val="nil"/>
          <w:right w:val="nil"/>
          <w:between w:val="nil"/>
        </w:pBdr>
        <w:ind w:left="502"/>
        <w:rPr>
          <w:color w:val="000000"/>
          <w:sz w:val="22"/>
          <w:szCs w:val="22"/>
        </w:rPr>
      </w:pPr>
      <w:r>
        <w:rPr>
          <w:color w:val="000000"/>
          <w:sz w:val="22"/>
          <w:szCs w:val="22"/>
        </w:rPr>
        <w:lastRenderedPageBreak/>
        <w:t>L</w:t>
      </w:r>
      <w:r w:rsidR="00C552A2" w:rsidRPr="00C552A2">
        <w:rPr>
          <w:color w:val="000000"/>
          <w:sz w:val="22"/>
          <w:szCs w:val="22"/>
        </w:rPr>
        <w:t xml:space="preserve">a capacidad de carga será fijada por la autoridad correspondiente, según el tipo de atractivo turístico y conforme a los lineamientos establecidos por el Ministerio de Comercio, Industria y Turismo. </w:t>
      </w:r>
    </w:p>
    <w:p w14:paraId="543D87FF" w14:textId="77777777" w:rsidR="00C552A2" w:rsidRPr="00C552A2" w:rsidRDefault="00C552A2" w:rsidP="00DB7AD4">
      <w:pPr>
        <w:pBdr>
          <w:top w:val="nil"/>
          <w:left w:val="nil"/>
          <w:bottom w:val="nil"/>
          <w:right w:val="nil"/>
          <w:between w:val="nil"/>
        </w:pBdr>
        <w:ind w:left="502"/>
        <w:rPr>
          <w:color w:val="000000"/>
          <w:sz w:val="22"/>
          <w:szCs w:val="22"/>
        </w:rPr>
      </w:pPr>
    </w:p>
    <w:p w14:paraId="7204297F" w14:textId="77777777" w:rsidR="00E97FA4" w:rsidRDefault="00C552A2" w:rsidP="007013CF">
      <w:pPr>
        <w:pBdr>
          <w:top w:val="nil"/>
          <w:left w:val="nil"/>
          <w:bottom w:val="nil"/>
          <w:right w:val="nil"/>
          <w:between w:val="nil"/>
        </w:pBdr>
        <w:ind w:left="502"/>
        <w:rPr>
          <w:color w:val="000000"/>
          <w:sz w:val="22"/>
          <w:szCs w:val="22"/>
        </w:rPr>
      </w:pPr>
      <w:r w:rsidRPr="00C552A2">
        <w:rPr>
          <w:color w:val="000000"/>
          <w:sz w:val="22"/>
          <w:szCs w:val="22"/>
        </w:rPr>
        <w:t>Cuando se trate de atractivos turísticos ubicados en las áreas protegidas del Sistema Nacional de Áreas Protegidas (SINAP), la capacidad de carga será fijada por la respectiva autoridad ambiental, atendiendo también lo~ lineamientos establecidos por el Ministerio de Ambiente y Desarrolle Sostenible. En cualquier caso, los impactos inherentes al ejercicio de la actividad podrán ser moderados, mitigados, compensados o corregidos mediante la implementación de medidas de manejo. Lo anterior; sin perjuicio de lo establecido en las normas ambientales vigentes.</w:t>
      </w:r>
      <w:r w:rsidR="0000525A">
        <w:rPr>
          <w:color w:val="000000"/>
          <w:sz w:val="22"/>
          <w:szCs w:val="22"/>
          <w:vertAlign w:val="superscript"/>
        </w:rPr>
        <w:footnoteReference w:id="8"/>
      </w:r>
      <w:r w:rsidR="0000525A">
        <w:rPr>
          <w:color w:val="000000"/>
          <w:sz w:val="22"/>
          <w:szCs w:val="22"/>
        </w:rPr>
        <w:t xml:space="preserve"> </w:t>
      </w:r>
    </w:p>
    <w:p w14:paraId="2E592439" w14:textId="0EC68C61" w:rsidR="009E3A3B" w:rsidRDefault="0000525A" w:rsidP="007013CF">
      <w:pPr>
        <w:pBdr>
          <w:top w:val="nil"/>
          <w:left w:val="nil"/>
          <w:bottom w:val="nil"/>
          <w:right w:val="nil"/>
          <w:between w:val="nil"/>
        </w:pBdr>
        <w:ind w:left="502"/>
        <w:rPr>
          <w:color w:val="000000"/>
        </w:rPr>
      </w:pPr>
      <w:r>
        <w:rPr>
          <w:color w:val="000000"/>
          <w:sz w:val="22"/>
          <w:szCs w:val="22"/>
        </w:rPr>
        <w:t xml:space="preserve"> </w:t>
      </w:r>
    </w:p>
    <w:p w14:paraId="2B034A8E" w14:textId="1FA97EB4" w:rsidR="009E3A3B" w:rsidRDefault="0000525A">
      <w:pPr>
        <w:numPr>
          <w:ilvl w:val="0"/>
          <w:numId w:val="3"/>
        </w:numPr>
        <w:pBdr>
          <w:top w:val="nil"/>
          <w:left w:val="nil"/>
          <w:bottom w:val="nil"/>
          <w:right w:val="nil"/>
          <w:between w:val="nil"/>
        </w:pBdr>
        <w:rPr>
          <w:color w:val="000000"/>
        </w:rPr>
      </w:pPr>
      <w:r>
        <w:rPr>
          <w:b/>
          <w:color w:val="000000"/>
          <w:sz w:val="22"/>
          <w:szCs w:val="22"/>
        </w:rPr>
        <w:t>Carga contaminante</w:t>
      </w:r>
      <w:r>
        <w:rPr>
          <w:color w:val="000000"/>
          <w:sz w:val="22"/>
          <w:szCs w:val="22"/>
        </w:rPr>
        <w:t>: Es el producto de la concentración másica de una sustancia por el caudal volumétrico del líquido que la contiene determinado en el mismo sitio. Se expresa en unidades de masa sobre tiempo.</w:t>
      </w:r>
      <w:r>
        <w:rPr>
          <w:color w:val="000000"/>
          <w:sz w:val="22"/>
          <w:szCs w:val="22"/>
          <w:vertAlign w:val="superscript"/>
        </w:rPr>
        <w:t xml:space="preserve"> </w:t>
      </w:r>
      <w:r>
        <w:rPr>
          <w:color w:val="000000"/>
          <w:sz w:val="22"/>
          <w:szCs w:val="22"/>
          <w:vertAlign w:val="superscript"/>
        </w:rPr>
        <w:footnoteReference w:id="9"/>
      </w:r>
    </w:p>
    <w:p w14:paraId="384FF2F1" w14:textId="77777777" w:rsidR="009E3A3B" w:rsidRDefault="009E3A3B">
      <w:pPr>
        <w:rPr>
          <w:b/>
          <w:color w:val="000000"/>
          <w:sz w:val="22"/>
          <w:szCs w:val="22"/>
        </w:rPr>
      </w:pPr>
    </w:p>
    <w:p w14:paraId="6E27DAB8" w14:textId="5D86F151" w:rsidR="009E3A3B" w:rsidRDefault="0000525A">
      <w:pPr>
        <w:numPr>
          <w:ilvl w:val="0"/>
          <w:numId w:val="3"/>
        </w:numPr>
      </w:pPr>
      <w:r>
        <w:rPr>
          <w:b/>
          <w:sz w:val="22"/>
          <w:szCs w:val="22"/>
        </w:rPr>
        <w:t>Especie:</w:t>
      </w:r>
      <w:r>
        <w:rPr>
          <w:sz w:val="22"/>
          <w:szCs w:val="22"/>
        </w:rPr>
        <w:t xml:space="preserve"> Población o serie de poblaciones de organismos que pueden cruzarse libremente entre ellas, pero no con los miembros de otras especies. </w:t>
      </w:r>
      <w:r>
        <w:rPr>
          <w:color w:val="000000"/>
          <w:sz w:val="22"/>
          <w:szCs w:val="22"/>
          <w:vertAlign w:val="superscript"/>
        </w:rPr>
        <w:footnoteReference w:id="10"/>
      </w:r>
    </w:p>
    <w:p w14:paraId="09FEB683" w14:textId="77777777" w:rsidR="009E3A3B" w:rsidRDefault="009E3A3B">
      <w:pPr>
        <w:pBdr>
          <w:top w:val="nil"/>
          <w:left w:val="nil"/>
          <w:bottom w:val="nil"/>
          <w:right w:val="nil"/>
          <w:between w:val="nil"/>
        </w:pBdr>
        <w:ind w:left="708"/>
        <w:rPr>
          <w:color w:val="000000"/>
          <w:sz w:val="22"/>
          <w:szCs w:val="22"/>
        </w:rPr>
      </w:pPr>
    </w:p>
    <w:p w14:paraId="0BAC8833" w14:textId="09A14176" w:rsidR="009E3A3B" w:rsidRDefault="0000525A">
      <w:pPr>
        <w:numPr>
          <w:ilvl w:val="0"/>
          <w:numId w:val="3"/>
        </w:numPr>
        <w:rPr>
          <w:color w:val="000000"/>
        </w:rPr>
      </w:pPr>
      <w:r>
        <w:rPr>
          <w:b/>
          <w:color w:val="000000"/>
          <w:sz w:val="22"/>
          <w:szCs w:val="22"/>
        </w:rPr>
        <w:t xml:space="preserve">Especies amenazadas: </w:t>
      </w:r>
      <w:r>
        <w:rPr>
          <w:color w:val="000000"/>
          <w:sz w:val="22"/>
          <w:szCs w:val="22"/>
        </w:rPr>
        <w:t>Se refiere al conjunto de las especies que han sido categorizadas bajo algún grado de riesgo a la extinción ya sea como “En Peligro Crítico (CR)”, “En Peligro (EN)” o “Vulnerable (VU)”, según las categorías de las listas rojas propuestas por la UICN (IUCN 2001) y los listados oficiales de especies amenazadas a nivel nacional.</w:t>
      </w:r>
      <w:r>
        <w:rPr>
          <w:color w:val="000000"/>
          <w:sz w:val="22"/>
          <w:szCs w:val="22"/>
          <w:vertAlign w:val="superscript"/>
        </w:rPr>
        <w:t xml:space="preserve"> </w:t>
      </w:r>
      <w:r>
        <w:rPr>
          <w:color w:val="000000"/>
          <w:sz w:val="22"/>
          <w:szCs w:val="22"/>
          <w:vertAlign w:val="superscript"/>
        </w:rPr>
        <w:footnoteReference w:id="11"/>
      </w:r>
    </w:p>
    <w:p w14:paraId="74F1C060" w14:textId="77777777" w:rsidR="009E3A3B" w:rsidRDefault="009E3A3B">
      <w:pPr>
        <w:pBdr>
          <w:top w:val="nil"/>
          <w:left w:val="nil"/>
          <w:bottom w:val="nil"/>
          <w:right w:val="nil"/>
          <w:between w:val="nil"/>
        </w:pBdr>
        <w:ind w:left="708"/>
        <w:rPr>
          <w:color w:val="000000"/>
          <w:sz w:val="22"/>
          <w:szCs w:val="22"/>
        </w:rPr>
      </w:pPr>
    </w:p>
    <w:p w14:paraId="796E1763" w14:textId="77777777" w:rsidR="009E3A3B" w:rsidRDefault="0000525A">
      <w:pPr>
        <w:numPr>
          <w:ilvl w:val="0"/>
          <w:numId w:val="3"/>
        </w:numPr>
        <w:rPr>
          <w:b/>
          <w:color w:val="000000"/>
        </w:rPr>
      </w:pPr>
      <w:r>
        <w:rPr>
          <w:b/>
          <w:color w:val="000000"/>
          <w:sz w:val="22"/>
          <w:szCs w:val="22"/>
        </w:rPr>
        <w:t xml:space="preserve">Equipamientos colectivos: </w:t>
      </w:r>
      <w:r>
        <w:rPr>
          <w:color w:val="000000"/>
          <w:sz w:val="22"/>
          <w:szCs w:val="22"/>
        </w:rPr>
        <w:t>También conocido como equipamientos socioeconómicos, corresponden a escenarios o instalaciones físicas en las que se prestan servicios en beneficio de una comunidad específica. Se consideran en esta categoría: aeropuertos, centros educativos, hospital, centro de salud, puesto de salud, escenario deportivo, escenario recreativo, infraestructura comunitaria, infraestructura de servicios públicos, de comercialización y abasto, de administración y seguridad, entre otros.</w:t>
      </w:r>
    </w:p>
    <w:p w14:paraId="0F841C31" w14:textId="77777777" w:rsidR="009E3A3B" w:rsidRDefault="009E3A3B">
      <w:pPr>
        <w:ind w:left="720"/>
        <w:rPr>
          <w:color w:val="000000"/>
          <w:sz w:val="22"/>
          <w:szCs w:val="22"/>
        </w:rPr>
      </w:pPr>
    </w:p>
    <w:p w14:paraId="5A3A3494" w14:textId="1331A5AE" w:rsidR="009E3A3B" w:rsidRDefault="0000525A">
      <w:pPr>
        <w:numPr>
          <w:ilvl w:val="0"/>
          <w:numId w:val="3"/>
        </w:numPr>
      </w:pPr>
      <w:r>
        <w:rPr>
          <w:b/>
          <w:sz w:val="22"/>
          <w:szCs w:val="22"/>
        </w:rPr>
        <w:t>Estructura del ecosistema</w:t>
      </w:r>
      <w:r>
        <w:rPr>
          <w:sz w:val="22"/>
          <w:szCs w:val="22"/>
        </w:rPr>
        <w:t>: La estructura es la organización física o el patrón de un ecosistema desde la complejidad del hábitat, medida dentro de las comunidades hasta el patrón de parches y otros elementos a escala de paisaje.</w:t>
      </w:r>
      <w:r>
        <w:rPr>
          <w:sz w:val="22"/>
          <w:szCs w:val="22"/>
          <w:vertAlign w:val="superscript"/>
        </w:rPr>
        <w:t xml:space="preserve"> </w:t>
      </w:r>
      <w:r>
        <w:rPr>
          <w:sz w:val="22"/>
          <w:szCs w:val="22"/>
          <w:vertAlign w:val="superscript"/>
        </w:rPr>
        <w:footnoteReference w:id="12"/>
      </w:r>
    </w:p>
    <w:p w14:paraId="05FFF520" w14:textId="77777777" w:rsidR="009E3A3B" w:rsidRDefault="009E3A3B">
      <w:pPr>
        <w:pBdr>
          <w:top w:val="nil"/>
          <w:left w:val="nil"/>
          <w:bottom w:val="nil"/>
          <w:right w:val="nil"/>
          <w:between w:val="nil"/>
        </w:pBdr>
        <w:ind w:left="708"/>
        <w:rPr>
          <w:color w:val="000000"/>
          <w:sz w:val="22"/>
          <w:szCs w:val="22"/>
        </w:rPr>
      </w:pPr>
    </w:p>
    <w:p w14:paraId="476B7A8E" w14:textId="03B27298" w:rsidR="009E3A3B" w:rsidRDefault="0000525A">
      <w:pPr>
        <w:numPr>
          <w:ilvl w:val="0"/>
          <w:numId w:val="3"/>
        </w:numPr>
      </w:pPr>
      <w:r>
        <w:rPr>
          <w:b/>
          <w:sz w:val="22"/>
          <w:szCs w:val="22"/>
        </w:rPr>
        <w:t>Flujo de materiales:</w:t>
      </w:r>
      <w:r>
        <w:rPr>
          <w:sz w:val="22"/>
          <w:szCs w:val="22"/>
        </w:rPr>
        <w:t xml:space="preserve"> Flujos de materiales: el flujo de los materiales comprende la secuencia de las actividades de extracción de materias primas, transformación o fabricación de productos, uso o consumo y gestión de los residuos resultantes del consumo. </w:t>
      </w:r>
      <w:r>
        <w:rPr>
          <w:sz w:val="22"/>
          <w:szCs w:val="22"/>
          <w:vertAlign w:val="superscript"/>
        </w:rPr>
        <w:footnoteReference w:id="13"/>
      </w:r>
    </w:p>
    <w:p w14:paraId="014980B1" w14:textId="77777777" w:rsidR="009E3A3B" w:rsidRDefault="009E3A3B">
      <w:pPr>
        <w:pBdr>
          <w:top w:val="nil"/>
          <w:left w:val="nil"/>
          <w:bottom w:val="nil"/>
          <w:right w:val="nil"/>
          <w:between w:val="nil"/>
        </w:pBdr>
        <w:ind w:left="708"/>
        <w:rPr>
          <w:color w:val="000000"/>
          <w:sz w:val="22"/>
          <w:szCs w:val="22"/>
        </w:rPr>
      </w:pPr>
    </w:p>
    <w:p w14:paraId="7BDAB760" w14:textId="1A14411F" w:rsidR="009E3A3B" w:rsidRDefault="0000525A">
      <w:pPr>
        <w:numPr>
          <w:ilvl w:val="0"/>
          <w:numId w:val="3"/>
        </w:numPr>
        <w:rPr>
          <w:color w:val="000000"/>
        </w:rPr>
      </w:pPr>
      <w:r>
        <w:rPr>
          <w:b/>
          <w:color w:val="000000"/>
          <w:sz w:val="22"/>
          <w:szCs w:val="22"/>
        </w:rPr>
        <w:t>Fuente de emisión:</w:t>
      </w:r>
      <w:r>
        <w:rPr>
          <w:color w:val="000000"/>
          <w:sz w:val="22"/>
          <w:szCs w:val="22"/>
        </w:rPr>
        <w:t xml:space="preserve"> Es toda actividad, proceso u operación, realizado por los seres humanos, o con su intervención, susceptible de emitir contaminantes al aire.</w:t>
      </w:r>
      <w:r>
        <w:rPr>
          <w:color w:val="000000"/>
          <w:sz w:val="22"/>
          <w:szCs w:val="22"/>
          <w:vertAlign w:val="superscript"/>
        </w:rPr>
        <w:t xml:space="preserve"> </w:t>
      </w:r>
      <w:r>
        <w:rPr>
          <w:color w:val="000000"/>
          <w:sz w:val="22"/>
          <w:szCs w:val="22"/>
          <w:vertAlign w:val="superscript"/>
        </w:rPr>
        <w:footnoteReference w:id="14"/>
      </w:r>
    </w:p>
    <w:p w14:paraId="10B9DD1C" w14:textId="77777777" w:rsidR="009E3A3B" w:rsidRDefault="009E3A3B">
      <w:pPr>
        <w:pBdr>
          <w:top w:val="nil"/>
          <w:left w:val="nil"/>
          <w:bottom w:val="nil"/>
          <w:right w:val="nil"/>
          <w:between w:val="nil"/>
        </w:pBdr>
        <w:ind w:left="708"/>
        <w:rPr>
          <w:color w:val="000000"/>
          <w:sz w:val="22"/>
          <w:szCs w:val="22"/>
        </w:rPr>
      </w:pPr>
    </w:p>
    <w:p w14:paraId="45642428" w14:textId="72F3C81A" w:rsidR="009E3A3B" w:rsidRDefault="0000525A">
      <w:pPr>
        <w:numPr>
          <w:ilvl w:val="0"/>
          <w:numId w:val="3"/>
        </w:numPr>
      </w:pPr>
      <w:r>
        <w:rPr>
          <w:b/>
          <w:sz w:val="22"/>
          <w:szCs w:val="22"/>
        </w:rPr>
        <w:t>Fuente fija</w:t>
      </w:r>
      <w:r>
        <w:rPr>
          <w:sz w:val="22"/>
          <w:szCs w:val="22"/>
        </w:rPr>
        <w:t>: Es la fuente de emisión situada en un lugar determinado e inamovible, aun cuando la descarga de contaminantes se produzca en forma dispersa.</w:t>
      </w:r>
      <w:r>
        <w:rPr>
          <w:color w:val="000000"/>
          <w:sz w:val="22"/>
          <w:szCs w:val="22"/>
          <w:vertAlign w:val="superscript"/>
        </w:rPr>
        <w:t xml:space="preserve"> </w:t>
      </w:r>
      <w:r>
        <w:rPr>
          <w:sz w:val="22"/>
          <w:szCs w:val="22"/>
          <w:vertAlign w:val="superscript"/>
        </w:rPr>
        <w:footnoteReference w:id="15"/>
      </w:r>
    </w:p>
    <w:p w14:paraId="2DCBFA15" w14:textId="77777777" w:rsidR="009E3A3B" w:rsidRDefault="009E3A3B">
      <w:pPr>
        <w:pBdr>
          <w:top w:val="nil"/>
          <w:left w:val="nil"/>
          <w:bottom w:val="nil"/>
          <w:right w:val="nil"/>
          <w:between w:val="nil"/>
        </w:pBdr>
        <w:ind w:left="708"/>
        <w:rPr>
          <w:b/>
          <w:color w:val="000000"/>
          <w:sz w:val="22"/>
          <w:szCs w:val="22"/>
        </w:rPr>
      </w:pPr>
    </w:p>
    <w:p w14:paraId="0545D285" w14:textId="64AD7E31" w:rsidR="009E3A3B" w:rsidRDefault="0000525A">
      <w:pPr>
        <w:numPr>
          <w:ilvl w:val="0"/>
          <w:numId w:val="3"/>
        </w:numPr>
      </w:pPr>
      <w:r>
        <w:rPr>
          <w:b/>
          <w:sz w:val="22"/>
          <w:szCs w:val="22"/>
        </w:rPr>
        <w:t xml:space="preserve">Fuente fija dispersa o difusa. </w:t>
      </w:r>
      <w:r>
        <w:rPr>
          <w:sz w:val="22"/>
          <w:szCs w:val="22"/>
        </w:rPr>
        <w:t xml:space="preserve">Es aquella en que los focos de emisión de una fuente fija se dispersan en un área, por razón del desplazamiento de la acción causante de la emisión, como, como en el caso </w:t>
      </w:r>
      <w:r w:rsidR="00377DC2">
        <w:rPr>
          <w:sz w:val="22"/>
          <w:szCs w:val="22"/>
        </w:rPr>
        <w:t>de las</w:t>
      </w:r>
      <w:r>
        <w:rPr>
          <w:sz w:val="22"/>
          <w:szCs w:val="22"/>
        </w:rPr>
        <w:t xml:space="preserve"> quemas abiertas controladas en zonas rurales.</w:t>
      </w:r>
      <w:r>
        <w:rPr>
          <w:color w:val="000000"/>
          <w:sz w:val="22"/>
          <w:szCs w:val="22"/>
          <w:vertAlign w:val="superscript"/>
        </w:rPr>
        <w:t xml:space="preserve"> </w:t>
      </w:r>
      <w:r>
        <w:rPr>
          <w:sz w:val="22"/>
          <w:szCs w:val="22"/>
          <w:vertAlign w:val="superscript"/>
        </w:rPr>
        <w:footnoteReference w:id="16"/>
      </w:r>
    </w:p>
    <w:p w14:paraId="62A9F874" w14:textId="77777777" w:rsidR="009E3A3B" w:rsidRDefault="009E3A3B">
      <w:pPr>
        <w:rPr>
          <w:color w:val="000000"/>
          <w:sz w:val="22"/>
          <w:szCs w:val="22"/>
          <w:vertAlign w:val="superscript"/>
        </w:rPr>
      </w:pPr>
    </w:p>
    <w:p w14:paraId="2DAD6690" w14:textId="1563BBBA" w:rsidR="009E3A3B" w:rsidRDefault="0000525A">
      <w:pPr>
        <w:numPr>
          <w:ilvl w:val="0"/>
          <w:numId w:val="3"/>
        </w:numPr>
      </w:pPr>
      <w:r>
        <w:rPr>
          <w:b/>
          <w:sz w:val="22"/>
          <w:szCs w:val="22"/>
        </w:rPr>
        <w:t xml:space="preserve">Fuente fija puntual: </w:t>
      </w:r>
      <w:r>
        <w:rPr>
          <w:sz w:val="22"/>
          <w:szCs w:val="22"/>
        </w:rPr>
        <w:t>Es la fuente fija que emite contaminantes al aire por ductos o chimeneas.</w:t>
      </w:r>
      <w:r>
        <w:rPr>
          <w:color w:val="000000"/>
          <w:sz w:val="22"/>
          <w:szCs w:val="22"/>
          <w:vertAlign w:val="superscript"/>
        </w:rPr>
        <w:t xml:space="preserve"> </w:t>
      </w:r>
      <w:r>
        <w:rPr>
          <w:sz w:val="22"/>
          <w:szCs w:val="22"/>
          <w:vertAlign w:val="superscript"/>
        </w:rPr>
        <w:footnoteReference w:id="17"/>
      </w:r>
    </w:p>
    <w:p w14:paraId="704475C8" w14:textId="77777777" w:rsidR="009E3A3B" w:rsidRDefault="009E3A3B">
      <w:pPr>
        <w:pBdr>
          <w:top w:val="nil"/>
          <w:left w:val="nil"/>
          <w:bottom w:val="nil"/>
          <w:right w:val="nil"/>
          <w:between w:val="nil"/>
        </w:pBdr>
        <w:ind w:left="708"/>
        <w:rPr>
          <w:color w:val="000000"/>
          <w:sz w:val="22"/>
          <w:szCs w:val="22"/>
        </w:rPr>
      </w:pPr>
    </w:p>
    <w:p w14:paraId="0D6760D6" w14:textId="714E08C5" w:rsidR="009E3A3B" w:rsidRDefault="0000525A">
      <w:pPr>
        <w:numPr>
          <w:ilvl w:val="0"/>
          <w:numId w:val="3"/>
        </w:numPr>
      </w:pPr>
      <w:r>
        <w:rPr>
          <w:b/>
          <w:sz w:val="22"/>
          <w:szCs w:val="22"/>
        </w:rPr>
        <w:t xml:space="preserve">Fuente móvil: </w:t>
      </w:r>
      <w:r>
        <w:rPr>
          <w:sz w:val="22"/>
          <w:szCs w:val="22"/>
        </w:rPr>
        <w:t>Es la fuente de emisión que, por razón de su uso o propósito, es susceptible de desplazarse, como los automotores o vehículos de transporte a motor de cualquier naturaleza.</w:t>
      </w:r>
      <w:r>
        <w:rPr>
          <w:color w:val="000000"/>
          <w:sz w:val="22"/>
          <w:szCs w:val="22"/>
          <w:vertAlign w:val="superscript"/>
        </w:rPr>
        <w:t xml:space="preserve"> </w:t>
      </w:r>
      <w:r>
        <w:rPr>
          <w:sz w:val="22"/>
          <w:szCs w:val="22"/>
          <w:vertAlign w:val="superscript"/>
        </w:rPr>
        <w:footnoteReference w:id="18"/>
      </w:r>
    </w:p>
    <w:p w14:paraId="51FAA9DD" w14:textId="77777777" w:rsidR="009E3A3B" w:rsidRDefault="009E3A3B">
      <w:pPr>
        <w:pBdr>
          <w:top w:val="nil"/>
          <w:left w:val="nil"/>
          <w:bottom w:val="nil"/>
          <w:right w:val="nil"/>
          <w:between w:val="nil"/>
        </w:pBdr>
        <w:ind w:left="708"/>
        <w:rPr>
          <w:color w:val="000000"/>
          <w:sz w:val="22"/>
          <w:szCs w:val="22"/>
        </w:rPr>
      </w:pPr>
    </w:p>
    <w:p w14:paraId="18535F00" w14:textId="60B4CE0C" w:rsidR="009E3A3B" w:rsidRPr="00133643" w:rsidRDefault="0000525A">
      <w:pPr>
        <w:numPr>
          <w:ilvl w:val="0"/>
          <w:numId w:val="3"/>
        </w:numPr>
      </w:pPr>
      <w:bookmarkStart w:id="12" w:name="_17dp8vu" w:colFirst="0" w:colLast="0"/>
      <w:bookmarkEnd w:id="12"/>
      <w:r>
        <w:rPr>
          <w:b/>
          <w:sz w:val="22"/>
          <w:szCs w:val="22"/>
        </w:rPr>
        <w:lastRenderedPageBreak/>
        <w:t xml:space="preserve">Función ecosistémica: </w:t>
      </w:r>
      <w:r>
        <w:rPr>
          <w:sz w:val="22"/>
          <w:szCs w:val="22"/>
        </w:rPr>
        <w:t xml:space="preserve">Capacidad de los atributos y componentes de la biodiversidad de proporcionar los procesos ecológicos y evolutivos, incluidos el flujo de genes y el ciclo de nutrientes. </w:t>
      </w:r>
      <w:r>
        <w:rPr>
          <w:sz w:val="22"/>
          <w:szCs w:val="22"/>
          <w:vertAlign w:val="superscript"/>
        </w:rPr>
        <w:footnoteReference w:id="19"/>
      </w:r>
    </w:p>
    <w:p w14:paraId="3A60E7D1" w14:textId="77777777" w:rsidR="00133643" w:rsidRDefault="00133643" w:rsidP="00133643">
      <w:pPr>
        <w:pStyle w:val="Prrafodelista"/>
      </w:pPr>
    </w:p>
    <w:p w14:paraId="32AA199D" w14:textId="77777777" w:rsidR="00133643" w:rsidRPr="00F61783" w:rsidRDefault="00133643" w:rsidP="00133643">
      <w:pPr>
        <w:numPr>
          <w:ilvl w:val="0"/>
          <w:numId w:val="3"/>
        </w:numPr>
        <w:overflowPunct w:val="0"/>
        <w:autoSpaceDE w:val="0"/>
        <w:autoSpaceDN w:val="0"/>
        <w:adjustRightInd w:val="0"/>
        <w:textAlignment w:val="baseline"/>
        <w:rPr>
          <w:sz w:val="22"/>
          <w:szCs w:val="22"/>
        </w:rPr>
      </w:pPr>
      <w:r w:rsidRPr="6D178D19">
        <w:rPr>
          <w:b/>
          <w:bCs/>
          <w:sz w:val="22"/>
          <w:szCs w:val="22"/>
          <w:lang w:val="es"/>
        </w:rPr>
        <w:t>Gases de efecto invernadero (GEl):</w:t>
      </w:r>
      <w:r w:rsidRPr="6D178D19">
        <w:rPr>
          <w:sz w:val="22"/>
          <w:szCs w:val="22"/>
          <w:lang w:val="es"/>
        </w:rPr>
        <w:t xml:space="preserve"> Son aquellos componentes gaseosos de la atmósfera, de origen natural o antropogénico, que absorben y emiten la energía solar reflejada por la superficie de la tierra, la atmósfera y las nubes. Los principales gases efecto invernadero son el dióxido de carbono (CO</w:t>
      </w:r>
      <w:r w:rsidRPr="6D178D19">
        <w:rPr>
          <w:sz w:val="22"/>
          <w:szCs w:val="22"/>
          <w:vertAlign w:val="subscript"/>
          <w:lang w:val="es"/>
        </w:rPr>
        <w:t>2</w:t>
      </w:r>
      <w:r w:rsidRPr="6D178D19">
        <w:rPr>
          <w:sz w:val="22"/>
          <w:szCs w:val="22"/>
          <w:lang w:val="es"/>
        </w:rPr>
        <w:t>), el óxido nitroso (N</w:t>
      </w:r>
      <w:r w:rsidRPr="6D178D19">
        <w:rPr>
          <w:sz w:val="22"/>
          <w:szCs w:val="22"/>
          <w:vertAlign w:val="subscript"/>
          <w:lang w:val="es"/>
        </w:rPr>
        <w:t>2</w:t>
      </w:r>
      <w:r w:rsidRPr="6D178D19">
        <w:rPr>
          <w:sz w:val="22"/>
          <w:szCs w:val="22"/>
          <w:lang w:val="es"/>
        </w:rPr>
        <w:t>O), el metano (CH</w:t>
      </w:r>
      <w:r w:rsidRPr="6D178D19">
        <w:rPr>
          <w:sz w:val="22"/>
          <w:szCs w:val="22"/>
          <w:vertAlign w:val="subscript"/>
          <w:lang w:val="es"/>
        </w:rPr>
        <w:t>4</w:t>
      </w:r>
      <w:r w:rsidRPr="6D178D19">
        <w:rPr>
          <w:sz w:val="22"/>
          <w:szCs w:val="22"/>
          <w:lang w:val="es"/>
        </w:rPr>
        <w:t>) los hidrofluorocarbonos (HFC), los perfluorocarbonos (PFC) y el Hexafluoruro de Azufre (SF</w:t>
      </w:r>
      <w:r w:rsidRPr="6D178D19">
        <w:rPr>
          <w:sz w:val="22"/>
          <w:szCs w:val="22"/>
          <w:vertAlign w:val="subscript"/>
          <w:lang w:val="es"/>
        </w:rPr>
        <w:t>6</w:t>
      </w:r>
      <w:r w:rsidRPr="6D178D19">
        <w:rPr>
          <w:sz w:val="22"/>
          <w:szCs w:val="22"/>
          <w:lang w:val="es"/>
        </w:rPr>
        <w:t>).</w:t>
      </w:r>
    </w:p>
    <w:p w14:paraId="51704310" w14:textId="77777777" w:rsidR="009E3A3B" w:rsidRDefault="0000525A">
      <w:pPr>
        <w:ind w:left="720"/>
        <w:rPr>
          <w:sz w:val="22"/>
          <w:szCs w:val="22"/>
        </w:rPr>
      </w:pPr>
      <w:r>
        <w:rPr>
          <w:sz w:val="22"/>
          <w:szCs w:val="22"/>
        </w:rPr>
        <w:t xml:space="preserve"> </w:t>
      </w:r>
    </w:p>
    <w:p w14:paraId="0462E24C" w14:textId="2F3C4641" w:rsidR="009E3A3B" w:rsidRDefault="0000525A" w:rsidP="000A78A6">
      <w:pPr>
        <w:numPr>
          <w:ilvl w:val="0"/>
          <w:numId w:val="3"/>
        </w:numPr>
        <w:rPr>
          <w:color w:val="000000"/>
        </w:rPr>
      </w:pPr>
      <w:r>
        <w:rPr>
          <w:b/>
          <w:color w:val="000000"/>
          <w:sz w:val="22"/>
          <w:szCs w:val="22"/>
        </w:rPr>
        <w:t>Gestión integral de residuos sólidos</w:t>
      </w:r>
      <w:r>
        <w:rPr>
          <w:color w:val="000000"/>
          <w:sz w:val="22"/>
          <w:szCs w:val="22"/>
        </w:rPr>
        <w:t>: Es el conjunto de actividades encaminadas a reducir la generación de residuos, a realizar el aprovechamiento teniendo en cuenta sus características, volumen, procedencia, costos, tratamiento con fines de valorización energética, posibilidades de aprovechamiento y comercialización. También incluye el tratamiento y disposición final de los residuos no aprovechables.</w:t>
      </w:r>
      <w:r>
        <w:rPr>
          <w:color w:val="000000"/>
          <w:sz w:val="22"/>
          <w:szCs w:val="22"/>
          <w:vertAlign w:val="superscript"/>
        </w:rPr>
        <w:t xml:space="preserve"> </w:t>
      </w:r>
      <w:r>
        <w:rPr>
          <w:color w:val="000000"/>
          <w:sz w:val="22"/>
          <w:szCs w:val="22"/>
          <w:vertAlign w:val="superscript"/>
        </w:rPr>
        <w:footnoteReference w:id="20"/>
      </w:r>
    </w:p>
    <w:p w14:paraId="1C6208F4" w14:textId="77777777" w:rsidR="000A78A6" w:rsidRDefault="000A78A6" w:rsidP="000A78A6">
      <w:pPr>
        <w:pStyle w:val="Prrafodelista"/>
        <w:rPr>
          <w:color w:val="000000"/>
        </w:rPr>
      </w:pPr>
    </w:p>
    <w:p w14:paraId="3660030E" w14:textId="77777777" w:rsidR="000A78A6" w:rsidRPr="000A78A6" w:rsidRDefault="000A78A6" w:rsidP="000A78A6">
      <w:pPr>
        <w:ind w:left="502"/>
        <w:rPr>
          <w:color w:val="000000"/>
        </w:rPr>
      </w:pPr>
    </w:p>
    <w:p w14:paraId="60903E0C" w14:textId="62AFDF9C" w:rsidR="009E3A3B" w:rsidRDefault="0000525A">
      <w:pPr>
        <w:numPr>
          <w:ilvl w:val="0"/>
          <w:numId w:val="3"/>
        </w:numPr>
        <w:rPr>
          <w:color w:val="000000"/>
        </w:rPr>
      </w:pPr>
      <w:r>
        <w:rPr>
          <w:b/>
          <w:color w:val="000000"/>
          <w:sz w:val="22"/>
          <w:szCs w:val="22"/>
        </w:rPr>
        <w:t>Hábitat:</w:t>
      </w:r>
      <w:r>
        <w:rPr>
          <w:color w:val="000000"/>
          <w:sz w:val="22"/>
          <w:szCs w:val="22"/>
        </w:rPr>
        <w:t xml:space="preserve"> Se entiende el lugar o tipo de ambiente en el que existen naturalmente un organismo o una población.</w:t>
      </w:r>
      <w:r>
        <w:rPr>
          <w:color w:val="000000"/>
          <w:sz w:val="22"/>
          <w:szCs w:val="22"/>
          <w:vertAlign w:val="superscript"/>
        </w:rPr>
        <w:t xml:space="preserve"> </w:t>
      </w:r>
      <w:r>
        <w:rPr>
          <w:color w:val="000000"/>
          <w:sz w:val="22"/>
          <w:szCs w:val="22"/>
          <w:vertAlign w:val="superscript"/>
        </w:rPr>
        <w:footnoteReference w:id="21"/>
      </w:r>
    </w:p>
    <w:p w14:paraId="18A9344B" w14:textId="77777777" w:rsidR="009E3A3B" w:rsidRDefault="009E3A3B">
      <w:pPr>
        <w:rPr>
          <w:sz w:val="22"/>
          <w:szCs w:val="22"/>
        </w:rPr>
      </w:pPr>
    </w:p>
    <w:p w14:paraId="2E47E43C" w14:textId="19FFFCB9" w:rsidR="009E3A3B" w:rsidRPr="003C0C78" w:rsidRDefault="0000525A">
      <w:pPr>
        <w:numPr>
          <w:ilvl w:val="0"/>
          <w:numId w:val="3"/>
        </w:numPr>
        <w:rPr>
          <w:color w:val="000000"/>
        </w:rPr>
      </w:pPr>
      <w:r>
        <w:rPr>
          <w:b/>
          <w:color w:val="000000"/>
          <w:sz w:val="22"/>
          <w:szCs w:val="22"/>
        </w:rPr>
        <w:t>Medio ambiente</w:t>
      </w:r>
      <w:r>
        <w:rPr>
          <w:color w:val="000000"/>
          <w:sz w:val="22"/>
          <w:szCs w:val="22"/>
        </w:rPr>
        <w:t>: Todo aquello que rodea al ser humano y que comprende elementos naturales, tanto físicos como biológicos, elementos artificiales y elementos sociales y las interacciones de éstos entre sí.</w:t>
      </w:r>
      <w:r>
        <w:rPr>
          <w:color w:val="000000"/>
          <w:sz w:val="22"/>
          <w:szCs w:val="22"/>
          <w:vertAlign w:val="superscript"/>
        </w:rPr>
        <w:t xml:space="preserve"> </w:t>
      </w:r>
      <w:r>
        <w:rPr>
          <w:color w:val="000000"/>
          <w:sz w:val="22"/>
          <w:szCs w:val="22"/>
          <w:vertAlign w:val="superscript"/>
        </w:rPr>
        <w:footnoteReference w:id="22"/>
      </w:r>
    </w:p>
    <w:p w14:paraId="64517E76" w14:textId="77777777" w:rsidR="003C0C78" w:rsidRDefault="003C0C78" w:rsidP="003C0C78">
      <w:pPr>
        <w:pStyle w:val="Prrafodelista"/>
        <w:rPr>
          <w:color w:val="000000"/>
        </w:rPr>
      </w:pPr>
    </w:p>
    <w:p w14:paraId="256D4F3C" w14:textId="77777777" w:rsidR="003C0C78" w:rsidRDefault="003C0C78" w:rsidP="003C0C78">
      <w:pPr>
        <w:numPr>
          <w:ilvl w:val="0"/>
          <w:numId w:val="3"/>
        </w:numPr>
        <w:overflowPunct w:val="0"/>
        <w:autoSpaceDE w:val="0"/>
        <w:autoSpaceDN w:val="0"/>
        <w:adjustRightInd w:val="0"/>
        <w:textAlignment w:val="baseline"/>
        <w:rPr>
          <w:color w:val="000000" w:themeColor="text1"/>
          <w:sz w:val="22"/>
          <w:szCs w:val="22"/>
          <w:vertAlign w:val="superscript"/>
        </w:rPr>
      </w:pPr>
      <w:r w:rsidRPr="00296B6A">
        <w:rPr>
          <w:b/>
          <w:color w:val="000000" w:themeColor="text1"/>
          <w:sz w:val="22"/>
          <w:szCs w:val="22"/>
        </w:rPr>
        <w:t>Mitigación de Gases de Efecto Invernadero</w:t>
      </w:r>
      <w:r w:rsidRPr="00296B6A">
        <w:rPr>
          <w:color w:val="000000" w:themeColor="text1"/>
          <w:sz w:val="22"/>
          <w:szCs w:val="22"/>
        </w:rPr>
        <w:t xml:space="preserve">: Es la gestión que busca reducir los niveles de emisiones de gases de efecto invernadero en la atmósfera a través de la limitación o disminución de las fuentes de emisiones de gases de efecto invernadero y el aumento o mejora de los sumideros y reservas de gases de efecto invernadero. Según la ley 1931 de 2018, la mitigación del cambio climático incluye las políticas, programas, proyectos, incentivos o desincentivos y actividades relacionadas con la Estrategia </w:t>
      </w:r>
      <w:r w:rsidRPr="00296B6A">
        <w:rPr>
          <w:color w:val="000000" w:themeColor="text1"/>
          <w:sz w:val="22"/>
          <w:szCs w:val="22"/>
        </w:rPr>
        <w:lastRenderedPageBreak/>
        <w:t>Colombiana de Desarrollo Bajo en Carbono y la Estrategia Nacional de REDD+ (ENREDD+).</w:t>
      </w:r>
    </w:p>
    <w:p w14:paraId="170B941C" w14:textId="77777777" w:rsidR="009E3A3B" w:rsidRDefault="009E3A3B">
      <w:pPr>
        <w:rPr>
          <w:color w:val="000000"/>
          <w:sz w:val="22"/>
          <w:szCs w:val="22"/>
        </w:rPr>
      </w:pPr>
    </w:p>
    <w:p w14:paraId="323DC67F" w14:textId="4FFDCB75" w:rsidR="009E3A3B" w:rsidRDefault="0000525A">
      <w:pPr>
        <w:numPr>
          <w:ilvl w:val="0"/>
          <w:numId w:val="3"/>
        </w:numPr>
        <w:rPr>
          <w:color w:val="000000"/>
        </w:rPr>
      </w:pPr>
      <w:r>
        <w:rPr>
          <w:b/>
          <w:color w:val="000000"/>
          <w:sz w:val="22"/>
          <w:szCs w:val="22"/>
        </w:rPr>
        <w:t>Población</w:t>
      </w:r>
      <w:r>
        <w:rPr>
          <w:color w:val="000000"/>
          <w:sz w:val="22"/>
          <w:szCs w:val="22"/>
        </w:rPr>
        <w:t xml:space="preserve">: Desde el punto de vista biótico, corresponde a cualquier grupo de individuos de una especie que ocupe un área dada al mismo tiempo; en términos genéticos, un grupo de organismos que se cruzan entre sí y producen descendencia fértil. </w:t>
      </w:r>
      <w:r>
        <w:rPr>
          <w:color w:val="000000"/>
          <w:sz w:val="22"/>
          <w:szCs w:val="22"/>
          <w:vertAlign w:val="superscript"/>
        </w:rPr>
        <w:footnoteReference w:id="23"/>
      </w:r>
    </w:p>
    <w:p w14:paraId="06F4C531" w14:textId="77777777" w:rsidR="009E3A3B" w:rsidRDefault="009E3A3B">
      <w:pPr>
        <w:rPr>
          <w:color w:val="000000"/>
          <w:sz w:val="22"/>
          <w:szCs w:val="22"/>
        </w:rPr>
      </w:pPr>
    </w:p>
    <w:p w14:paraId="773D8E1D" w14:textId="5DA5BDEE" w:rsidR="009E3A3B" w:rsidRDefault="0000525A" w:rsidP="00A701CD">
      <w:pPr>
        <w:numPr>
          <w:ilvl w:val="0"/>
          <w:numId w:val="3"/>
        </w:numPr>
        <w:rPr>
          <w:color w:val="000000"/>
          <w:sz w:val="22"/>
          <w:szCs w:val="22"/>
        </w:rPr>
      </w:pPr>
      <w:r>
        <w:rPr>
          <w:b/>
          <w:color w:val="000000"/>
          <w:sz w:val="22"/>
          <w:szCs w:val="22"/>
        </w:rPr>
        <w:t>Proyectos Turísticos Especiales (PTE) de Gran Escala:</w:t>
      </w:r>
      <w:r>
        <w:rPr>
          <w:color w:val="000000"/>
          <w:sz w:val="22"/>
          <w:szCs w:val="22"/>
        </w:rPr>
        <w:t xml:space="preserve"> Son aquellas iniciativas que integran los atractivos turísticos presentes en un determinado territorio, bien sean del orden cultural, natural, geográfico, ambiental o social con las posibilidades técnicas, jurídicas, financieras y administrativas que permitan su desarrollo y explotación económica, generando cambios positivos y significativos para la zona seleccionada en materia de crecimiento económico, generación de empleo, demanda de bienes y servicios e incremento de valor agregado, por lo cual son propuestas de alta importancia estratégica para el desarrollo o mejoramiento del potencial turístico del país. </w:t>
      </w:r>
      <w:r>
        <w:rPr>
          <w:color w:val="000000"/>
          <w:sz w:val="22"/>
          <w:szCs w:val="22"/>
          <w:vertAlign w:val="superscript"/>
        </w:rPr>
        <w:footnoteReference w:id="24"/>
      </w:r>
    </w:p>
    <w:p w14:paraId="0F81D9E9" w14:textId="77777777" w:rsidR="009E3A3B" w:rsidRDefault="009E3A3B">
      <w:pPr>
        <w:rPr>
          <w:color w:val="000000"/>
          <w:sz w:val="22"/>
          <w:szCs w:val="22"/>
        </w:rPr>
      </w:pPr>
    </w:p>
    <w:p w14:paraId="03917E5D" w14:textId="6E4C2E75" w:rsidR="009E3A3B" w:rsidRDefault="0000525A">
      <w:pPr>
        <w:numPr>
          <w:ilvl w:val="0"/>
          <w:numId w:val="3"/>
        </w:numPr>
        <w:rPr>
          <w:color w:val="000000"/>
        </w:rPr>
      </w:pPr>
      <w:r>
        <w:rPr>
          <w:b/>
          <w:color w:val="000000"/>
          <w:sz w:val="22"/>
          <w:szCs w:val="22"/>
        </w:rPr>
        <w:t>Residuo sólido</w:t>
      </w:r>
      <w:r>
        <w:rPr>
          <w:color w:val="000000"/>
          <w:sz w:val="22"/>
          <w:szCs w:val="22"/>
        </w:rPr>
        <w:t>: Es cualquier objeto, material, sustancia o elemento principalmente sólido resultante del consumo o uso de un bien en actividades domésticas, industriales, comerciales, institucionales o de servicios, que el generador presenta para su recolección por parte de la persona prestadora del servicio público de aseo. Igualmente, se considera como residuo sólido, aquel proveniente del barrido y limpieza de áreas y vías públicas, corte de césped y poda de árboles. Los residuos sólidos que no tienen características de peligrosidad se dividen en aprovechables y no aprovechables.</w:t>
      </w:r>
      <w:r>
        <w:rPr>
          <w:color w:val="000000"/>
          <w:sz w:val="22"/>
          <w:szCs w:val="22"/>
          <w:vertAlign w:val="superscript"/>
        </w:rPr>
        <w:t xml:space="preserve"> </w:t>
      </w:r>
      <w:r>
        <w:rPr>
          <w:color w:val="000000"/>
          <w:sz w:val="22"/>
          <w:szCs w:val="22"/>
          <w:vertAlign w:val="superscript"/>
        </w:rPr>
        <w:footnoteReference w:id="25"/>
      </w:r>
    </w:p>
    <w:p w14:paraId="7FA96A88" w14:textId="77777777" w:rsidR="009E3A3B" w:rsidRDefault="009E3A3B">
      <w:pPr>
        <w:pBdr>
          <w:top w:val="nil"/>
          <w:left w:val="nil"/>
          <w:bottom w:val="nil"/>
          <w:right w:val="nil"/>
          <w:between w:val="nil"/>
        </w:pBdr>
        <w:ind w:left="708"/>
        <w:rPr>
          <w:color w:val="000000"/>
          <w:sz w:val="22"/>
          <w:szCs w:val="22"/>
        </w:rPr>
      </w:pPr>
    </w:p>
    <w:p w14:paraId="2168DED1" w14:textId="22758E22" w:rsidR="009E3A3B" w:rsidRDefault="0000525A">
      <w:pPr>
        <w:numPr>
          <w:ilvl w:val="0"/>
          <w:numId w:val="3"/>
        </w:numPr>
        <w:rPr>
          <w:color w:val="000000"/>
        </w:rPr>
      </w:pPr>
      <w:r>
        <w:rPr>
          <w:b/>
          <w:color w:val="000000"/>
          <w:sz w:val="22"/>
          <w:szCs w:val="22"/>
        </w:rPr>
        <w:t>Residuo sólido aprovechable</w:t>
      </w:r>
      <w:r>
        <w:rPr>
          <w:color w:val="000000"/>
          <w:sz w:val="22"/>
          <w:szCs w:val="22"/>
        </w:rPr>
        <w:t>: Es cualquier material, objeto, sustancia o elemento sólido que no tiene valor de uso para quien lo genere, pero que es susceptible de aprovechamiento para su reincorporación a un proceso productivo.</w:t>
      </w:r>
      <w:r>
        <w:rPr>
          <w:color w:val="000000"/>
          <w:sz w:val="22"/>
          <w:szCs w:val="22"/>
          <w:vertAlign w:val="superscript"/>
        </w:rPr>
        <w:t xml:space="preserve"> </w:t>
      </w:r>
      <w:r>
        <w:rPr>
          <w:color w:val="000000"/>
          <w:sz w:val="22"/>
          <w:szCs w:val="22"/>
          <w:vertAlign w:val="superscript"/>
        </w:rPr>
        <w:footnoteReference w:id="26"/>
      </w:r>
    </w:p>
    <w:p w14:paraId="4F38B1B2" w14:textId="77777777" w:rsidR="009E3A3B" w:rsidRDefault="009E3A3B">
      <w:pPr>
        <w:pBdr>
          <w:top w:val="nil"/>
          <w:left w:val="nil"/>
          <w:bottom w:val="nil"/>
          <w:right w:val="nil"/>
          <w:between w:val="nil"/>
        </w:pBdr>
        <w:ind w:left="708"/>
        <w:rPr>
          <w:color w:val="000000"/>
          <w:sz w:val="22"/>
          <w:szCs w:val="22"/>
        </w:rPr>
      </w:pPr>
    </w:p>
    <w:p w14:paraId="4D05D53A" w14:textId="4333E046" w:rsidR="009E3A3B" w:rsidRDefault="0000525A">
      <w:pPr>
        <w:numPr>
          <w:ilvl w:val="0"/>
          <w:numId w:val="3"/>
        </w:numPr>
        <w:rPr>
          <w:color w:val="000000"/>
        </w:rPr>
      </w:pPr>
      <w:r>
        <w:rPr>
          <w:b/>
          <w:color w:val="000000"/>
          <w:sz w:val="22"/>
          <w:szCs w:val="22"/>
        </w:rPr>
        <w:t>Residuo sólido especial</w:t>
      </w:r>
      <w:r>
        <w:rPr>
          <w:color w:val="000000"/>
          <w:sz w:val="22"/>
          <w:szCs w:val="22"/>
        </w:rPr>
        <w:t xml:space="preserve">: Es todo residuo sólido que, por su naturaleza, composición, tamaño, volumen y peso, necesidades de transporte, condiciones de almacenaje y compactación, no puede ser recolectado, manejado, tratado o dispuesto normalmente por la persona prestadora del servicio público de aseo. El precio del servicio de recolección transporte y disposición de estos, será pactado libremente entre la persona </w:t>
      </w:r>
      <w:r>
        <w:rPr>
          <w:color w:val="000000"/>
          <w:sz w:val="22"/>
          <w:szCs w:val="22"/>
        </w:rPr>
        <w:lastRenderedPageBreak/>
        <w:t>prestadora y el usuario, sin perjuicio de los que sean objeto de regulación del Sistema de Gestión Posconsumo.</w:t>
      </w:r>
      <w:r>
        <w:rPr>
          <w:color w:val="000000"/>
          <w:sz w:val="22"/>
          <w:szCs w:val="22"/>
          <w:vertAlign w:val="superscript"/>
        </w:rPr>
        <w:t xml:space="preserve"> </w:t>
      </w:r>
      <w:r>
        <w:rPr>
          <w:color w:val="000000"/>
          <w:sz w:val="22"/>
          <w:szCs w:val="22"/>
          <w:vertAlign w:val="superscript"/>
        </w:rPr>
        <w:footnoteReference w:id="27"/>
      </w:r>
    </w:p>
    <w:p w14:paraId="73D1EA8F" w14:textId="77777777" w:rsidR="009E3A3B" w:rsidRDefault="009E3A3B">
      <w:pPr>
        <w:pBdr>
          <w:top w:val="nil"/>
          <w:left w:val="nil"/>
          <w:bottom w:val="nil"/>
          <w:right w:val="nil"/>
          <w:between w:val="nil"/>
        </w:pBdr>
        <w:ind w:left="708"/>
        <w:rPr>
          <w:color w:val="000000"/>
          <w:sz w:val="22"/>
          <w:szCs w:val="22"/>
        </w:rPr>
      </w:pPr>
    </w:p>
    <w:p w14:paraId="57205DA5" w14:textId="11B4DB87" w:rsidR="009E3A3B" w:rsidRDefault="0000525A">
      <w:pPr>
        <w:numPr>
          <w:ilvl w:val="0"/>
          <w:numId w:val="3"/>
        </w:numPr>
        <w:rPr>
          <w:color w:val="000000"/>
        </w:rPr>
      </w:pPr>
      <w:r>
        <w:rPr>
          <w:b/>
          <w:color w:val="000000"/>
          <w:sz w:val="22"/>
          <w:szCs w:val="22"/>
        </w:rPr>
        <w:t>Residuo sólido ordinario</w:t>
      </w:r>
      <w:r>
        <w:rPr>
          <w:color w:val="000000"/>
          <w:sz w:val="22"/>
          <w:szCs w:val="22"/>
        </w:rPr>
        <w:t>: Es todo residuo sólido de características no peligrosas que por su naturaleza, composición, tamaño, volumen y peso es recolectado, manejado, tratado o dispuesto normalmente por la persona prestadora del servicio público de aseo. (…) Los residuos provenientes de las actividades de barrido y limpieza de vías y áreas públicas, corte de césped y poda de árboles ubicados en vías y áreas públicas serán considerados como residuos ordinarios para efectos tarifarios</w:t>
      </w:r>
      <w:r w:rsidR="0061695B">
        <w:rPr>
          <w:color w:val="000000"/>
          <w:sz w:val="22"/>
          <w:szCs w:val="22"/>
        </w:rPr>
        <w:t>.</w:t>
      </w:r>
      <w:r>
        <w:rPr>
          <w:color w:val="000000"/>
          <w:sz w:val="22"/>
          <w:szCs w:val="22"/>
          <w:vertAlign w:val="superscript"/>
        </w:rPr>
        <w:t xml:space="preserve"> </w:t>
      </w:r>
      <w:r>
        <w:rPr>
          <w:color w:val="000000"/>
          <w:sz w:val="22"/>
          <w:szCs w:val="22"/>
          <w:vertAlign w:val="superscript"/>
        </w:rPr>
        <w:footnoteReference w:id="28"/>
      </w:r>
    </w:p>
    <w:p w14:paraId="0FB559C9" w14:textId="77777777" w:rsidR="009E3A3B" w:rsidRDefault="009E3A3B">
      <w:pPr>
        <w:pBdr>
          <w:top w:val="nil"/>
          <w:left w:val="nil"/>
          <w:bottom w:val="nil"/>
          <w:right w:val="nil"/>
          <w:between w:val="nil"/>
        </w:pBdr>
        <w:ind w:left="708"/>
        <w:rPr>
          <w:color w:val="000000"/>
          <w:sz w:val="22"/>
          <w:szCs w:val="22"/>
          <w:highlight w:val="cyan"/>
        </w:rPr>
      </w:pPr>
    </w:p>
    <w:p w14:paraId="3B423B80" w14:textId="72169C66" w:rsidR="009E3A3B" w:rsidRDefault="0000525A">
      <w:pPr>
        <w:numPr>
          <w:ilvl w:val="0"/>
          <w:numId w:val="3"/>
        </w:numPr>
        <w:rPr>
          <w:b/>
          <w:color w:val="000000"/>
        </w:rPr>
      </w:pPr>
      <w:r>
        <w:rPr>
          <w:b/>
          <w:color w:val="000000"/>
          <w:sz w:val="22"/>
          <w:szCs w:val="22"/>
        </w:rPr>
        <w:t>Riesgo antrópico</w:t>
      </w:r>
      <w:r>
        <w:rPr>
          <w:color w:val="000000"/>
          <w:sz w:val="22"/>
          <w:szCs w:val="22"/>
        </w:rPr>
        <w:t>: Aquel relacionado con las operaciones industriales que pueden generar una emergencia ambiental.</w:t>
      </w:r>
      <w:r>
        <w:rPr>
          <w:color w:val="000000"/>
          <w:sz w:val="22"/>
          <w:szCs w:val="22"/>
          <w:vertAlign w:val="superscript"/>
        </w:rPr>
        <w:t xml:space="preserve"> </w:t>
      </w:r>
      <w:r>
        <w:rPr>
          <w:color w:val="000000"/>
          <w:sz w:val="22"/>
          <w:szCs w:val="22"/>
          <w:vertAlign w:val="superscript"/>
        </w:rPr>
        <w:footnoteReference w:id="29"/>
      </w:r>
    </w:p>
    <w:p w14:paraId="76F18247" w14:textId="77777777" w:rsidR="009E3A3B" w:rsidRDefault="009E3A3B">
      <w:pPr>
        <w:ind w:left="360"/>
        <w:rPr>
          <w:color w:val="000000"/>
          <w:sz w:val="22"/>
          <w:szCs w:val="22"/>
        </w:rPr>
      </w:pPr>
    </w:p>
    <w:p w14:paraId="2A1FC366" w14:textId="50A110D4" w:rsidR="009E3A3B" w:rsidRDefault="0000525A">
      <w:pPr>
        <w:numPr>
          <w:ilvl w:val="0"/>
          <w:numId w:val="3"/>
        </w:numPr>
        <w:rPr>
          <w:color w:val="000000"/>
        </w:rPr>
      </w:pPr>
      <w:r>
        <w:rPr>
          <w:b/>
          <w:color w:val="000000"/>
          <w:sz w:val="22"/>
          <w:szCs w:val="22"/>
        </w:rPr>
        <w:t>Ronda hídrica:</w:t>
      </w:r>
      <w:r>
        <w:rPr>
          <w:color w:val="000000"/>
          <w:sz w:val="22"/>
          <w:szCs w:val="22"/>
        </w:rPr>
        <w:t xml:space="preserve"> </w:t>
      </w:r>
      <w:r>
        <w:rPr>
          <w:sz w:val="22"/>
          <w:szCs w:val="22"/>
        </w:rPr>
        <w:t xml:space="preserve">Comprende la faja paralela a la línea de mareas máximas o a la del cauce permanente de ríos y lagos, hasta de treinta metros de ancho y el área de protección o conservación aferente. </w:t>
      </w:r>
      <w:r>
        <w:rPr>
          <w:sz w:val="22"/>
          <w:szCs w:val="22"/>
          <w:vertAlign w:val="superscript"/>
        </w:rPr>
        <w:footnoteReference w:id="30"/>
      </w:r>
    </w:p>
    <w:p w14:paraId="1F97DF39" w14:textId="77777777" w:rsidR="009E3A3B" w:rsidRDefault="009E3A3B">
      <w:pPr>
        <w:rPr>
          <w:color w:val="000000"/>
          <w:sz w:val="22"/>
          <w:szCs w:val="22"/>
        </w:rPr>
      </w:pPr>
    </w:p>
    <w:p w14:paraId="205B45E8" w14:textId="727B9E94" w:rsidR="009E3A3B" w:rsidRDefault="0000525A" w:rsidP="0061695B">
      <w:pPr>
        <w:numPr>
          <w:ilvl w:val="0"/>
          <w:numId w:val="3"/>
        </w:numPr>
        <w:rPr>
          <w:color w:val="000000"/>
          <w:sz w:val="22"/>
          <w:szCs w:val="22"/>
        </w:rPr>
      </w:pPr>
      <w:r>
        <w:rPr>
          <w:b/>
          <w:color w:val="000000"/>
          <w:sz w:val="22"/>
          <w:szCs w:val="22"/>
        </w:rPr>
        <w:t>Sistema léntico</w:t>
      </w:r>
      <w:r>
        <w:rPr>
          <w:color w:val="000000"/>
          <w:sz w:val="22"/>
          <w:szCs w:val="22"/>
        </w:rPr>
        <w:t xml:space="preserve">: Hábitat de agua dulce caracterizado por aguas en calma o quietas. </w:t>
      </w:r>
      <w:r>
        <w:rPr>
          <w:color w:val="000000"/>
          <w:sz w:val="22"/>
          <w:szCs w:val="22"/>
          <w:vertAlign w:val="superscript"/>
        </w:rPr>
        <w:footnoteReference w:id="31"/>
      </w:r>
    </w:p>
    <w:p w14:paraId="68959199" w14:textId="77777777" w:rsidR="009E3A3B" w:rsidRDefault="009E3A3B">
      <w:pPr>
        <w:pBdr>
          <w:top w:val="nil"/>
          <w:left w:val="nil"/>
          <w:bottom w:val="nil"/>
          <w:right w:val="nil"/>
          <w:between w:val="nil"/>
        </w:pBdr>
        <w:ind w:left="720"/>
        <w:rPr>
          <w:color w:val="000000"/>
          <w:sz w:val="22"/>
          <w:szCs w:val="22"/>
        </w:rPr>
      </w:pPr>
    </w:p>
    <w:p w14:paraId="4CFF7CE3" w14:textId="377F0CE0" w:rsidR="009E3A3B" w:rsidRDefault="0000525A" w:rsidP="0061695B">
      <w:pPr>
        <w:numPr>
          <w:ilvl w:val="0"/>
          <w:numId w:val="3"/>
        </w:numPr>
        <w:rPr>
          <w:color w:val="000000"/>
          <w:sz w:val="22"/>
          <w:szCs w:val="22"/>
        </w:rPr>
      </w:pPr>
      <w:r>
        <w:rPr>
          <w:b/>
          <w:color w:val="000000"/>
          <w:sz w:val="22"/>
          <w:szCs w:val="22"/>
        </w:rPr>
        <w:t>Sistema lótico:</w:t>
      </w:r>
      <w:r>
        <w:rPr>
          <w:color w:val="000000"/>
          <w:sz w:val="22"/>
          <w:szCs w:val="22"/>
        </w:rPr>
        <w:t xml:space="preserve"> Característica de un hábitat de agua dulce fluyente.</w:t>
      </w:r>
      <w:r>
        <w:rPr>
          <w:color w:val="000000"/>
          <w:sz w:val="22"/>
          <w:szCs w:val="22"/>
          <w:vertAlign w:val="superscript"/>
        </w:rPr>
        <w:t xml:space="preserve"> </w:t>
      </w:r>
      <w:r>
        <w:rPr>
          <w:color w:val="000000"/>
          <w:sz w:val="22"/>
          <w:szCs w:val="22"/>
          <w:vertAlign w:val="superscript"/>
        </w:rPr>
        <w:footnoteReference w:id="32"/>
      </w:r>
    </w:p>
    <w:p w14:paraId="0066F64C" w14:textId="77777777" w:rsidR="009E3A3B" w:rsidRDefault="009E3A3B">
      <w:pPr>
        <w:rPr>
          <w:b/>
          <w:color w:val="000000"/>
          <w:sz w:val="22"/>
          <w:szCs w:val="22"/>
        </w:rPr>
      </w:pPr>
    </w:p>
    <w:p w14:paraId="09036F52" w14:textId="2F45939D" w:rsidR="009E3A3B" w:rsidRDefault="0000525A">
      <w:pPr>
        <w:numPr>
          <w:ilvl w:val="0"/>
          <w:numId w:val="3"/>
        </w:numPr>
        <w:rPr>
          <w:color w:val="000000"/>
        </w:rPr>
      </w:pPr>
      <w:r>
        <w:rPr>
          <w:b/>
          <w:color w:val="000000"/>
          <w:sz w:val="22"/>
          <w:szCs w:val="22"/>
        </w:rPr>
        <w:t>Vulnerabilidad</w:t>
      </w:r>
      <w:r>
        <w:rPr>
          <w:color w:val="000000"/>
          <w:sz w:val="22"/>
          <w:szCs w:val="22"/>
        </w:rPr>
        <w:t xml:space="preserve">: Resultado de un análisis multidimensional que incluye exposición (grado en el cual un individuo, grupo humano o ecosistema está en contacto con un evento amenazante específico, sensibilidad (grado en el que dicho individuo, grupo humano o ecosistema es afectado por la exposición) y resiliencia (capacidad de dicho individuo, </w:t>
      </w:r>
      <w:r>
        <w:rPr>
          <w:color w:val="000000"/>
          <w:sz w:val="22"/>
          <w:szCs w:val="22"/>
        </w:rPr>
        <w:lastRenderedPageBreak/>
        <w:t>grupo humano o ecosistema para resistir o recuperarse del daño asociado a la materialización del riesgo).</w:t>
      </w:r>
      <w:r>
        <w:rPr>
          <w:sz w:val="22"/>
          <w:szCs w:val="22"/>
          <w:vertAlign w:val="superscript"/>
        </w:rPr>
        <w:t xml:space="preserve"> </w:t>
      </w:r>
      <w:r>
        <w:rPr>
          <w:sz w:val="22"/>
          <w:szCs w:val="22"/>
          <w:vertAlign w:val="superscript"/>
        </w:rPr>
        <w:footnoteReference w:id="33"/>
      </w:r>
    </w:p>
    <w:p w14:paraId="63D2489F" w14:textId="77777777" w:rsidR="009E3A3B" w:rsidRDefault="0000525A">
      <w:pPr>
        <w:rPr>
          <w:sz w:val="22"/>
          <w:szCs w:val="22"/>
        </w:rPr>
      </w:pPr>
      <w:r>
        <w:br w:type="page"/>
      </w:r>
    </w:p>
    <w:p w14:paraId="1538EDF2" w14:textId="77777777" w:rsidR="009E3A3B" w:rsidRDefault="0000525A">
      <w:pPr>
        <w:pStyle w:val="Ttulo"/>
        <w:rPr>
          <w:sz w:val="22"/>
          <w:szCs w:val="22"/>
        </w:rPr>
      </w:pPr>
      <w:r>
        <w:rPr>
          <w:sz w:val="22"/>
          <w:szCs w:val="22"/>
        </w:rPr>
        <w:lastRenderedPageBreak/>
        <w:t>CONSIDERACIONES GENERALES PARA LA PRESENTACIÓN DEL PMA</w:t>
      </w:r>
    </w:p>
    <w:p w14:paraId="440D2093" w14:textId="77777777" w:rsidR="009E3A3B" w:rsidRDefault="009E3A3B">
      <w:pPr>
        <w:rPr>
          <w:sz w:val="22"/>
          <w:szCs w:val="22"/>
        </w:rPr>
      </w:pPr>
    </w:p>
    <w:p w14:paraId="46A78211" w14:textId="77777777" w:rsidR="009E3A3B" w:rsidRDefault="0000525A">
      <w:pPr>
        <w:rPr>
          <w:sz w:val="22"/>
          <w:szCs w:val="22"/>
        </w:rPr>
      </w:pPr>
      <w:r>
        <w:rPr>
          <w:sz w:val="22"/>
          <w:szCs w:val="22"/>
        </w:rPr>
        <w:t>En este documento se presentan los Términos de Referencia (TdR) para la elaboración del Plan de Manejo Ambiental (PMA) requerido para la construcción de Infraestructura y Operación de los Proyectos Turísticos Especiales (en adelante PTE) de gran escala en suelo rural</w:t>
      </w:r>
      <w:r>
        <w:rPr>
          <w:vertAlign w:val="superscript"/>
        </w:rPr>
        <w:footnoteReference w:id="34"/>
      </w:r>
      <w:r>
        <w:rPr>
          <w:sz w:val="22"/>
          <w:szCs w:val="22"/>
        </w:rPr>
        <w:t>, conforme a lo establecido en el artículo 264 de la Ley 1955 de 2019 y en el Decreto reglamentario 1155 de 2020. Estos Términos de Referencia (TdR) solo aplican para la infraestructura y obras propias del respectivo desarrollo turístico y no incluye obras como puertos, aeropuertos, vías nacionales, departamentales o municipales, entre otras, las cuales deberán obtener las licencias, permisos y autorizaciones ambientales que exige la normativa vigente. En este sentido, se contemplan requerimientos de información necesarios para la formulación y trámite de dicho instrumento ante la Autoridad Nacional de Licencias Ambientales (ANLA).</w:t>
      </w:r>
    </w:p>
    <w:p w14:paraId="233597C6" w14:textId="77777777" w:rsidR="009E3A3B" w:rsidRDefault="009E3A3B">
      <w:pPr>
        <w:rPr>
          <w:sz w:val="22"/>
          <w:szCs w:val="22"/>
        </w:rPr>
      </w:pPr>
    </w:p>
    <w:p w14:paraId="5A0C5959" w14:textId="77777777" w:rsidR="009E3A3B" w:rsidRDefault="0000525A">
      <w:pPr>
        <w:rPr>
          <w:color w:val="000000"/>
          <w:sz w:val="22"/>
          <w:szCs w:val="22"/>
        </w:rPr>
      </w:pPr>
      <w:r>
        <w:rPr>
          <w:sz w:val="22"/>
          <w:szCs w:val="22"/>
        </w:rPr>
        <w:t>Estos términos son de carácter genérico y, en consecuencia, deben ser adaptados a la magnitud y particularidades del proyecto, obra o actividad, así como a las características ambientales locales y regionales en donde se pretenda desarrollar el proyecto. Asimismo, en caso de que algunos de los requerimientos no apliquen para un PTE específico, no será necesario desarrollarlos siempre y cuando esta situación se justifique debidamente. En los casos que no se especifican requerimientos puntuales de información, así como en lo relativo a lineamientos y consideraciones metodológicas para la recopilación, levantamiento y/o generación de información, debe atenderse lo establecido en la Metodología General para la Elaboración y Presentación de Estudios Ambientales -MGEPEA, acogida mediante la Resolución 1402 de 2018 del Ministerio de Ambiente y Desarrollo Sostenible (en adelante Minambiente), o aquella norma que la modifique o sustituya.</w:t>
      </w:r>
      <w:r>
        <w:rPr>
          <w:color w:val="000000"/>
          <w:sz w:val="22"/>
          <w:szCs w:val="22"/>
        </w:rPr>
        <w:t xml:space="preserve"> </w:t>
      </w:r>
    </w:p>
    <w:p w14:paraId="26CCA40B" w14:textId="77777777" w:rsidR="009E3A3B" w:rsidRDefault="009E3A3B">
      <w:pPr>
        <w:rPr>
          <w:color w:val="000000"/>
          <w:sz w:val="22"/>
          <w:szCs w:val="22"/>
        </w:rPr>
      </w:pPr>
    </w:p>
    <w:p w14:paraId="13BE0561" w14:textId="77777777" w:rsidR="009E3A3B" w:rsidRDefault="0000525A">
      <w:pPr>
        <w:rPr>
          <w:color w:val="000000"/>
          <w:sz w:val="22"/>
          <w:szCs w:val="22"/>
        </w:rPr>
      </w:pPr>
      <w:r>
        <w:rPr>
          <w:color w:val="000000"/>
          <w:sz w:val="22"/>
          <w:szCs w:val="22"/>
        </w:rPr>
        <w:t>De ser pertinente, podrá ser utilizada información que haya sido empleada previamente en el marco del proceso de aprobación del respectivo Plan Maestro del PTE ante el Ministerio de Comercio Industria y Turismo (MinCIT), de acuerdo con lo establecido en el Decreto 1155 de 2020.</w:t>
      </w:r>
    </w:p>
    <w:p w14:paraId="7BE1035F" w14:textId="77777777" w:rsidR="009E3A3B" w:rsidRDefault="009E3A3B">
      <w:pPr>
        <w:rPr>
          <w:color w:val="000000"/>
          <w:sz w:val="22"/>
          <w:szCs w:val="22"/>
        </w:rPr>
      </w:pPr>
    </w:p>
    <w:p w14:paraId="024B4901" w14:textId="77777777" w:rsidR="009E3A3B" w:rsidRDefault="0000525A">
      <w:pPr>
        <w:rPr>
          <w:color w:val="000000"/>
          <w:sz w:val="22"/>
          <w:szCs w:val="22"/>
        </w:rPr>
      </w:pPr>
      <w:r>
        <w:rPr>
          <w:color w:val="000000"/>
          <w:sz w:val="22"/>
          <w:szCs w:val="22"/>
        </w:rPr>
        <w:t>En cualquier caso, de considerarlo necesario, la Autoridad Nacional de Licencias Ambientales (ANLA) podrá requerir información adicional que sea necesaria para el trámite de la solicitud, de conformidad con el procedimiento establecido para el otorgamiento de licencias ambientales y que es aplicable a este trámite, según el artículo 2.2.4.10.5.1. del Decreto 1074 de 2015 adicionado mediante el Decreto 1155 de 2020.</w:t>
      </w:r>
    </w:p>
    <w:p w14:paraId="1D3C57A6" w14:textId="77777777" w:rsidR="009E3A3B" w:rsidRDefault="009E3A3B">
      <w:pPr>
        <w:rPr>
          <w:sz w:val="22"/>
          <w:szCs w:val="22"/>
        </w:rPr>
      </w:pPr>
    </w:p>
    <w:p w14:paraId="2EFB3C32" w14:textId="77777777" w:rsidR="009E3A3B" w:rsidRDefault="0000525A">
      <w:pPr>
        <w:rPr>
          <w:sz w:val="22"/>
          <w:szCs w:val="22"/>
        </w:rPr>
      </w:pPr>
      <w:r>
        <w:rPr>
          <w:sz w:val="22"/>
          <w:szCs w:val="22"/>
        </w:rPr>
        <w:lastRenderedPageBreak/>
        <w:t>Adicionalmente:</w:t>
      </w:r>
    </w:p>
    <w:p w14:paraId="7741202E" w14:textId="77777777" w:rsidR="009E3A3B" w:rsidRDefault="009E3A3B">
      <w:pPr>
        <w:rPr>
          <w:sz w:val="22"/>
          <w:szCs w:val="22"/>
        </w:rPr>
      </w:pPr>
    </w:p>
    <w:p w14:paraId="187C72A2" w14:textId="77777777" w:rsidR="009E3A3B" w:rsidRDefault="0000525A">
      <w:pPr>
        <w:numPr>
          <w:ilvl w:val="0"/>
          <w:numId w:val="8"/>
        </w:numPr>
        <w:pBdr>
          <w:top w:val="nil"/>
          <w:left w:val="nil"/>
          <w:bottom w:val="nil"/>
          <w:right w:val="nil"/>
          <w:between w:val="nil"/>
        </w:pBdr>
        <w:rPr>
          <w:color w:val="000000"/>
          <w:sz w:val="22"/>
          <w:szCs w:val="22"/>
        </w:rPr>
      </w:pPr>
      <w:r>
        <w:rPr>
          <w:color w:val="000000"/>
          <w:sz w:val="22"/>
          <w:szCs w:val="22"/>
        </w:rPr>
        <w:t>Toda la información cartográfica debe estar acorde con lo establecido en la Resolución 2182 de 2016</w:t>
      </w:r>
      <w:r>
        <w:rPr>
          <w:color w:val="000000"/>
          <w:sz w:val="22"/>
          <w:szCs w:val="22"/>
          <w:vertAlign w:val="superscript"/>
        </w:rPr>
        <w:footnoteReference w:id="35"/>
      </w:r>
      <w:r>
        <w:rPr>
          <w:color w:val="000000"/>
          <w:sz w:val="22"/>
          <w:szCs w:val="22"/>
        </w:rPr>
        <w:t xml:space="preserve"> expedida por el Minambiente, o aquella que la modifique o sustituya. En la definición del sistema de coordenadas proyectado a emplear, debe atenderse lo establecido por el IGAC en relación con el origen único nacional en la Resoluciones 471</w:t>
      </w:r>
      <w:r>
        <w:rPr>
          <w:color w:val="000000"/>
          <w:vertAlign w:val="superscript"/>
        </w:rPr>
        <w:footnoteReference w:id="36"/>
      </w:r>
      <w:r>
        <w:rPr>
          <w:color w:val="000000"/>
          <w:sz w:val="22"/>
          <w:szCs w:val="22"/>
        </w:rPr>
        <w:t xml:space="preserve"> y 529 de 2020</w:t>
      </w:r>
      <w:r>
        <w:rPr>
          <w:color w:val="000000"/>
          <w:vertAlign w:val="superscript"/>
        </w:rPr>
        <w:footnoteReference w:id="37"/>
      </w:r>
      <w:r>
        <w:rPr>
          <w:color w:val="000000"/>
          <w:sz w:val="22"/>
          <w:szCs w:val="22"/>
        </w:rPr>
        <w:t>.</w:t>
      </w:r>
    </w:p>
    <w:p w14:paraId="7946764F" w14:textId="77777777" w:rsidR="009E3A3B" w:rsidRDefault="0000525A">
      <w:pPr>
        <w:numPr>
          <w:ilvl w:val="0"/>
          <w:numId w:val="8"/>
        </w:numPr>
        <w:pBdr>
          <w:top w:val="nil"/>
          <w:left w:val="nil"/>
          <w:bottom w:val="nil"/>
          <w:right w:val="nil"/>
          <w:between w:val="nil"/>
        </w:pBdr>
        <w:rPr>
          <w:color w:val="000000"/>
          <w:sz w:val="22"/>
          <w:szCs w:val="22"/>
        </w:rPr>
      </w:pPr>
      <w:r>
        <w:rPr>
          <w:color w:val="000000"/>
          <w:sz w:val="22"/>
          <w:szCs w:val="22"/>
        </w:rPr>
        <w:t xml:space="preserve">El PMA debe ser entregado junto con su solicitud de otorgamiento, a través de la Ventanilla Integral de Trámites Ambientales en Línea – VITAL, disponible en el siguiente vínculo: </w:t>
      </w:r>
      <w:hyperlink r:id="rId14">
        <w:r>
          <w:rPr>
            <w:color w:val="0000FF"/>
            <w:sz w:val="22"/>
            <w:szCs w:val="22"/>
            <w:u w:val="single"/>
          </w:rPr>
          <w:t>http://vital.anla.gov.co/ventanillasilpa/</w:t>
        </w:r>
      </w:hyperlink>
      <w:r>
        <w:rPr>
          <w:color w:val="000000"/>
          <w:sz w:val="22"/>
          <w:szCs w:val="22"/>
        </w:rPr>
        <w:t>, adjuntando la información requerida en el artículo 2.2.2.3.6</w:t>
      </w:r>
      <w:r w:rsidRPr="00545841">
        <w:rPr>
          <w:color w:val="000000"/>
          <w:sz w:val="22"/>
          <w:szCs w:val="22"/>
        </w:rPr>
        <w:t>.2,</w:t>
      </w:r>
      <w:r>
        <w:rPr>
          <w:color w:val="000000"/>
          <w:sz w:val="22"/>
          <w:szCs w:val="22"/>
        </w:rPr>
        <w:t xml:space="preserve"> Sección 3 Estudios Ambientales, Capítulo 3, del Decreto 1076 de 2015, o el que lo modifique o sustituya.</w:t>
      </w:r>
    </w:p>
    <w:p w14:paraId="1F359D27" w14:textId="77777777" w:rsidR="009E3A3B" w:rsidRDefault="0000525A">
      <w:pPr>
        <w:numPr>
          <w:ilvl w:val="0"/>
          <w:numId w:val="8"/>
        </w:numPr>
        <w:pBdr>
          <w:top w:val="nil"/>
          <w:left w:val="nil"/>
          <w:bottom w:val="nil"/>
          <w:right w:val="nil"/>
          <w:between w:val="nil"/>
        </w:pBdr>
        <w:rPr>
          <w:color w:val="000000"/>
          <w:sz w:val="22"/>
          <w:szCs w:val="22"/>
        </w:rPr>
      </w:pPr>
      <w:r>
        <w:rPr>
          <w:color w:val="000000"/>
          <w:sz w:val="22"/>
          <w:szCs w:val="22"/>
        </w:rPr>
        <w:t>Asimismo, una copia de dicha información debe ser radicada ante las respectivas autoridades ambientales regionales, de conformidad con el parágrafo 2 de dicho artículo del Decreto 1076 de 2015 y con el objetivo de que, en caso de que se requieran permisos, concesiones o autorizaciones ambientales para la demanda, uso, aprovechamiento y/o afectación de recursos naturales renovables, dichas autoridades emitan el respectivo concepto, de conformidad con el artículo 264 de la Ley 1955 de 2019.</w:t>
      </w:r>
    </w:p>
    <w:p w14:paraId="66DA9CBC" w14:textId="77777777" w:rsidR="009E3A3B" w:rsidRDefault="0000525A">
      <w:pPr>
        <w:numPr>
          <w:ilvl w:val="0"/>
          <w:numId w:val="8"/>
        </w:numPr>
        <w:pBdr>
          <w:top w:val="nil"/>
          <w:left w:val="nil"/>
          <w:bottom w:val="nil"/>
          <w:right w:val="nil"/>
          <w:between w:val="nil"/>
        </w:pBdr>
        <w:rPr>
          <w:color w:val="000000"/>
          <w:sz w:val="22"/>
          <w:szCs w:val="22"/>
        </w:rPr>
      </w:pPr>
      <w:r>
        <w:rPr>
          <w:color w:val="000000"/>
          <w:sz w:val="22"/>
          <w:szCs w:val="22"/>
        </w:rPr>
        <w:t>En el momento en que la autoridad competente proponga y adopte diferentes metodologías, protocolos y lineamientos que se establezcan para la elaboración de Estudios Ambientales, el usuario deberá acogerlos e implementarlos de acuerdo con el régimen de transición establecido en cada uno de ellos.</w:t>
      </w:r>
    </w:p>
    <w:p w14:paraId="6BBBC1A5" w14:textId="77777777" w:rsidR="009E3A3B" w:rsidRDefault="009E3A3B">
      <w:pPr>
        <w:rPr>
          <w:sz w:val="22"/>
          <w:szCs w:val="22"/>
        </w:rPr>
      </w:pPr>
    </w:p>
    <w:p w14:paraId="1D00BF9E" w14:textId="77777777" w:rsidR="009E3A3B" w:rsidRDefault="009E3A3B">
      <w:pPr>
        <w:rPr>
          <w:sz w:val="22"/>
          <w:szCs w:val="22"/>
          <w:highlight w:val="yellow"/>
        </w:rPr>
      </w:pPr>
    </w:p>
    <w:p w14:paraId="40C3E0CC" w14:textId="77777777" w:rsidR="009E3A3B" w:rsidRDefault="0000525A">
      <w:pPr>
        <w:pStyle w:val="Ttulo"/>
        <w:rPr>
          <w:b w:val="0"/>
          <w:sz w:val="22"/>
          <w:szCs w:val="22"/>
        </w:rPr>
      </w:pPr>
      <w:r>
        <w:rPr>
          <w:sz w:val="22"/>
          <w:szCs w:val="22"/>
        </w:rPr>
        <w:t>RESUMEN EJECUTIVO</w:t>
      </w:r>
    </w:p>
    <w:p w14:paraId="3593C821" w14:textId="77777777" w:rsidR="009E3A3B" w:rsidRDefault="009E3A3B">
      <w:pPr>
        <w:jc w:val="center"/>
        <w:rPr>
          <w:b/>
          <w:sz w:val="22"/>
          <w:szCs w:val="22"/>
          <w:highlight w:val="yellow"/>
        </w:rPr>
      </w:pPr>
    </w:p>
    <w:p w14:paraId="0171618D" w14:textId="77777777" w:rsidR="009E3A3B" w:rsidRDefault="0000525A">
      <w:pPr>
        <w:rPr>
          <w:b/>
          <w:sz w:val="22"/>
          <w:szCs w:val="22"/>
        </w:rPr>
      </w:pPr>
      <w:r>
        <w:rPr>
          <w:sz w:val="22"/>
          <w:szCs w:val="22"/>
        </w:rPr>
        <w:t>El resumen ejecutivo del Plan de Manejo Ambiental – PMA debe contener como mínimo una síntesis de los siguientes aspectos:</w:t>
      </w:r>
    </w:p>
    <w:p w14:paraId="75B7FD3D" w14:textId="77777777" w:rsidR="009E3A3B" w:rsidRDefault="009E3A3B">
      <w:pPr>
        <w:rPr>
          <w:b/>
          <w:sz w:val="22"/>
          <w:szCs w:val="22"/>
        </w:rPr>
      </w:pPr>
    </w:p>
    <w:p w14:paraId="2E7B1502" w14:textId="77777777" w:rsidR="009E3A3B" w:rsidRDefault="0000525A">
      <w:pPr>
        <w:numPr>
          <w:ilvl w:val="0"/>
          <w:numId w:val="10"/>
        </w:numPr>
        <w:pBdr>
          <w:top w:val="nil"/>
          <w:left w:val="nil"/>
          <w:bottom w:val="nil"/>
          <w:right w:val="nil"/>
          <w:between w:val="nil"/>
        </w:pBdr>
        <w:rPr>
          <w:b/>
          <w:color w:val="000000"/>
          <w:sz w:val="22"/>
          <w:szCs w:val="22"/>
        </w:rPr>
      </w:pPr>
      <w:r>
        <w:rPr>
          <w:color w:val="000000"/>
          <w:sz w:val="22"/>
          <w:szCs w:val="22"/>
        </w:rPr>
        <w:lastRenderedPageBreak/>
        <w:t>Tipo de proyecto a ejecutar en donde se mencionen las características principales del mismo y las obras y las actividades para las fases de construcción, operación y desmantelamiento y abandono</w:t>
      </w:r>
    </w:p>
    <w:p w14:paraId="42E1B8E1" w14:textId="77777777" w:rsidR="009E3A3B" w:rsidRDefault="0000525A">
      <w:pPr>
        <w:numPr>
          <w:ilvl w:val="0"/>
          <w:numId w:val="10"/>
        </w:numPr>
        <w:pBdr>
          <w:top w:val="nil"/>
          <w:left w:val="nil"/>
          <w:bottom w:val="nil"/>
          <w:right w:val="nil"/>
          <w:between w:val="nil"/>
        </w:pBdr>
        <w:rPr>
          <w:b/>
          <w:color w:val="000000"/>
          <w:sz w:val="22"/>
          <w:szCs w:val="22"/>
        </w:rPr>
      </w:pPr>
      <w:r>
        <w:rPr>
          <w:color w:val="000000"/>
          <w:sz w:val="22"/>
          <w:szCs w:val="22"/>
        </w:rPr>
        <w:t>Localización, extensión y características principales del área de influencia.</w:t>
      </w:r>
    </w:p>
    <w:p w14:paraId="687E70B1" w14:textId="77777777" w:rsidR="009E3A3B" w:rsidRDefault="0000525A">
      <w:pPr>
        <w:numPr>
          <w:ilvl w:val="0"/>
          <w:numId w:val="17"/>
        </w:numPr>
        <w:pBdr>
          <w:top w:val="nil"/>
          <w:left w:val="nil"/>
          <w:bottom w:val="nil"/>
          <w:right w:val="nil"/>
          <w:between w:val="nil"/>
        </w:pBdr>
        <w:spacing w:line="259" w:lineRule="auto"/>
        <w:ind w:left="720"/>
        <w:rPr>
          <w:color w:val="000000"/>
        </w:rPr>
      </w:pPr>
      <w:r>
        <w:rPr>
          <w:color w:val="000000"/>
          <w:sz w:val="22"/>
          <w:szCs w:val="22"/>
        </w:rPr>
        <w:t>Caracterización de los medios abiótico, biótico y socioeconómico</w:t>
      </w:r>
    </w:p>
    <w:p w14:paraId="55B63827" w14:textId="77777777" w:rsidR="009E3A3B" w:rsidRDefault="0000525A">
      <w:pPr>
        <w:numPr>
          <w:ilvl w:val="0"/>
          <w:numId w:val="17"/>
        </w:numPr>
        <w:pBdr>
          <w:top w:val="nil"/>
          <w:left w:val="nil"/>
          <w:bottom w:val="nil"/>
          <w:right w:val="nil"/>
          <w:between w:val="nil"/>
        </w:pBdr>
        <w:spacing w:line="259" w:lineRule="auto"/>
        <w:ind w:left="720"/>
        <w:rPr>
          <w:color w:val="000000"/>
        </w:rPr>
      </w:pPr>
      <w:r>
        <w:rPr>
          <w:color w:val="000000"/>
          <w:sz w:val="22"/>
          <w:szCs w:val="22"/>
        </w:rPr>
        <w:t>Necesidades de uso y aprovechamiento de recursos naturales renovables y no renovables requeridos para el proyecto. (p.ej. Tablas consolidadas de las características de los permisos: caudal, coordenadas etc.)</w:t>
      </w:r>
    </w:p>
    <w:p w14:paraId="4A9501B1" w14:textId="77777777" w:rsidR="009E3A3B" w:rsidRDefault="0000525A">
      <w:pPr>
        <w:numPr>
          <w:ilvl w:val="0"/>
          <w:numId w:val="10"/>
        </w:numPr>
        <w:pBdr>
          <w:top w:val="nil"/>
          <w:left w:val="nil"/>
          <w:bottom w:val="nil"/>
          <w:right w:val="nil"/>
          <w:between w:val="nil"/>
        </w:pBdr>
        <w:rPr>
          <w:color w:val="000000"/>
          <w:sz w:val="22"/>
          <w:szCs w:val="22"/>
        </w:rPr>
      </w:pPr>
      <w:r>
        <w:rPr>
          <w:color w:val="000000"/>
          <w:sz w:val="22"/>
          <w:szCs w:val="22"/>
        </w:rPr>
        <w:t>Identificación y cuantificación de los impactos del proyecto, para lo cual se deberá sintetizar los escenarios con y sin proyecto, señalando los impactos identificados como significativos y aquellos que no se considera que lo sean</w:t>
      </w:r>
    </w:p>
    <w:p w14:paraId="516EAEC1" w14:textId="77777777" w:rsidR="009E3A3B" w:rsidRDefault="0000525A">
      <w:pPr>
        <w:numPr>
          <w:ilvl w:val="0"/>
          <w:numId w:val="10"/>
        </w:numPr>
        <w:pBdr>
          <w:top w:val="nil"/>
          <w:left w:val="nil"/>
          <w:bottom w:val="nil"/>
          <w:right w:val="nil"/>
          <w:between w:val="nil"/>
        </w:pBdr>
        <w:rPr>
          <w:color w:val="000000"/>
          <w:sz w:val="22"/>
          <w:szCs w:val="22"/>
        </w:rPr>
      </w:pPr>
      <w:r>
        <w:rPr>
          <w:color w:val="000000"/>
          <w:sz w:val="22"/>
          <w:szCs w:val="22"/>
        </w:rPr>
        <w:t>Método de evaluación ambiental de impactos utilizado para la jerarquización y</w:t>
      </w:r>
    </w:p>
    <w:p w14:paraId="1E32F895" w14:textId="77777777" w:rsidR="009E3A3B" w:rsidRDefault="0000525A">
      <w:pPr>
        <w:pBdr>
          <w:top w:val="nil"/>
          <w:left w:val="nil"/>
          <w:bottom w:val="nil"/>
          <w:right w:val="nil"/>
          <w:between w:val="nil"/>
        </w:pBdr>
        <w:ind w:left="720"/>
        <w:rPr>
          <w:color w:val="000000"/>
          <w:sz w:val="22"/>
          <w:szCs w:val="22"/>
        </w:rPr>
      </w:pPr>
      <w:r>
        <w:rPr>
          <w:color w:val="000000"/>
          <w:sz w:val="22"/>
          <w:szCs w:val="22"/>
        </w:rPr>
        <w:t>cuantificación de los impactos ambientales</w:t>
      </w:r>
    </w:p>
    <w:p w14:paraId="24773722" w14:textId="77777777" w:rsidR="009E3A3B" w:rsidRDefault="0000525A">
      <w:pPr>
        <w:numPr>
          <w:ilvl w:val="0"/>
          <w:numId w:val="10"/>
        </w:numPr>
        <w:pBdr>
          <w:top w:val="nil"/>
          <w:left w:val="nil"/>
          <w:bottom w:val="nil"/>
          <w:right w:val="nil"/>
          <w:between w:val="nil"/>
        </w:pBdr>
        <w:rPr>
          <w:b/>
          <w:color w:val="000000"/>
          <w:sz w:val="22"/>
          <w:szCs w:val="22"/>
        </w:rPr>
      </w:pPr>
      <w:r>
        <w:rPr>
          <w:color w:val="000000"/>
          <w:sz w:val="22"/>
          <w:szCs w:val="22"/>
        </w:rPr>
        <w:t>Resultados de la zonificación ambiental</w:t>
      </w:r>
    </w:p>
    <w:p w14:paraId="0C8AE660" w14:textId="77777777" w:rsidR="009E3A3B" w:rsidRDefault="0000525A">
      <w:pPr>
        <w:numPr>
          <w:ilvl w:val="0"/>
          <w:numId w:val="10"/>
        </w:numPr>
        <w:rPr>
          <w:color w:val="000000"/>
          <w:sz w:val="22"/>
          <w:szCs w:val="22"/>
        </w:rPr>
      </w:pPr>
      <w:r>
        <w:rPr>
          <w:color w:val="000000"/>
          <w:sz w:val="22"/>
          <w:szCs w:val="22"/>
        </w:rPr>
        <w:t>Resultados del proceso de zonificación de manejo ambiental consolidada en tablas, gráficos, etc.</w:t>
      </w:r>
    </w:p>
    <w:p w14:paraId="47B4AE3E" w14:textId="77777777" w:rsidR="009E3A3B" w:rsidRDefault="0000525A">
      <w:pPr>
        <w:numPr>
          <w:ilvl w:val="0"/>
          <w:numId w:val="10"/>
        </w:numPr>
        <w:rPr>
          <w:color w:val="000000"/>
          <w:sz w:val="22"/>
          <w:szCs w:val="22"/>
        </w:rPr>
      </w:pPr>
      <w:r>
        <w:rPr>
          <w:color w:val="000000"/>
          <w:sz w:val="22"/>
          <w:szCs w:val="22"/>
        </w:rPr>
        <w:t>Listado</w:t>
      </w:r>
      <w:r>
        <w:rPr>
          <w:sz w:val="22"/>
          <w:szCs w:val="22"/>
        </w:rPr>
        <w:t xml:space="preserve"> de programas y subprogramas de manejo ambiental, así como los programas de seguimiento y monitoreo propuestos</w:t>
      </w:r>
    </w:p>
    <w:p w14:paraId="798D514B" w14:textId="77777777" w:rsidR="009E3A3B" w:rsidRDefault="0000525A">
      <w:pPr>
        <w:numPr>
          <w:ilvl w:val="0"/>
          <w:numId w:val="10"/>
        </w:numPr>
        <w:rPr>
          <w:color w:val="000000"/>
          <w:sz w:val="22"/>
          <w:szCs w:val="22"/>
        </w:rPr>
      </w:pPr>
      <w:r>
        <w:rPr>
          <w:color w:val="000000"/>
          <w:sz w:val="22"/>
          <w:szCs w:val="22"/>
        </w:rPr>
        <w:t>Plan de Contingencias, enfatizando en los riesgos ambientales</w:t>
      </w:r>
    </w:p>
    <w:p w14:paraId="3D74A31B" w14:textId="77777777" w:rsidR="009E3A3B" w:rsidRDefault="0000525A">
      <w:pPr>
        <w:numPr>
          <w:ilvl w:val="0"/>
          <w:numId w:val="10"/>
        </w:numPr>
        <w:rPr>
          <w:color w:val="000000"/>
          <w:sz w:val="22"/>
          <w:szCs w:val="22"/>
        </w:rPr>
      </w:pPr>
      <w:r>
        <w:rPr>
          <w:color w:val="000000"/>
          <w:sz w:val="22"/>
          <w:szCs w:val="22"/>
        </w:rPr>
        <w:t>Plan de Inversión forzosa de no menos del 1%, en los casos que aplique</w:t>
      </w:r>
    </w:p>
    <w:p w14:paraId="3EA21C33" w14:textId="77777777" w:rsidR="009E3A3B" w:rsidRDefault="0000525A">
      <w:pPr>
        <w:numPr>
          <w:ilvl w:val="0"/>
          <w:numId w:val="10"/>
        </w:numPr>
        <w:rPr>
          <w:color w:val="000000"/>
          <w:sz w:val="22"/>
          <w:szCs w:val="22"/>
        </w:rPr>
      </w:pPr>
      <w:r>
        <w:rPr>
          <w:color w:val="000000"/>
          <w:sz w:val="22"/>
          <w:szCs w:val="22"/>
        </w:rPr>
        <w:t>Plan de compensaciones del medio biótico, en los casos que aplique</w:t>
      </w:r>
    </w:p>
    <w:p w14:paraId="6C209EC0" w14:textId="77777777" w:rsidR="009E3A3B" w:rsidRDefault="0000525A">
      <w:pPr>
        <w:numPr>
          <w:ilvl w:val="0"/>
          <w:numId w:val="10"/>
        </w:numPr>
        <w:rPr>
          <w:color w:val="000000"/>
          <w:sz w:val="22"/>
          <w:szCs w:val="22"/>
        </w:rPr>
      </w:pPr>
      <w:r>
        <w:rPr>
          <w:color w:val="000000"/>
          <w:sz w:val="22"/>
          <w:szCs w:val="22"/>
        </w:rPr>
        <w:t>Costo total estimado del proyecto</w:t>
      </w:r>
    </w:p>
    <w:p w14:paraId="3A771DDE" w14:textId="77777777" w:rsidR="009E3A3B" w:rsidRDefault="0000525A">
      <w:pPr>
        <w:numPr>
          <w:ilvl w:val="0"/>
          <w:numId w:val="10"/>
        </w:numPr>
        <w:rPr>
          <w:color w:val="000000"/>
          <w:sz w:val="22"/>
          <w:szCs w:val="22"/>
        </w:rPr>
      </w:pPr>
      <w:r>
        <w:rPr>
          <w:color w:val="000000"/>
          <w:sz w:val="22"/>
          <w:szCs w:val="22"/>
        </w:rPr>
        <w:t>Costo total aproximado de la implementación del PMA</w:t>
      </w:r>
    </w:p>
    <w:p w14:paraId="06C199B4" w14:textId="77777777" w:rsidR="009E3A3B" w:rsidRDefault="0000525A">
      <w:pPr>
        <w:numPr>
          <w:ilvl w:val="0"/>
          <w:numId w:val="10"/>
        </w:numPr>
        <w:rPr>
          <w:color w:val="000000"/>
          <w:sz w:val="22"/>
          <w:szCs w:val="22"/>
        </w:rPr>
      </w:pPr>
      <w:r>
        <w:rPr>
          <w:color w:val="000000"/>
          <w:sz w:val="22"/>
          <w:szCs w:val="22"/>
        </w:rPr>
        <w:t>Cronograma general estimado de ejecución del proyecto</w:t>
      </w:r>
    </w:p>
    <w:p w14:paraId="4C324FE1" w14:textId="77777777" w:rsidR="009E3A3B" w:rsidRDefault="0000525A">
      <w:pPr>
        <w:numPr>
          <w:ilvl w:val="0"/>
          <w:numId w:val="10"/>
        </w:numPr>
        <w:pBdr>
          <w:top w:val="nil"/>
          <w:left w:val="nil"/>
          <w:bottom w:val="nil"/>
          <w:right w:val="nil"/>
          <w:between w:val="nil"/>
        </w:pBdr>
        <w:rPr>
          <w:b/>
          <w:color w:val="000000"/>
          <w:sz w:val="22"/>
          <w:szCs w:val="22"/>
        </w:rPr>
      </w:pPr>
      <w:r>
        <w:rPr>
          <w:color w:val="000000"/>
          <w:sz w:val="22"/>
          <w:szCs w:val="22"/>
        </w:rPr>
        <w:t>Cronograma de ejecución del PMA que sea concordante con la ejecución del proyecto</w:t>
      </w:r>
    </w:p>
    <w:p w14:paraId="412F3B23" w14:textId="77777777" w:rsidR="009E3A3B" w:rsidRDefault="0000525A">
      <w:pPr>
        <w:numPr>
          <w:ilvl w:val="0"/>
          <w:numId w:val="10"/>
        </w:numPr>
        <w:pBdr>
          <w:top w:val="nil"/>
          <w:left w:val="nil"/>
          <w:bottom w:val="nil"/>
          <w:right w:val="nil"/>
          <w:between w:val="nil"/>
        </w:pBdr>
        <w:rPr>
          <w:b/>
          <w:color w:val="000000"/>
          <w:sz w:val="22"/>
          <w:szCs w:val="22"/>
        </w:rPr>
      </w:pPr>
      <w:r>
        <w:rPr>
          <w:color w:val="000000"/>
          <w:sz w:val="22"/>
          <w:szCs w:val="22"/>
        </w:rPr>
        <w:t>Plan de desmantelamiento y abandono de instalaciones temporales</w:t>
      </w:r>
    </w:p>
    <w:p w14:paraId="4BFC83BB" w14:textId="77777777" w:rsidR="009E3A3B" w:rsidRDefault="009E3A3B">
      <w:pPr>
        <w:rPr>
          <w:b/>
          <w:sz w:val="22"/>
          <w:szCs w:val="22"/>
        </w:rPr>
      </w:pPr>
    </w:p>
    <w:p w14:paraId="31568ADB" w14:textId="77777777" w:rsidR="009E3A3B" w:rsidRDefault="0000525A">
      <w:pPr>
        <w:rPr>
          <w:b/>
          <w:sz w:val="22"/>
          <w:szCs w:val="22"/>
        </w:rPr>
      </w:pPr>
      <w:r>
        <w:rPr>
          <w:sz w:val="22"/>
          <w:szCs w:val="22"/>
        </w:rPr>
        <w:t xml:space="preserve">El resumen ejecutivo debe ser una síntesis de las principales temáticas del PMA, que permitan a la autoridad ambiental tener una visión general del proyecto, de las particularidades del medio en donde se pretende desarrollar, los impactos ambientales y los programas diseñados para su manejo. El resumen ejecutivo no debe ser una descripción general del contenido del PMA. </w:t>
      </w:r>
    </w:p>
    <w:p w14:paraId="6019B8F1" w14:textId="77777777" w:rsidR="009E3A3B" w:rsidRDefault="009E3A3B">
      <w:pPr>
        <w:rPr>
          <w:b/>
          <w:sz w:val="22"/>
          <w:szCs w:val="22"/>
        </w:rPr>
      </w:pPr>
    </w:p>
    <w:p w14:paraId="55D8D708" w14:textId="66F68688" w:rsidR="009E3A3B" w:rsidRDefault="0000525A">
      <w:pPr>
        <w:pStyle w:val="Ttulo1"/>
        <w:numPr>
          <w:ilvl w:val="0"/>
          <w:numId w:val="42"/>
        </w:numPr>
        <w:rPr>
          <w:sz w:val="22"/>
          <w:szCs w:val="22"/>
        </w:rPr>
      </w:pPr>
      <w:bookmarkStart w:id="13" w:name="_Toc57744108"/>
      <w:r>
        <w:rPr>
          <w:sz w:val="22"/>
          <w:szCs w:val="22"/>
        </w:rPr>
        <w:t>OBJETIVOS</w:t>
      </w:r>
      <w:bookmarkEnd w:id="13"/>
    </w:p>
    <w:p w14:paraId="7ABE33CE" w14:textId="77777777" w:rsidR="009E3A3B" w:rsidRDefault="009E3A3B">
      <w:pPr>
        <w:rPr>
          <w:sz w:val="22"/>
          <w:szCs w:val="22"/>
        </w:rPr>
      </w:pPr>
    </w:p>
    <w:p w14:paraId="6DD6673C" w14:textId="77777777" w:rsidR="009E3A3B" w:rsidRDefault="0000525A">
      <w:pPr>
        <w:rPr>
          <w:sz w:val="22"/>
          <w:szCs w:val="22"/>
        </w:rPr>
      </w:pPr>
      <w:r>
        <w:rPr>
          <w:sz w:val="22"/>
          <w:szCs w:val="22"/>
        </w:rPr>
        <w:t xml:space="preserve">Definir los objetivos generales y específicos del proyecto, teniendo en cuenta el alcance de la solicitud. </w:t>
      </w:r>
    </w:p>
    <w:p w14:paraId="55435D4F" w14:textId="19D15966" w:rsidR="009E3A3B" w:rsidRDefault="009E3A3B">
      <w:pPr>
        <w:rPr>
          <w:sz w:val="22"/>
          <w:szCs w:val="22"/>
        </w:rPr>
      </w:pPr>
    </w:p>
    <w:p w14:paraId="0F5F64F1" w14:textId="77777777" w:rsidR="00872643" w:rsidRDefault="00872643">
      <w:pPr>
        <w:rPr>
          <w:sz w:val="22"/>
          <w:szCs w:val="22"/>
        </w:rPr>
      </w:pPr>
    </w:p>
    <w:p w14:paraId="145F8AED" w14:textId="77777777" w:rsidR="009E3A3B" w:rsidRDefault="009E3A3B">
      <w:pPr>
        <w:rPr>
          <w:sz w:val="22"/>
          <w:szCs w:val="22"/>
        </w:rPr>
      </w:pPr>
    </w:p>
    <w:p w14:paraId="306156CD" w14:textId="77777777" w:rsidR="009E3A3B" w:rsidRDefault="009E3A3B">
      <w:pPr>
        <w:rPr>
          <w:sz w:val="22"/>
          <w:szCs w:val="22"/>
        </w:rPr>
      </w:pPr>
    </w:p>
    <w:p w14:paraId="214BD2DD" w14:textId="7CF14EDC" w:rsidR="009E3A3B" w:rsidRDefault="0000525A">
      <w:pPr>
        <w:pStyle w:val="Ttulo1"/>
        <w:numPr>
          <w:ilvl w:val="0"/>
          <w:numId w:val="42"/>
        </w:numPr>
        <w:rPr>
          <w:sz w:val="22"/>
          <w:szCs w:val="22"/>
        </w:rPr>
      </w:pPr>
      <w:bookmarkStart w:id="14" w:name="_Toc57744109"/>
      <w:r>
        <w:rPr>
          <w:sz w:val="22"/>
          <w:szCs w:val="22"/>
        </w:rPr>
        <w:lastRenderedPageBreak/>
        <w:t>GENERALIDADES</w:t>
      </w:r>
      <w:bookmarkEnd w:id="14"/>
    </w:p>
    <w:p w14:paraId="74E51A56" w14:textId="77777777" w:rsidR="009E3A3B" w:rsidRDefault="009E3A3B">
      <w:pPr>
        <w:rPr>
          <w:sz w:val="22"/>
          <w:szCs w:val="22"/>
        </w:rPr>
      </w:pPr>
    </w:p>
    <w:p w14:paraId="14303BF9" w14:textId="24FB126E" w:rsidR="009E3A3B" w:rsidRDefault="0000525A">
      <w:pPr>
        <w:pStyle w:val="Ttulo2"/>
        <w:numPr>
          <w:ilvl w:val="0"/>
          <w:numId w:val="24"/>
        </w:numPr>
        <w:rPr>
          <w:sz w:val="22"/>
          <w:szCs w:val="22"/>
        </w:rPr>
      </w:pPr>
      <w:bookmarkStart w:id="15" w:name="_Toc57744110"/>
      <w:r>
        <w:rPr>
          <w:sz w:val="22"/>
          <w:szCs w:val="22"/>
        </w:rPr>
        <w:t>ANTECEDENTES DOCUMENTALES</w:t>
      </w:r>
      <w:bookmarkEnd w:id="15"/>
    </w:p>
    <w:p w14:paraId="19797422" w14:textId="77777777" w:rsidR="009E3A3B" w:rsidRDefault="009E3A3B">
      <w:pPr>
        <w:rPr>
          <w:sz w:val="22"/>
          <w:szCs w:val="22"/>
        </w:rPr>
      </w:pPr>
    </w:p>
    <w:p w14:paraId="63690A6D" w14:textId="77777777" w:rsidR="009E3A3B" w:rsidRDefault="0000525A">
      <w:pPr>
        <w:rPr>
          <w:sz w:val="22"/>
          <w:szCs w:val="22"/>
        </w:rPr>
      </w:pPr>
      <w:r>
        <w:rPr>
          <w:sz w:val="22"/>
          <w:szCs w:val="22"/>
        </w:rPr>
        <w:t>Se deben presentar los aspectos relevantes del proyecto previos a la elaboración del PMA, incluyendo justificación o estudios realizados previamente, tales como:</w:t>
      </w:r>
    </w:p>
    <w:p w14:paraId="4FC1DBC7" w14:textId="77777777" w:rsidR="009E3A3B" w:rsidRDefault="009E3A3B">
      <w:pPr>
        <w:rPr>
          <w:sz w:val="22"/>
          <w:szCs w:val="22"/>
        </w:rPr>
      </w:pPr>
    </w:p>
    <w:p w14:paraId="5B193583" w14:textId="0AE922F5" w:rsidR="009E3A3B" w:rsidRDefault="0000525A">
      <w:pPr>
        <w:pStyle w:val="Ttulo3"/>
        <w:numPr>
          <w:ilvl w:val="0"/>
          <w:numId w:val="25"/>
        </w:numPr>
        <w:rPr>
          <w:sz w:val="22"/>
          <w:szCs w:val="22"/>
        </w:rPr>
      </w:pPr>
      <w:bookmarkStart w:id="16" w:name="_Toc57744111"/>
      <w:r>
        <w:rPr>
          <w:sz w:val="22"/>
          <w:szCs w:val="22"/>
        </w:rPr>
        <w:t>DEL PROYECTO TURÍSTICO ESPECIAL (PTE)</w:t>
      </w:r>
      <w:bookmarkEnd w:id="16"/>
    </w:p>
    <w:p w14:paraId="7126C2B8" w14:textId="77777777" w:rsidR="009E3A3B" w:rsidRDefault="009E3A3B">
      <w:pPr>
        <w:rPr>
          <w:sz w:val="22"/>
          <w:szCs w:val="22"/>
        </w:rPr>
      </w:pPr>
    </w:p>
    <w:p w14:paraId="77090EC4" w14:textId="6B4D5DF5" w:rsidR="009E3A3B" w:rsidRDefault="0000525A">
      <w:pPr>
        <w:rPr>
          <w:sz w:val="22"/>
          <w:szCs w:val="22"/>
        </w:rPr>
      </w:pPr>
      <w:r>
        <w:rPr>
          <w:sz w:val="22"/>
          <w:szCs w:val="22"/>
        </w:rPr>
        <w:t>Debe presentarse una copia del acto administrativo por medio del cual el MinCIT adoptó el Plan Maestro respectivo, acompañado de un resumen ejecutivo de la información presentada en el marco de dicho proceso, en particular sobre el Documento Técnico de Soporte y la información señalada en el artículo 2.2.4.10.2.5. del Decreto 1074 de 2015 adicionado mediante el Decreto 1155 de 2020, y de un informe sobre el estado del proceso de modificación de instrumentos de ordenamiento territorial, en los casos que corresponda, así como otra información que se considere relevante.</w:t>
      </w:r>
    </w:p>
    <w:p w14:paraId="31887435" w14:textId="77777777" w:rsidR="009E3A3B" w:rsidRDefault="009E3A3B">
      <w:pPr>
        <w:rPr>
          <w:sz w:val="22"/>
          <w:szCs w:val="22"/>
        </w:rPr>
      </w:pPr>
    </w:p>
    <w:p w14:paraId="5ADEEA99" w14:textId="77777777" w:rsidR="009E3A3B" w:rsidRDefault="0000525A">
      <w:pPr>
        <w:rPr>
          <w:sz w:val="22"/>
          <w:szCs w:val="22"/>
        </w:rPr>
      </w:pPr>
      <w:r>
        <w:rPr>
          <w:sz w:val="22"/>
          <w:szCs w:val="22"/>
        </w:rPr>
        <w:t>Adicionalmente, se realizar un análisis sobre las potenciales implicaciones del proyecto en relación con las políticas, planes, programas y proyectos que, a nivel nacional, departamental y municipal que estén contempladas en el área en donde se desarrollará el proyecto, con el propósito de evaluar posibles superposiciones, especialmente con proyectos de interés nacional y regional que se pretendan construir en la región.</w:t>
      </w:r>
    </w:p>
    <w:p w14:paraId="34DAC527" w14:textId="77777777" w:rsidR="009E3A3B" w:rsidRDefault="009E3A3B">
      <w:pPr>
        <w:ind w:left="360" w:hanging="360"/>
        <w:rPr>
          <w:sz w:val="22"/>
          <w:szCs w:val="22"/>
        </w:rPr>
      </w:pPr>
    </w:p>
    <w:p w14:paraId="47CA2D47" w14:textId="77777777" w:rsidR="009E3A3B" w:rsidRDefault="009E3A3B">
      <w:pPr>
        <w:rPr>
          <w:sz w:val="22"/>
          <w:szCs w:val="22"/>
          <w:highlight w:val="yellow"/>
        </w:rPr>
      </w:pPr>
    </w:p>
    <w:p w14:paraId="3237DAE7" w14:textId="0BA0A0F4" w:rsidR="009E3A3B" w:rsidRDefault="0000525A">
      <w:pPr>
        <w:pStyle w:val="Ttulo3"/>
        <w:numPr>
          <w:ilvl w:val="0"/>
          <w:numId w:val="26"/>
        </w:numPr>
        <w:rPr>
          <w:sz w:val="22"/>
          <w:szCs w:val="22"/>
        </w:rPr>
      </w:pPr>
      <w:bookmarkStart w:id="17" w:name="_Toc57744112"/>
      <w:r>
        <w:rPr>
          <w:sz w:val="22"/>
          <w:szCs w:val="22"/>
        </w:rPr>
        <w:t>DEL SECTOR AMBIENTAL</w:t>
      </w:r>
      <w:bookmarkEnd w:id="17"/>
    </w:p>
    <w:p w14:paraId="23D5AF27" w14:textId="77777777" w:rsidR="009E3A3B" w:rsidRDefault="009E3A3B">
      <w:pPr>
        <w:rPr>
          <w:sz w:val="22"/>
          <w:szCs w:val="22"/>
        </w:rPr>
      </w:pPr>
    </w:p>
    <w:p w14:paraId="57AD3FD6" w14:textId="77777777" w:rsidR="009E3A3B" w:rsidRDefault="009E3A3B">
      <w:pPr>
        <w:rPr>
          <w:sz w:val="22"/>
          <w:szCs w:val="22"/>
        </w:rPr>
      </w:pPr>
    </w:p>
    <w:p w14:paraId="2C76D853" w14:textId="77777777" w:rsidR="009E3A3B" w:rsidRDefault="0000525A">
      <w:pPr>
        <w:rPr>
          <w:sz w:val="22"/>
          <w:szCs w:val="22"/>
        </w:rPr>
      </w:pPr>
      <w:r>
        <w:rPr>
          <w:sz w:val="22"/>
          <w:szCs w:val="22"/>
        </w:rPr>
        <w:t>Debe indicarse los casos en los que se haya adelantado alguno de los siguientes trámites y adjuntarse copia de la respuesta obtenida, en los casos que este ya haya finalizado:</w:t>
      </w:r>
    </w:p>
    <w:p w14:paraId="6655AAFD" w14:textId="77777777" w:rsidR="009E3A3B" w:rsidRDefault="009E3A3B">
      <w:pPr>
        <w:rPr>
          <w:sz w:val="22"/>
          <w:szCs w:val="22"/>
        </w:rPr>
      </w:pPr>
    </w:p>
    <w:p w14:paraId="7F8D86A5" w14:textId="77777777" w:rsidR="009E3A3B" w:rsidRDefault="0000525A">
      <w:pPr>
        <w:numPr>
          <w:ilvl w:val="0"/>
          <w:numId w:val="20"/>
        </w:numPr>
        <w:pBdr>
          <w:top w:val="nil"/>
          <w:left w:val="nil"/>
          <w:bottom w:val="nil"/>
          <w:right w:val="nil"/>
          <w:between w:val="nil"/>
        </w:pBdr>
        <w:rPr>
          <w:color w:val="000000"/>
          <w:sz w:val="22"/>
          <w:szCs w:val="22"/>
        </w:rPr>
      </w:pPr>
      <w:r>
        <w:rPr>
          <w:color w:val="000000"/>
          <w:sz w:val="22"/>
          <w:szCs w:val="22"/>
        </w:rPr>
        <w:t>Solicitudes de sustracción de reservas forestales de Ley 2 de 1959 (señalando el respectivo acto administrativo)</w:t>
      </w:r>
    </w:p>
    <w:p w14:paraId="3AC49781" w14:textId="77777777" w:rsidR="00B405E9" w:rsidRDefault="00B405E9" w:rsidP="00B405E9">
      <w:pPr>
        <w:pStyle w:val="Prrafodelista"/>
        <w:numPr>
          <w:ilvl w:val="0"/>
          <w:numId w:val="20"/>
        </w:numPr>
        <w:contextualSpacing w:val="0"/>
        <w:rPr>
          <w:spacing w:val="-2"/>
          <w:sz w:val="22"/>
          <w:szCs w:val="22"/>
        </w:rPr>
      </w:pPr>
      <w:r>
        <w:rPr>
          <w:spacing w:val="-2"/>
          <w:sz w:val="22"/>
          <w:szCs w:val="22"/>
        </w:rPr>
        <w:t xml:space="preserve">Otras solicitudes de sustracción o cambio de zonificación, según corresponda en cada caso, </w:t>
      </w:r>
      <w:r w:rsidRPr="00480928">
        <w:rPr>
          <w:spacing w:val="-2"/>
          <w:sz w:val="22"/>
          <w:szCs w:val="22"/>
        </w:rPr>
        <w:t>frente a</w:t>
      </w:r>
      <w:r>
        <w:rPr>
          <w:spacing w:val="-2"/>
          <w:sz w:val="22"/>
          <w:szCs w:val="22"/>
        </w:rPr>
        <w:t xml:space="preserve"> áreas del Sistema Nacional de Áreas Protegidas (SINAP), distintas a aquellas del Sistema de Parques Nacionales Naturales (SPNN) y de los Parques Regionales Naturales, así como frente a otras áreas que hagan parte de los </w:t>
      </w:r>
      <w:r w:rsidRPr="00DB55EC">
        <w:rPr>
          <w:spacing w:val="-2"/>
          <w:sz w:val="22"/>
          <w:szCs w:val="22"/>
        </w:rPr>
        <w:t>subsistemas regionales y temáticos</w:t>
      </w:r>
      <w:r>
        <w:rPr>
          <w:spacing w:val="-2"/>
          <w:sz w:val="22"/>
          <w:szCs w:val="22"/>
        </w:rPr>
        <w:t xml:space="preserve"> del SINAP, ecosistemas estratégicos y estrategias complementarias de conservación que se identifiquen en el área como parte de la elaboración del PMA y que estén sujetas a restricciones de uso y manejo.</w:t>
      </w:r>
    </w:p>
    <w:p w14:paraId="2D3E4777" w14:textId="77777777" w:rsidR="009E3A3B" w:rsidRDefault="0000525A">
      <w:pPr>
        <w:numPr>
          <w:ilvl w:val="0"/>
          <w:numId w:val="20"/>
        </w:numPr>
        <w:pBdr>
          <w:top w:val="nil"/>
          <w:left w:val="nil"/>
          <w:bottom w:val="nil"/>
          <w:right w:val="nil"/>
          <w:between w:val="nil"/>
        </w:pBdr>
        <w:rPr>
          <w:b/>
          <w:color w:val="000000"/>
          <w:sz w:val="22"/>
          <w:szCs w:val="22"/>
        </w:rPr>
      </w:pPr>
      <w:r>
        <w:rPr>
          <w:color w:val="000000"/>
          <w:sz w:val="22"/>
          <w:szCs w:val="22"/>
        </w:rPr>
        <w:lastRenderedPageBreak/>
        <w:t>En caso de que aplique, el número y copia anexa del acto administrativo que otorga el Permiso de Estudio para la Recolección de Especímenes de Especies Silvestres de la Diversidad Biológica con fines de Elaboración de Estudios Ambientales</w:t>
      </w:r>
      <w:r>
        <w:rPr>
          <w:color w:val="000000"/>
          <w:vertAlign w:val="superscript"/>
        </w:rPr>
        <w:footnoteReference w:id="38"/>
      </w:r>
    </w:p>
    <w:p w14:paraId="49485A99" w14:textId="77777777" w:rsidR="009E3A3B" w:rsidRDefault="0000525A">
      <w:pPr>
        <w:numPr>
          <w:ilvl w:val="0"/>
          <w:numId w:val="20"/>
        </w:numPr>
        <w:pBdr>
          <w:top w:val="nil"/>
          <w:left w:val="nil"/>
          <w:bottom w:val="nil"/>
          <w:right w:val="nil"/>
          <w:between w:val="nil"/>
        </w:pBdr>
        <w:rPr>
          <w:b/>
          <w:color w:val="000000"/>
          <w:sz w:val="22"/>
          <w:szCs w:val="22"/>
        </w:rPr>
      </w:pPr>
      <w:r>
        <w:rPr>
          <w:color w:val="000000"/>
          <w:sz w:val="22"/>
          <w:szCs w:val="22"/>
        </w:rPr>
        <w:t>Relacionar el marco normativo vigente considerado para la elaboración del PMA, teniendo en cuenta las áreas de manejo especial y las comunidades territorialmente asentadas en las áreas de influencia, desde la perspectiva de la participación que le confiere la Constitución Nacional, la Ley 99 de 1993, la Ley 70 de 1993, la Ley 21 de 1991 y las demás leyes y normas que apliquen.</w:t>
      </w:r>
    </w:p>
    <w:p w14:paraId="77C88C86" w14:textId="77777777" w:rsidR="009E3A3B" w:rsidRDefault="009E3A3B">
      <w:pPr>
        <w:rPr>
          <w:b/>
          <w:sz w:val="22"/>
          <w:szCs w:val="22"/>
        </w:rPr>
      </w:pPr>
    </w:p>
    <w:p w14:paraId="63C3F4ED" w14:textId="77777777" w:rsidR="009E3A3B" w:rsidRDefault="0000525A">
      <w:pPr>
        <w:rPr>
          <w:b/>
          <w:sz w:val="22"/>
          <w:szCs w:val="22"/>
        </w:rPr>
      </w:pPr>
      <w:r>
        <w:rPr>
          <w:sz w:val="22"/>
          <w:szCs w:val="22"/>
        </w:rPr>
        <w:t>Adicionalmente, se debe presentar la siguiente información:</w:t>
      </w:r>
    </w:p>
    <w:p w14:paraId="6F9818DD" w14:textId="77777777" w:rsidR="009E3A3B" w:rsidRDefault="009E3A3B">
      <w:pPr>
        <w:rPr>
          <w:b/>
          <w:sz w:val="22"/>
          <w:szCs w:val="22"/>
        </w:rPr>
      </w:pPr>
    </w:p>
    <w:p w14:paraId="38FEBE49" w14:textId="77777777" w:rsidR="009E3A3B" w:rsidRDefault="0000525A">
      <w:pPr>
        <w:numPr>
          <w:ilvl w:val="0"/>
          <w:numId w:val="20"/>
        </w:numPr>
        <w:rPr>
          <w:sz w:val="22"/>
          <w:szCs w:val="22"/>
        </w:rPr>
      </w:pPr>
      <w:r>
        <w:rPr>
          <w:sz w:val="22"/>
          <w:szCs w:val="22"/>
        </w:rPr>
        <w:t>Copia del acto administrativo expedido por la Dirección de la Autoridad Nacional de Consulta Previa (DANCP) del Ministerio del Interior en el que conste la procedencia o no de un proceso de Consulta Previa.</w:t>
      </w:r>
    </w:p>
    <w:p w14:paraId="1FD6D4DB" w14:textId="35E7541D" w:rsidR="009E3A3B" w:rsidRPr="00152522" w:rsidRDefault="00A42E92">
      <w:pPr>
        <w:numPr>
          <w:ilvl w:val="0"/>
          <w:numId w:val="20"/>
        </w:numPr>
        <w:rPr>
          <w:sz w:val="22"/>
          <w:szCs w:val="22"/>
        </w:rPr>
      </w:pPr>
      <w:r w:rsidRPr="00152522">
        <w:rPr>
          <w:sz w:val="22"/>
          <w:szCs w:val="22"/>
        </w:rPr>
        <w:t>R</w:t>
      </w:r>
      <w:r w:rsidR="006029C9" w:rsidRPr="00152522">
        <w:rPr>
          <w:sz w:val="22"/>
          <w:szCs w:val="22"/>
        </w:rPr>
        <w:t>egistro</w:t>
      </w:r>
      <w:r w:rsidR="00844BB6" w:rsidRPr="00152522">
        <w:rPr>
          <w:sz w:val="22"/>
          <w:szCs w:val="22"/>
        </w:rPr>
        <w:t xml:space="preserve"> ante el Instituto Colombiano de </w:t>
      </w:r>
      <w:r w:rsidR="005D2FAB" w:rsidRPr="00152522">
        <w:rPr>
          <w:sz w:val="22"/>
          <w:szCs w:val="22"/>
        </w:rPr>
        <w:t>Antropología e Historia (ICANH)</w:t>
      </w:r>
      <w:r w:rsidR="006029C9" w:rsidRPr="00152522">
        <w:rPr>
          <w:sz w:val="22"/>
          <w:szCs w:val="22"/>
        </w:rPr>
        <w:t xml:space="preserve"> del Programa de Arqueología Preventiva.</w:t>
      </w:r>
    </w:p>
    <w:p w14:paraId="0FB0A356" w14:textId="77777777" w:rsidR="009E3A3B" w:rsidRDefault="009E3A3B">
      <w:pPr>
        <w:rPr>
          <w:sz w:val="22"/>
          <w:szCs w:val="22"/>
        </w:rPr>
      </w:pPr>
    </w:p>
    <w:p w14:paraId="0676E28D" w14:textId="77777777" w:rsidR="009E3A3B" w:rsidRDefault="009E3A3B">
      <w:pPr>
        <w:rPr>
          <w:sz w:val="22"/>
          <w:szCs w:val="22"/>
        </w:rPr>
      </w:pPr>
    </w:p>
    <w:p w14:paraId="19DDF991" w14:textId="77777777" w:rsidR="009E3A3B" w:rsidRDefault="009E3A3B">
      <w:pPr>
        <w:jc w:val="center"/>
        <w:rPr>
          <w:b/>
          <w:sz w:val="22"/>
          <w:szCs w:val="22"/>
          <w:highlight w:val="yellow"/>
        </w:rPr>
      </w:pPr>
    </w:p>
    <w:p w14:paraId="73BBE7F2" w14:textId="58809E5A" w:rsidR="009E3A3B" w:rsidRDefault="0000525A">
      <w:pPr>
        <w:pStyle w:val="Ttulo2"/>
        <w:ind w:left="576"/>
        <w:rPr>
          <w:sz w:val="22"/>
          <w:szCs w:val="22"/>
        </w:rPr>
      </w:pPr>
      <w:bookmarkStart w:id="18" w:name="_Toc57744113"/>
      <w:r>
        <w:rPr>
          <w:sz w:val="22"/>
          <w:szCs w:val="22"/>
        </w:rPr>
        <w:t>b. ALCANCE Y LIMITACIONES</w:t>
      </w:r>
      <w:bookmarkEnd w:id="18"/>
    </w:p>
    <w:p w14:paraId="0ABE1891" w14:textId="77777777" w:rsidR="009E3A3B" w:rsidRDefault="009E3A3B">
      <w:pPr>
        <w:rPr>
          <w:sz w:val="22"/>
          <w:szCs w:val="22"/>
        </w:rPr>
      </w:pPr>
    </w:p>
    <w:p w14:paraId="39C12AA6" w14:textId="77777777" w:rsidR="009E3A3B" w:rsidRDefault="0000525A">
      <w:pPr>
        <w:numPr>
          <w:ilvl w:val="0"/>
          <w:numId w:val="1"/>
        </w:numPr>
        <w:pBdr>
          <w:top w:val="nil"/>
          <w:left w:val="nil"/>
          <w:bottom w:val="nil"/>
          <w:right w:val="nil"/>
          <w:between w:val="nil"/>
        </w:pBdr>
        <w:ind w:left="567" w:hanging="567"/>
        <w:rPr>
          <w:color w:val="000000"/>
          <w:sz w:val="22"/>
          <w:szCs w:val="22"/>
        </w:rPr>
      </w:pPr>
      <w:r>
        <w:rPr>
          <w:b/>
          <w:color w:val="000000"/>
          <w:sz w:val="22"/>
          <w:szCs w:val="22"/>
        </w:rPr>
        <w:t>Alcance</w:t>
      </w:r>
      <w:r>
        <w:rPr>
          <w:color w:val="000000"/>
          <w:sz w:val="22"/>
          <w:szCs w:val="22"/>
        </w:rPr>
        <w:t>: El alcance del PMA debe atender lo establecido en los presentes términos de referencia de acuerdo con la pertinencia de los mismos respecto a las características específicas del proyecto.</w:t>
      </w:r>
    </w:p>
    <w:p w14:paraId="428DF015" w14:textId="77777777" w:rsidR="009E3A3B" w:rsidRDefault="009E3A3B">
      <w:pPr>
        <w:rPr>
          <w:sz w:val="22"/>
          <w:szCs w:val="22"/>
        </w:rPr>
      </w:pPr>
    </w:p>
    <w:p w14:paraId="5A401DEF" w14:textId="77777777" w:rsidR="009E3A3B" w:rsidRDefault="0000525A">
      <w:pPr>
        <w:numPr>
          <w:ilvl w:val="0"/>
          <w:numId w:val="1"/>
        </w:numPr>
        <w:pBdr>
          <w:top w:val="nil"/>
          <w:left w:val="nil"/>
          <w:bottom w:val="nil"/>
          <w:right w:val="nil"/>
          <w:between w:val="nil"/>
        </w:pBdr>
        <w:ind w:left="567" w:hanging="567"/>
        <w:rPr>
          <w:color w:val="000000"/>
          <w:sz w:val="22"/>
          <w:szCs w:val="22"/>
        </w:rPr>
      </w:pPr>
      <w:r>
        <w:rPr>
          <w:b/>
          <w:color w:val="000000"/>
          <w:sz w:val="22"/>
          <w:szCs w:val="22"/>
        </w:rPr>
        <w:t>Limitaciones y/o restricciones del PMA</w:t>
      </w:r>
      <w:r>
        <w:rPr>
          <w:color w:val="000000"/>
          <w:sz w:val="22"/>
          <w:szCs w:val="22"/>
        </w:rPr>
        <w:t xml:space="preserve">: Cuando por razones técnicas y/o jurídicas no pueda ser incluido algún aspecto específico exigido en los presentes términos de referencia, esta situación debe ser informada explícitamente, presentando la respectiva justificación. </w:t>
      </w:r>
    </w:p>
    <w:p w14:paraId="68C93E87" w14:textId="77777777" w:rsidR="009E3A3B" w:rsidRDefault="009E3A3B">
      <w:pPr>
        <w:pBdr>
          <w:top w:val="nil"/>
          <w:left w:val="nil"/>
          <w:bottom w:val="nil"/>
          <w:right w:val="nil"/>
          <w:between w:val="nil"/>
        </w:pBdr>
        <w:ind w:left="708"/>
        <w:rPr>
          <w:color w:val="000000"/>
          <w:sz w:val="22"/>
          <w:szCs w:val="22"/>
        </w:rPr>
      </w:pPr>
    </w:p>
    <w:p w14:paraId="0B709FAE" w14:textId="77777777" w:rsidR="009E3A3B" w:rsidRDefault="0000525A">
      <w:pPr>
        <w:pBdr>
          <w:top w:val="nil"/>
          <w:left w:val="nil"/>
          <w:bottom w:val="nil"/>
          <w:right w:val="nil"/>
          <w:between w:val="nil"/>
        </w:pBdr>
        <w:ind w:left="567"/>
        <w:rPr>
          <w:color w:val="000000"/>
          <w:sz w:val="22"/>
          <w:szCs w:val="22"/>
        </w:rPr>
      </w:pPr>
      <w:r>
        <w:rPr>
          <w:color w:val="000000"/>
          <w:sz w:val="22"/>
          <w:szCs w:val="22"/>
        </w:rPr>
        <w:t>Se debe identificar y delimitar los vacíos de información en los diferentes medios (abiótico, biótico y socioeconómico) y la manera como se abordarán en el PMA.</w:t>
      </w:r>
    </w:p>
    <w:p w14:paraId="7AAA997E" w14:textId="77777777" w:rsidR="009E3A3B" w:rsidRDefault="009E3A3B">
      <w:pPr>
        <w:rPr>
          <w:sz w:val="22"/>
          <w:szCs w:val="22"/>
        </w:rPr>
      </w:pPr>
    </w:p>
    <w:p w14:paraId="7DCF7B51" w14:textId="3F758AFB" w:rsidR="009E3A3B" w:rsidRDefault="0000525A">
      <w:pPr>
        <w:pStyle w:val="Ttulo1"/>
        <w:numPr>
          <w:ilvl w:val="0"/>
          <w:numId w:val="42"/>
        </w:numPr>
        <w:rPr>
          <w:sz w:val="22"/>
          <w:szCs w:val="22"/>
        </w:rPr>
      </w:pPr>
      <w:r>
        <w:rPr>
          <w:sz w:val="22"/>
          <w:szCs w:val="22"/>
        </w:rPr>
        <w:t xml:space="preserve"> </w:t>
      </w:r>
      <w:bookmarkStart w:id="19" w:name="_Toc57744114"/>
      <w:r>
        <w:rPr>
          <w:sz w:val="22"/>
          <w:szCs w:val="22"/>
        </w:rPr>
        <w:t>METODOLOGÍA</w:t>
      </w:r>
      <w:bookmarkEnd w:id="19"/>
    </w:p>
    <w:p w14:paraId="1BBADF12" w14:textId="77777777" w:rsidR="009E3A3B" w:rsidRDefault="009E3A3B">
      <w:pPr>
        <w:rPr>
          <w:sz w:val="22"/>
          <w:szCs w:val="22"/>
        </w:rPr>
      </w:pPr>
    </w:p>
    <w:p w14:paraId="6B0C66C4" w14:textId="77777777" w:rsidR="009E3A3B" w:rsidRDefault="0000525A">
      <w:pPr>
        <w:rPr>
          <w:sz w:val="22"/>
          <w:szCs w:val="22"/>
        </w:rPr>
      </w:pPr>
      <w:r>
        <w:rPr>
          <w:sz w:val="22"/>
          <w:szCs w:val="22"/>
        </w:rPr>
        <w:t xml:space="preserve">Presentar los diferentes métodos y técnicas, completas y detalladas, utilizadas para la elaboración del PMA, incluyendo los procedimientos de recolección, el procesamiento de datos y análisis de la información, sus memorias de cálculo, la representatividad de los </w:t>
      </w:r>
      <w:r>
        <w:rPr>
          <w:sz w:val="22"/>
          <w:szCs w:val="22"/>
        </w:rPr>
        <w:lastRenderedPageBreak/>
        <w:t xml:space="preserve">muestreos bióticos (fauna, flora, comunidades hidrobiológicas, etc.) y el grado de incertidumbre de cada una de ellas, así como las fechas o períodos a los que corresponde el levantamiento de información para cada componente y medio, y la descripción de los insumos utilizados en la colecta de información. </w:t>
      </w:r>
    </w:p>
    <w:p w14:paraId="55CF5401" w14:textId="77777777" w:rsidR="009E3A3B" w:rsidRDefault="0000525A">
      <w:pPr>
        <w:rPr>
          <w:sz w:val="22"/>
          <w:szCs w:val="22"/>
        </w:rPr>
      </w:pPr>
      <w:r>
        <w:rPr>
          <w:sz w:val="22"/>
          <w:szCs w:val="22"/>
        </w:rPr>
        <w:t>Se debe utilizar información primaria y secundaria, de acuerdo con los términos de referencia y con las técnicas propias de cada una de las disciplinas que intervienen en la elaboración del PMA. En los casos que aplique, pueden considerarse los monitoreos bióticos realizados por la Autoridad Ambiental o los monitoreos comunitarios avalados por los institutos de investigación y/o la Autoridad Ambiental.</w:t>
      </w:r>
    </w:p>
    <w:p w14:paraId="0DD68C4C" w14:textId="77777777" w:rsidR="009E3A3B" w:rsidRDefault="0000525A">
      <w:pPr>
        <w:rPr>
          <w:sz w:val="22"/>
          <w:szCs w:val="22"/>
        </w:rPr>
      </w:pPr>
      <w:r>
        <w:rPr>
          <w:sz w:val="22"/>
          <w:szCs w:val="22"/>
        </w:rPr>
        <w:t xml:space="preserve"> </w:t>
      </w:r>
    </w:p>
    <w:p w14:paraId="7AD10298" w14:textId="77777777" w:rsidR="009E3A3B" w:rsidRDefault="0000525A">
      <w:pPr>
        <w:rPr>
          <w:sz w:val="22"/>
          <w:szCs w:val="22"/>
        </w:rPr>
      </w:pPr>
      <w:r>
        <w:rPr>
          <w:sz w:val="22"/>
          <w:szCs w:val="22"/>
        </w:rPr>
        <w:t>Para tal efecto, el titular del proyecto debe basarse en los criterios incluidos en los presentes Términos de Referencia y la Metodología General para la Elaboración y Presentación de Estudios Ambientales expedida por el Ministerio de Ambiente y Desarrollo Sostenible mediante la Resolución 1402 del 25 de julio de 2018 o aquella que la modifique o sustituya. No obstante, de ser necesario o por la especificidad de los temas, se podrá recurrir a procedimientos metodológicos distintos y acordes con las variables a medir, cuya aplicación debe estar debidamente sustentada. Adicionalmente, el interesado deberá contemplar lo establecido en la Resolución 2182 del 23 de diciembre de 2016, por la cual se modifica y consolida el Modelo de Almacenamiento Geográfico</w:t>
      </w:r>
      <w:r>
        <w:rPr>
          <w:sz w:val="22"/>
          <w:szCs w:val="22"/>
          <w:vertAlign w:val="superscript"/>
        </w:rPr>
        <w:footnoteReference w:id="39"/>
      </w:r>
      <w:r>
        <w:rPr>
          <w:sz w:val="22"/>
          <w:szCs w:val="22"/>
        </w:rPr>
        <w:t xml:space="preserve"> contenido en la Metodología General para la Elaboración y Presentación de Estudios Ambientales, y lo establecido por el IGAC en relación al origen único nacional en las Resoluciones 471 y 529 de 2020, o aquellas normas que las modifiquen o sustituyan; no obstante, de ser necesario o por la especificidad de los temas se puede recurrir a procedimientos metodológicos acordes con las variables a medir.</w:t>
      </w:r>
    </w:p>
    <w:p w14:paraId="3F5D69E5" w14:textId="77777777" w:rsidR="009E3A3B" w:rsidRDefault="009E3A3B">
      <w:pPr>
        <w:rPr>
          <w:sz w:val="22"/>
          <w:szCs w:val="22"/>
        </w:rPr>
      </w:pPr>
    </w:p>
    <w:p w14:paraId="7DB44696" w14:textId="77777777" w:rsidR="009E3A3B" w:rsidRDefault="0000525A">
      <w:pPr>
        <w:rPr>
          <w:sz w:val="22"/>
          <w:szCs w:val="22"/>
        </w:rPr>
      </w:pPr>
      <w:r>
        <w:rPr>
          <w:sz w:val="22"/>
          <w:szCs w:val="22"/>
        </w:rPr>
        <w:t>Los archivos en formato Vector y/o Ráster deben ser entregados a la Autoridad en formato digital, entregar productos intermedios y finales, como soporte de la información geográfica y cartográfica exigida en el Modelo de Almacenamiento Geográfico (en adelante MAG) reglamentado por la Resolución 2182 de 2016 o aquella norma que la modifique o sustituya. En caso de que apliquen, los productos de sensores remotos deben ser entregados con licencia monousuario con una resolución espacial acorde a la escala del PMA y con una fecha de toma lo más reciente posible, con la cual se autorice a la ANLA para hacer uso de la información. Esta información deberá́ ser, en lo posible, no mayor a tres (3) años.</w:t>
      </w:r>
    </w:p>
    <w:p w14:paraId="0804E4E0" w14:textId="77777777" w:rsidR="009E3A3B" w:rsidRDefault="009E3A3B">
      <w:pPr>
        <w:rPr>
          <w:sz w:val="22"/>
          <w:szCs w:val="22"/>
        </w:rPr>
      </w:pPr>
    </w:p>
    <w:p w14:paraId="3ECD2CEF" w14:textId="77777777" w:rsidR="009E3A3B" w:rsidRDefault="0000525A">
      <w:pPr>
        <w:rPr>
          <w:sz w:val="22"/>
          <w:szCs w:val="22"/>
        </w:rPr>
      </w:pPr>
      <w:r>
        <w:rPr>
          <w:sz w:val="22"/>
          <w:szCs w:val="22"/>
        </w:rPr>
        <w:t>Se debe incluir la información del consultor encargado de la elaboración del PMA y relacionar los profesionales que participaron en el mismo, especificando la respectiva</w:t>
      </w:r>
    </w:p>
    <w:p w14:paraId="60419235" w14:textId="77777777" w:rsidR="009E3A3B" w:rsidRDefault="0000525A">
      <w:pPr>
        <w:rPr>
          <w:sz w:val="22"/>
          <w:szCs w:val="22"/>
        </w:rPr>
      </w:pPr>
      <w:r>
        <w:rPr>
          <w:sz w:val="22"/>
          <w:szCs w:val="22"/>
        </w:rPr>
        <w:t>disciplina y licencia, autorización o tarjeta profesional según corresponda.</w:t>
      </w:r>
    </w:p>
    <w:p w14:paraId="4E92DCBC" w14:textId="77777777" w:rsidR="009E3A3B" w:rsidRDefault="009E3A3B">
      <w:pPr>
        <w:rPr>
          <w:sz w:val="22"/>
          <w:szCs w:val="22"/>
        </w:rPr>
      </w:pPr>
    </w:p>
    <w:p w14:paraId="732AFE32" w14:textId="77777777" w:rsidR="009E3A3B" w:rsidRDefault="0000525A">
      <w:pPr>
        <w:rPr>
          <w:sz w:val="22"/>
          <w:szCs w:val="22"/>
        </w:rPr>
      </w:pPr>
      <w:r>
        <w:rPr>
          <w:sz w:val="22"/>
          <w:szCs w:val="22"/>
        </w:rPr>
        <w:lastRenderedPageBreak/>
        <w:t>Igualmente, se debe tener en cuenta:</w:t>
      </w:r>
    </w:p>
    <w:p w14:paraId="5366C590" w14:textId="77777777" w:rsidR="009E3A3B" w:rsidRDefault="009E3A3B">
      <w:pPr>
        <w:rPr>
          <w:sz w:val="22"/>
          <w:szCs w:val="22"/>
        </w:rPr>
      </w:pPr>
    </w:p>
    <w:p w14:paraId="28B619D4" w14:textId="77777777" w:rsidR="009E3A3B" w:rsidRDefault="0000525A">
      <w:pPr>
        <w:numPr>
          <w:ilvl w:val="0"/>
          <w:numId w:val="17"/>
        </w:numPr>
        <w:pBdr>
          <w:top w:val="nil"/>
          <w:left w:val="nil"/>
          <w:bottom w:val="nil"/>
          <w:right w:val="nil"/>
          <w:between w:val="nil"/>
        </w:pBdr>
        <w:rPr>
          <w:color w:val="000000"/>
        </w:rPr>
      </w:pPr>
      <w:r>
        <w:rPr>
          <w:color w:val="000000"/>
          <w:sz w:val="22"/>
          <w:szCs w:val="22"/>
        </w:rPr>
        <w:t xml:space="preserve">Todos los monitoreos físicos, químicos y bióticos (de conformidad con el parágrafo 2 del artículo 2.2.8.9.1.5. del Decreto 1076 de 2015) deben realizarse a través de laboratorios con acreditación vigente expedidas por el IDEAM, o en su defecto por la entidad de acreditación competente, tanto para la toma de muestras como para los análisis de laboratorio respectivos. En caso de que no haya laboratorios acreditados para el análisis de algún parámetro, los laboratorios acreditados por el IDEAM (o la entidad competente) podrán enviar la muestra a un laboratorio internacional acreditado en su país de origen o por un estándar internacional. </w:t>
      </w:r>
    </w:p>
    <w:p w14:paraId="6D099ECC" w14:textId="77777777" w:rsidR="009E3A3B" w:rsidRDefault="0000525A">
      <w:pPr>
        <w:numPr>
          <w:ilvl w:val="0"/>
          <w:numId w:val="17"/>
        </w:numPr>
        <w:pBdr>
          <w:top w:val="nil"/>
          <w:left w:val="nil"/>
          <w:bottom w:val="nil"/>
          <w:right w:val="nil"/>
          <w:between w:val="nil"/>
        </w:pBdr>
        <w:rPr>
          <w:color w:val="000000"/>
        </w:rPr>
      </w:pPr>
      <w:r>
        <w:rPr>
          <w:color w:val="000000"/>
          <w:sz w:val="22"/>
          <w:szCs w:val="22"/>
        </w:rPr>
        <w:t>Los laboratorios que realicen toma de muestras deben incluir las medidas de aseguramiento y control de la calidad de los datos de monitoreo mediante el muestreo de duplicados de campo, blancos, muestras “</w:t>
      </w:r>
      <w:r>
        <w:rPr>
          <w:i/>
          <w:color w:val="000000"/>
          <w:sz w:val="22"/>
          <w:szCs w:val="22"/>
        </w:rPr>
        <w:t>spikes</w:t>
      </w:r>
      <w:r>
        <w:rPr>
          <w:color w:val="000000"/>
          <w:sz w:val="22"/>
          <w:szCs w:val="22"/>
        </w:rPr>
        <w:t>” y muestras “ciegas”. Las muestras que no cumplan con los protocolos de aseguramiento de la calidad deben ser repetidas.</w:t>
      </w:r>
    </w:p>
    <w:p w14:paraId="251DEE93" w14:textId="77777777" w:rsidR="009E3A3B" w:rsidRDefault="0000525A">
      <w:pPr>
        <w:numPr>
          <w:ilvl w:val="0"/>
          <w:numId w:val="17"/>
        </w:numPr>
        <w:pBdr>
          <w:top w:val="nil"/>
          <w:left w:val="nil"/>
          <w:bottom w:val="nil"/>
          <w:right w:val="nil"/>
          <w:between w:val="nil"/>
        </w:pBdr>
        <w:rPr>
          <w:color w:val="000000"/>
        </w:rPr>
      </w:pPr>
      <w:r>
        <w:rPr>
          <w:color w:val="000000"/>
          <w:sz w:val="22"/>
          <w:szCs w:val="22"/>
        </w:rPr>
        <w:t>Se debe presentar un informe sobre la toma de muestras, el cual debe relacionar los protocolos de monitoreo, toma, preservación, transporte y análisis de muestras, con su respectivo registro fotográfico, copia de la cadena de custodia y registros de control de calidad, cumpliendo con lo establecido en los protocolos respectivos publicados por el IDEAM.</w:t>
      </w:r>
    </w:p>
    <w:p w14:paraId="085637A0" w14:textId="77777777" w:rsidR="009E3A3B" w:rsidRDefault="0000525A">
      <w:pPr>
        <w:numPr>
          <w:ilvl w:val="0"/>
          <w:numId w:val="17"/>
        </w:numPr>
        <w:pBdr>
          <w:top w:val="nil"/>
          <w:left w:val="nil"/>
          <w:bottom w:val="nil"/>
          <w:right w:val="nil"/>
          <w:between w:val="nil"/>
        </w:pBdr>
        <w:rPr>
          <w:color w:val="000000"/>
        </w:rPr>
      </w:pPr>
      <w:r>
        <w:rPr>
          <w:color w:val="000000"/>
          <w:sz w:val="22"/>
          <w:szCs w:val="22"/>
        </w:rPr>
        <w:t xml:space="preserve">Las metodologías para evaluación del recurso hídrico (aguas superficiales, aguas subterráneas en cantidad y calidad) corresponden a los “Lineamientos conceptuales y metodológicos para las Evaluaciones regionales del Agua ERAS” o Planes de Manejo Ambiental de Acuíferos – PMAA, Minambiente, 2014. Para el monitoreo del agua (aguas superficiales, aguas subterráneas cantidad, calidad, sedimentos, monitoreo hidrobiológico, monitoreo isotópico) corresponden al “Protocolo del Agua” y se debe aplicar la última versión disponible en la página web del IDEAM. Asimismo, en caso de que el Minambiente adopte protocolos adicionales respecto del monitoreo del recurso hídrico, por ejemplo, para vertimientos, deben aplicarse dichos lineamientos en la elaboración del PMA. </w:t>
      </w:r>
    </w:p>
    <w:p w14:paraId="6EA0ADC5" w14:textId="77777777" w:rsidR="009E3A3B" w:rsidRDefault="0000525A">
      <w:pPr>
        <w:numPr>
          <w:ilvl w:val="0"/>
          <w:numId w:val="17"/>
        </w:numPr>
        <w:pBdr>
          <w:top w:val="nil"/>
          <w:left w:val="nil"/>
          <w:bottom w:val="nil"/>
          <w:right w:val="nil"/>
          <w:between w:val="nil"/>
        </w:pBdr>
        <w:spacing w:after="120"/>
        <w:rPr>
          <w:color w:val="000000"/>
        </w:rPr>
      </w:pPr>
      <w:r>
        <w:rPr>
          <w:color w:val="000000"/>
          <w:sz w:val="22"/>
          <w:szCs w:val="22"/>
        </w:rPr>
        <w:t xml:space="preserve">De existir información de proyectos que se hayan adelantado en el área en el marco de la elaboración de Estudios de Impacto Ambiental (EIA) de licencias ambientales ya otorgadas por la ANLA o en el marco de Informes de Cumplimiento Ambiental (ICA) generados como parte del seguimiento efectuado por dicha autoridad, podrá hacer uso de ésta como insumo para la elaboración del estudio, siempre que cumpla con los criterios establecidos en estos TdR, sea válida, actual y pertinente para los propósitos del estudio. </w:t>
      </w:r>
    </w:p>
    <w:p w14:paraId="253744B2" w14:textId="77777777" w:rsidR="009E3A3B" w:rsidRDefault="009E3A3B">
      <w:pPr>
        <w:rPr>
          <w:sz w:val="22"/>
          <w:szCs w:val="22"/>
        </w:rPr>
      </w:pPr>
    </w:p>
    <w:p w14:paraId="54532A51" w14:textId="77777777" w:rsidR="009E3A3B" w:rsidRDefault="0000525A">
      <w:pPr>
        <w:rPr>
          <w:sz w:val="22"/>
          <w:szCs w:val="22"/>
        </w:rPr>
      </w:pPr>
      <w:bookmarkStart w:id="20" w:name="_1y810tw" w:colFirst="0" w:colLast="0"/>
      <w:bookmarkEnd w:id="20"/>
      <w:r>
        <w:br w:type="page"/>
      </w:r>
    </w:p>
    <w:p w14:paraId="158B5479" w14:textId="77777777" w:rsidR="009E3A3B" w:rsidRDefault="009E3A3B">
      <w:pPr>
        <w:rPr>
          <w:sz w:val="22"/>
          <w:szCs w:val="22"/>
        </w:rPr>
      </w:pPr>
      <w:bookmarkStart w:id="21" w:name="_4i7ojhp" w:colFirst="0" w:colLast="0"/>
      <w:bookmarkEnd w:id="21"/>
    </w:p>
    <w:p w14:paraId="1D3460C7" w14:textId="77777777" w:rsidR="009E3A3B" w:rsidRDefault="009E3A3B">
      <w:pPr>
        <w:ind w:left="360"/>
        <w:rPr>
          <w:sz w:val="22"/>
          <w:szCs w:val="22"/>
        </w:rPr>
      </w:pPr>
      <w:bookmarkStart w:id="22" w:name="_2xcytpi" w:colFirst="0" w:colLast="0"/>
      <w:bookmarkEnd w:id="22"/>
    </w:p>
    <w:p w14:paraId="7D717C52" w14:textId="0E8C2259" w:rsidR="009E3A3B" w:rsidRDefault="0000525A">
      <w:pPr>
        <w:pStyle w:val="Ttulo1"/>
        <w:numPr>
          <w:ilvl w:val="0"/>
          <w:numId w:val="11"/>
        </w:numPr>
        <w:rPr>
          <w:sz w:val="22"/>
          <w:szCs w:val="22"/>
        </w:rPr>
      </w:pPr>
      <w:bookmarkStart w:id="23" w:name="_Toc57744115"/>
      <w:r>
        <w:rPr>
          <w:sz w:val="22"/>
          <w:szCs w:val="22"/>
        </w:rPr>
        <w:t>DESCRIPCIÓN DEL PROYECTO</w:t>
      </w:r>
      <w:bookmarkEnd w:id="23"/>
    </w:p>
    <w:p w14:paraId="05BB4151" w14:textId="77777777" w:rsidR="009E3A3B" w:rsidRDefault="009E3A3B">
      <w:pPr>
        <w:rPr>
          <w:b/>
          <w:sz w:val="22"/>
          <w:szCs w:val="22"/>
        </w:rPr>
      </w:pPr>
    </w:p>
    <w:p w14:paraId="7BC566B6" w14:textId="280C0BDB" w:rsidR="009E3A3B" w:rsidRDefault="0000525A">
      <w:pPr>
        <w:pStyle w:val="Ttulo2"/>
        <w:numPr>
          <w:ilvl w:val="1"/>
          <w:numId w:val="11"/>
        </w:numPr>
        <w:rPr>
          <w:sz w:val="22"/>
          <w:szCs w:val="22"/>
        </w:rPr>
      </w:pPr>
      <w:bookmarkStart w:id="24" w:name="_Toc57744116"/>
      <w:r>
        <w:rPr>
          <w:sz w:val="22"/>
          <w:szCs w:val="22"/>
        </w:rPr>
        <w:t>LOCALIZACIÓN</w:t>
      </w:r>
      <w:bookmarkEnd w:id="24"/>
    </w:p>
    <w:p w14:paraId="5F024D59" w14:textId="77777777" w:rsidR="009E3A3B" w:rsidRDefault="009E3A3B">
      <w:pPr>
        <w:rPr>
          <w:sz w:val="22"/>
          <w:szCs w:val="22"/>
        </w:rPr>
      </w:pPr>
    </w:p>
    <w:p w14:paraId="765E4BA3" w14:textId="77777777" w:rsidR="009E3A3B" w:rsidRDefault="0000525A">
      <w:pPr>
        <w:rPr>
          <w:sz w:val="22"/>
          <w:szCs w:val="22"/>
        </w:rPr>
      </w:pPr>
      <w:r>
        <w:rPr>
          <w:sz w:val="22"/>
          <w:szCs w:val="22"/>
        </w:rPr>
        <w:t>De manera esquemática se debe presentar la localización geográfica y político–administrativa (departamental, municipal y corregimental, en los casos que aplique incorporar el ámbito veredal), que permita dimensionar y ubicar el proyecto en el entorno geográfico. Asimismo, se debe localizar el proyecto en un mapa georreferenciado en coordenadas planas a una escala de presentación 1:10.000 o más detallada, que permita la adecuada lectura de la información relacionada con el PTE y la infraestructura asociada con su operación, cumpliendo con los estándares de cartografía base del IGAC y lo establecido por en relación con el origen único nacional en la Resoluciones 471 y 529 de 2020 de 2020, así como con los catálogos de objetos.</w:t>
      </w:r>
    </w:p>
    <w:p w14:paraId="1A88932B" w14:textId="77777777" w:rsidR="009E3A3B" w:rsidRDefault="009E3A3B">
      <w:pPr>
        <w:rPr>
          <w:sz w:val="22"/>
          <w:szCs w:val="22"/>
        </w:rPr>
      </w:pPr>
    </w:p>
    <w:p w14:paraId="0482A248" w14:textId="77777777" w:rsidR="009E3A3B" w:rsidRDefault="0000525A">
      <w:pPr>
        <w:rPr>
          <w:sz w:val="22"/>
          <w:szCs w:val="22"/>
        </w:rPr>
      </w:pPr>
      <w:r>
        <w:rPr>
          <w:sz w:val="22"/>
          <w:szCs w:val="22"/>
        </w:rPr>
        <w:t>El mapa de localización general debe incluir entre otros el área prevista a intervenir con el proyecto, así como las obras e infraestructura y los siguientes aspectos de información básica:</w:t>
      </w:r>
    </w:p>
    <w:p w14:paraId="2298467A" w14:textId="77777777" w:rsidR="009E3A3B" w:rsidRDefault="009E3A3B">
      <w:pPr>
        <w:rPr>
          <w:sz w:val="22"/>
          <w:szCs w:val="22"/>
        </w:rPr>
      </w:pPr>
    </w:p>
    <w:p w14:paraId="46D47124" w14:textId="77777777" w:rsidR="009E3A3B" w:rsidRDefault="0000525A">
      <w:pPr>
        <w:numPr>
          <w:ilvl w:val="0"/>
          <w:numId w:val="17"/>
        </w:numPr>
        <w:ind w:left="426" w:hanging="426"/>
        <w:rPr>
          <w:color w:val="000000"/>
        </w:rPr>
      </w:pPr>
      <w:r>
        <w:rPr>
          <w:color w:val="000000"/>
          <w:sz w:val="22"/>
          <w:szCs w:val="22"/>
        </w:rPr>
        <w:t>Curvas de nivel</w:t>
      </w:r>
    </w:p>
    <w:p w14:paraId="5F053C1B" w14:textId="77777777" w:rsidR="009E3A3B" w:rsidRDefault="0000525A">
      <w:pPr>
        <w:numPr>
          <w:ilvl w:val="0"/>
          <w:numId w:val="17"/>
        </w:numPr>
        <w:ind w:left="426" w:hanging="426"/>
        <w:rPr>
          <w:color w:val="000000"/>
        </w:rPr>
      </w:pPr>
      <w:r>
        <w:rPr>
          <w:color w:val="000000"/>
          <w:sz w:val="22"/>
          <w:szCs w:val="22"/>
        </w:rPr>
        <w:t>Hidrografía</w:t>
      </w:r>
    </w:p>
    <w:p w14:paraId="66DFC354" w14:textId="77777777" w:rsidR="009E3A3B" w:rsidRDefault="0000525A">
      <w:pPr>
        <w:numPr>
          <w:ilvl w:val="0"/>
          <w:numId w:val="17"/>
        </w:numPr>
        <w:ind w:left="426" w:hanging="426"/>
        <w:rPr>
          <w:color w:val="000000"/>
        </w:rPr>
      </w:pPr>
      <w:r>
        <w:rPr>
          <w:color w:val="000000"/>
          <w:sz w:val="22"/>
          <w:szCs w:val="22"/>
        </w:rPr>
        <w:t>Isobatas en el mar (cuando aplique)</w:t>
      </w:r>
    </w:p>
    <w:p w14:paraId="31556075" w14:textId="77777777" w:rsidR="009E3A3B" w:rsidRDefault="0000525A">
      <w:pPr>
        <w:numPr>
          <w:ilvl w:val="0"/>
          <w:numId w:val="17"/>
        </w:numPr>
        <w:ind w:left="426" w:hanging="426"/>
        <w:rPr>
          <w:color w:val="000000"/>
        </w:rPr>
      </w:pPr>
      <w:r>
        <w:rPr>
          <w:color w:val="000000"/>
          <w:sz w:val="22"/>
          <w:szCs w:val="22"/>
        </w:rPr>
        <w:t>Accidentes geográficos</w:t>
      </w:r>
    </w:p>
    <w:p w14:paraId="33623468" w14:textId="77777777" w:rsidR="009E3A3B" w:rsidRDefault="0000525A">
      <w:pPr>
        <w:numPr>
          <w:ilvl w:val="0"/>
          <w:numId w:val="17"/>
        </w:numPr>
        <w:ind w:left="426" w:hanging="426"/>
        <w:rPr>
          <w:color w:val="000000"/>
        </w:rPr>
      </w:pPr>
      <w:r>
        <w:rPr>
          <w:color w:val="000000"/>
          <w:sz w:val="22"/>
          <w:szCs w:val="22"/>
        </w:rPr>
        <w:t>Asentamientos humanos</w:t>
      </w:r>
    </w:p>
    <w:p w14:paraId="598153B2" w14:textId="77777777" w:rsidR="009E3A3B" w:rsidRDefault="0000525A">
      <w:pPr>
        <w:numPr>
          <w:ilvl w:val="0"/>
          <w:numId w:val="17"/>
        </w:numPr>
        <w:ind w:left="426" w:hanging="426"/>
        <w:rPr>
          <w:color w:val="000000"/>
        </w:rPr>
      </w:pPr>
      <w:r>
        <w:rPr>
          <w:color w:val="000000"/>
          <w:sz w:val="22"/>
          <w:szCs w:val="22"/>
        </w:rPr>
        <w:t>Infraestructura social</w:t>
      </w:r>
      <w:r>
        <w:rPr>
          <w:sz w:val="22"/>
          <w:szCs w:val="22"/>
          <w:vertAlign w:val="superscript"/>
        </w:rPr>
        <w:footnoteReference w:id="40"/>
      </w:r>
    </w:p>
    <w:p w14:paraId="5174AC4E" w14:textId="77777777" w:rsidR="009E3A3B" w:rsidRDefault="0000525A">
      <w:pPr>
        <w:numPr>
          <w:ilvl w:val="0"/>
          <w:numId w:val="17"/>
        </w:numPr>
        <w:ind w:left="426" w:hanging="426"/>
        <w:rPr>
          <w:color w:val="000000"/>
        </w:rPr>
      </w:pPr>
      <w:r>
        <w:rPr>
          <w:color w:val="000000"/>
          <w:sz w:val="22"/>
          <w:szCs w:val="22"/>
        </w:rPr>
        <w:t>Red Vial</w:t>
      </w:r>
    </w:p>
    <w:p w14:paraId="51ECA90D" w14:textId="77777777" w:rsidR="00EB6DBE" w:rsidRPr="00EB6DBE" w:rsidRDefault="00EB6DBE" w:rsidP="00EB6DBE">
      <w:pPr>
        <w:numPr>
          <w:ilvl w:val="0"/>
          <w:numId w:val="17"/>
        </w:numPr>
        <w:ind w:left="426" w:hanging="426"/>
        <w:rPr>
          <w:color w:val="000000"/>
          <w:sz w:val="22"/>
          <w:szCs w:val="22"/>
        </w:rPr>
      </w:pPr>
      <w:r w:rsidRPr="00EB6DBE">
        <w:rPr>
          <w:color w:val="000000"/>
          <w:sz w:val="22"/>
          <w:szCs w:val="22"/>
        </w:rPr>
        <w:t>Áreas con condición de amenaza, con condición de riesgo y condición de riesgo no mitigable incorporadas en los instrumentos de ordenamiento territorial (POT, PBOT, EOT, POMCA, etc.)</w:t>
      </w:r>
    </w:p>
    <w:p w14:paraId="026165EA" w14:textId="77777777" w:rsidR="009E3A3B" w:rsidRDefault="0000525A">
      <w:pPr>
        <w:numPr>
          <w:ilvl w:val="0"/>
          <w:numId w:val="17"/>
        </w:numPr>
        <w:ind w:left="426" w:hanging="426"/>
        <w:rPr>
          <w:color w:val="000000"/>
        </w:rPr>
      </w:pPr>
      <w:r>
        <w:rPr>
          <w:color w:val="000000"/>
          <w:sz w:val="22"/>
          <w:szCs w:val="22"/>
        </w:rPr>
        <w:t>Infraestructura existente: Obras de protección (costera y/o fluvial), de servicios marinos y terrestre interceptada o cercana al proyecto (p.ej. acueductos, líneas de transporte de energía y/o de hidrocarburos, telecomunicaciones); red vial y/o férrea</w:t>
      </w:r>
    </w:p>
    <w:p w14:paraId="6D8F63DF" w14:textId="77777777" w:rsidR="009E3A3B" w:rsidRDefault="0000525A">
      <w:pPr>
        <w:numPr>
          <w:ilvl w:val="0"/>
          <w:numId w:val="17"/>
        </w:numPr>
        <w:ind w:left="426" w:hanging="426"/>
        <w:rPr>
          <w:color w:val="000000"/>
        </w:rPr>
      </w:pPr>
      <w:r>
        <w:rPr>
          <w:color w:val="000000"/>
          <w:sz w:val="22"/>
          <w:szCs w:val="22"/>
        </w:rPr>
        <w:t>Ubicación de otros proyectos de interés nacional y regional</w:t>
      </w:r>
    </w:p>
    <w:p w14:paraId="30F7661D" w14:textId="77777777" w:rsidR="009E3A3B" w:rsidRDefault="009E3A3B">
      <w:pPr>
        <w:rPr>
          <w:color w:val="000000"/>
          <w:sz w:val="22"/>
          <w:szCs w:val="22"/>
        </w:rPr>
      </w:pPr>
    </w:p>
    <w:p w14:paraId="1E1539EF" w14:textId="77777777" w:rsidR="009E3A3B" w:rsidRDefault="009E3A3B">
      <w:pPr>
        <w:rPr>
          <w:color w:val="000000"/>
          <w:sz w:val="22"/>
          <w:szCs w:val="22"/>
        </w:rPr>
      </w:pPr>
    </w:p>
    <w:p w14:paraId="2F5C3FAC" w14:textId="77777777" w:rsidR="009E3A3B" w:rsidRDefault="009E3A3B">
      <w:pPr>
        <w:rPr>
          <w:color w:val="000000"/>
          <w:sz w:val="22"/>
          <w:szCs w:val="22"/>
        </w:rPr>
      </w:pPr>
    </w:p>
    <w:p w14:paraId="010365A8" w14:textId="77777777" w:rsidR="009E3A3B" w:rsidRDefault="009E3A3B">
      <w:pPr>
        <w:ind w:left="426"/>
        <w:rPr>
          <w:color w:val="000000"/>
          <w:sz w:val="22"/>
          <w:szCs w:val="22"/>
        </w:rPr>
      </w:pPr>
    </w:p>
    <w:p w14:paraId="7A5F8C09" w14:textId="088FCDE4" w:rsidR="009E3A3B" w:rsidRDefault="0000525A">
      <w:pPr>
        <w:pStyle w:val="Ttulo2"/>
        <w:numPr>
          <w:ilvl w:val="1"/>
          <w:numId w:val="11"/>
        </w:numPr>
        <w:rPr>
          <w:sz w:val="22"/>
          <w:szCs w:val="22"/>
        </w:rPr>
      </w:pPr>
      <w:bookmarkStart w:id="25" w:name="_Toc57744117"/>
      <w:r>
        <w:rPr>
          <w:sz w:val="22"/>
          <w:szCs w:val="22"/>
        </w:rPr>
        <w:t>INFRAESTRUCTURA EXISTENTE</w:t>
      </w:r>
      <w:bookmarkEnd w:id="25"/>
    </w:p>
    <w:p w14:paraId="3E8C2357" w14:textId="77777777" w:rsidR="009E3A3B" w:rsidRDefault="009E3A3B">
      <w:pPr>
        <w:rPr>
          <w:sz w:val="22"/>
          <w:szCs w:val="22"/>
        </w:rPr>
      </w:pPr>
    </w:p>
    <w:p w14:paraId="21349F8B" w14:textId="77777777" w:rsidR="009E3A3B" w:rsidRDefault="0000525A">
      <w:pPr>
        <w:rPr>
          <w:sz w:val="22"/>
          <w:szCs w:val="22"/>
        </w:rPr>
      </w:pPr>
      <w:r>
        <w:rPr>
          <w:sz w:val="22"/>
          <w:szCs w:val="22"/>
        </w:rPr>
        <w:t>Identificar la infraestructura vial, social, energética y de cualquier otro uso ubicada en el área de intervención del proyecto y describir sus características de acuerdo con lo siguiente.</w:t>
      </w:r>
    </w:p>
    <w:p w14:paraId="7AD9504A" w14:textId="77777777" w:rsidR="009E3A3B" w:rsidRDefault="009E3A3B">
      <w:pPr>
        <w:rPr>
          <w:sz w:val="22"/>
          <w:szCs w:val="22"/>
        </w:rPr>
      </w:pPr>
    </w:p>
    <w:p w14:paraId="7DEA1AF1" w14:textId="77777777" w:rsidR="009E3A3B" w:rsidRDefault="0000525A">
      <w:pPr>
        <w:numPr>
          <w:ilvl w:val="0"/>
          <w:numId w:val="17"/>
        </w:numPr>
        <w:ind w:left="426" w:hanging="426"/>
      </w:pPr>
      <w:r>
        <w:rPr>
          <w:sz w:val="22"/>
          <w:szCs w:val="22"/>
        </w:rPr>
        <w:t>Tipo y clasificación de vías, líneas férreas y cualquier otra infraestructura asociada a éstas</w:t>
      </w:r>
    </w:p>
    <w:p w14:paraId="19189DB1" w14:textId="77777777" w:rsidR="009E3A3B" w:rsidRDefault="0000525A">
      <w:pPr>
        <w:numPr>
          <w:ilvl w:val="0"/>
          <w:numId w:val="17"/>
        </w:numPr>
        <w:ind w:left="426" w:hanging="426"/>
      </w:pPr>
      <w:r>
        <w:rPr>
          <w:sz w:val="22"/>
          <w:szCs w:val="22"/>
        </w:rPr>
        <w:t>Estado actual de las vías e infraestructura de transporte que va a ser utilizada o modificada por el proyecto</w:t>
      </w:r>
    </w:p>
    <w:p w14:paraId="606658CE" w14:textId="77777777" w:rsidR="009E3A3B" w:rsidRDefault="0000525A">
      <w:pPr>
        <w:numPr>
          <w:ilvl w:val="0"/>
          <w:numId w:val="17"/>
        </w:numPr>
        <w:ind w:left="426" w:hanging="426"/>
      </w:pPr>
      <w:r>
        <w:rPr>
          <w:sz w:val="22"/>
          <w:szCs w:val="22"/>
        </w:rPr>
        <w:t>Infraestructura energética presente</w:t>
      </w:r>
    </w:p>
    <w:p w14:paraId="5169B7F1" w14:textId="77777777" w:rsidR="009E3A3B" w:rsidRDefault="0000525A">
      <w:pPr>
        <w:numPr>
          <w:ilvl w:val="0"/>
          <w:numId w:val="17"/>
        </w:numPr>
        <w:ind w:left="426" w:hanging="426"/>
      </w:pPr>
      <w:r>
        <w:rPr>
          <w:sz w:val="22"/>
          <w:szCs w:val="22"/>
        </w:rPr>
        <w:t>Infraestructura portuaria</w:t>
      </w:r>
      <w:r>
        <w:rPr>
          <w:vertAlign w:val="superscript"/>
        </w:rPr>
        <w:footnoteReference w:id="41"/>
      </w:r>
      <w:r>
        <w:rPr>
          <w:sz w:val="22"/>
          <w:szCs w:val="22"/>
        </w:rPr>
        <w:t xml:space="preserve"> pública o privada más próxima al proyecto</w:t>
      </w:r>
    </w:p>
    <w:p w14:paraId="5FC281F9" w14:textId="77777777" w:rsidR="009E3A3B" w:rsidRDefault="009E3A3B">
      <w:pPr>
        <w:rPr>
          <w:sz w:val="22"/>
          <w:szCs w:val="22"/>
        </w:rPr>
      </w:pPr>
    </w:p>
    <w:p w14:paraId="44011D1A" w14:textId="77777777" w:rsidR="009E3A3B" w:rsidRDefault="0000525A">
      <w:pPr>
        <w:tabs>
          <w:tab w:val="left" w:pos="2835"/>
        </w:tabs>
        <w:rPr>
          <w:sz w:val="22"/>
          <w:szCs w:val="22"/>
        </w:rPr>
      </w:pPr>
      <w:r>
        <w:rPr>
          <w:sz w:val="22"/>
          <w:szCs w:val="22"/>
        </w:rPr>
        <w:t>La información sobre la infraestructura existente debe presentarse en planos a escala 1:10.000 o más detallada.</w:t>
      </w:r>
    </w:p>
    <w:p w14:paraId="79C63AA5" w14:textId="77777777" w:rsidR="009E3A3B" w:rsidRDefault="009E3A3B">
      <w:pPr>
        <w:rPr>
          <w:color w:val="000000"/>
          <w:sz w:val="22"/>
          <w:szCs w:val="22"/>
        </w:rPr>
      </w:pPr>
    </w:p>
    <w:p w14:paraId="44C4C1BB" w14:textId="77777777" w:rsidR="009E3A3B" w:rsidRDefault="009E3A3B">
      <w:pPr>
        <w:rPr>
          <w:sz w:val="22"/>
          <w:szCs w:val="22"/>
        </w:rPr>
      </w:pPr>
    </w:p>
    <w:p w14:paraId="4B48EB17" w14:textId="5039506A" w:rsidR="009E3A3B" w:rsidRDefault="0000525A">
      <w:pPr>
        <w:pStyle w:val="Ttulo2"/>
        <w:numPr>
          <w:ilvl w:val="1"/>
          <w:numId w:val="11"/>
        </w:numPr>
        <w:rPr>
          <w:sz w:val="22"/>
          <w:szCs w:val="22"/>
        </w:rPr>
      </w:pPr>
      <w:bookmarkStart w:id="26" w:name="_Toc57744118"/>
      <w:r>
        <w:rPr>
          <w:sz w:val="22"/>
          <w:szCs w:val="22"/>
        </w:rPr>
        <w:t>CARACTERISTICAS DEL PTE</w:t>
      </w:r>
      <w:bookmarkEnd w:id="26"/>
    </w:p>
    <w:p w14:paraId="476FA81F" w14:textId="77777777" w:rsidR="009E3A3B" w:rsidRDefault="009E3A3B">
      <w:pPr>
        <w:rPr>
          <w:sz w:val="22"/>
          <w:szCs w:val="22"/>
        </w:rPr>
      </w:pPr>
    </w:p>
    <w:p w14:paraId="21919424" w14:textId="77777777" w:rsidR="009E3A3B" w:rsidRDefault="0000525A">
      <w:pPr>
        <w:rPr>
          <w:sz w:val="22"/>
          <w:szCs w:val="22"/>
        </w:rPr>
      </w:pPr>
      <w:r>
        <w:rPr>
          <w:sz w:val="22"/>
          <w:szCs w:val="22"/>
        </w:rPr>
        <w:t>Se deben presentar los criterios previstos para las fases de diseño, construcción, operación y desmantelamiento del proyecto, de tal forma que se evidencie que el PTE fue planificado para para prevenir, mitigar, corregir y compensar los impactos ambientales generados, en el marco del cumplimiento de la normatividad sectorial vigente, o las normas que modifiquen o sustituyan.</w:t>
      </w:r>
    </w:p>
    <w:p w14:paraId="68ECEB9D" w14:textId="77777777" w:rsidR="009E3A3B" w:rsidRDefault="009E3A3B">
      <w:pPr>
        <w:rPr>
          <w:sz w:val="22"/>
          <w:szCs w:val="22"/>
        </w:rPr>
      </w:pPr>
    </w:p>
    <w:p w14:paraId="6417CB43" w14:textId="77777777" w:rsidR="009E3A3B" w:rsidRDefault="0000525A">
      <w:pPr>
        <w:rPr>
          <w:sz w:val="22"/>
          <w:szCs w:val="22"/>
        </w:rPr>
      </w:pPr>
      <w:r>
        <w:rPr>
          <w:sz w:val="22"/>
          <w:szCs w:val="22"/>
        </w:rPr>
        <w:t>Se debe informar las características técnicas de la infraestructura del proyecto a construir o adecuar en las diferentes etapas. Adicionalmente, se debe informar la duración del proyecto y presentar el cronograma estimado de actividades y los costos estimados</w:t>
      </w:r>
      <w:r>
        <w:rPr>
          <w:sz w:val="22"/>
          <w:szCs w:val="22"/>
          <w:vertAlign w:val="superscript"/>
        </w:rPr>
        <w:footnoteReference w:id="42"/>
      </w:r>
      <w:r>
        <w:rPr>
          <w:sz w:val="22"/>
          <w:szCs w:val="22"/>
        </w:rPr>
        <w:t>. Igualmente, se debe informar, con precisión, la cantidad de área requerida para la construcción y operación del proyecto y su infraestructura asociada.</w:t>
      </w:r>
    </w:p>
    <w:p w14:paraId="7FDDB263" w14:textId="77777777" w:rsidR="009E3A3B" w:rsidRDefault="009E3A3B">
      <w:pPr>
        <w:rPr>
          <w:sz w:val="22"/>
          <w:szCs w:val="22"/>
        </w:rPr>
      </w:pPr>
    </w:p>
    <w:p w14:paraId="77117320" w14:textId="77777777" w:rsidR="009E3A3B" w:rsidRDefault="0000525A">
      <w:pPr>
        <w:rPr>
          <w:sz w:val="22"/>
          <w:szCs w:val="22"/>
        </w:rPr>
      </w:pPr>
      <w:r>
        <w:rPr>
          <w:sz w:val="22"/>
          <w:szCs w:val="22"/>
        </w:rPr>
        <w:t>De igual forma, presentar materiales necesarios, localización de las fuentes de abastecimiento de los materiales y reportar los volúmenes a emplear, sitios de ubicación y disposición de sobrantes de excavación, demás obras o actividades complementarias que se consideren necesarias, entre ellas las áreas de emergencia o contingencia. Para cada una de las etapas del proyecto, se debe presentar el análisis de flujos de materiales, agua y energía para los diferentes materiales requeridos.</w:t>
      </w:r>
    </w:p>
    <w:p w14:paraId="737A99DE" w14:textId="77777777" w:rsidR="009E3A3B" w:rsidRDefault="009E3A3B">
      <w:pPr>
        <w:rPr>
          <w:sz w:val="22"/>
          <w:szCs w:val="22"/>
        </w:rPr>
      </w:pPr>
    </w:p>
    <w:p w14:paraId="416DD49B" w14:textId="77777777" w:rsidR="009E3A3B" w:rsidRDefault="0000525A">
      <w:pPr>
        <w:rPr>
          <w:sz w:val="22"/>
          <w:szCs w:val="22"/>
        </w:rPr>
      </w:pPr>
      <w:r>
        <w:rPr>
          <w:sz w:val="22"/>
          <w:szCs w:val="22"/>
        </w:rPr>
        <w:t>Por otra parte, se debe describir, dimensionar y ubicar en planos o mapas (planta, perfil y cortes típicos), los siguientes aspectos:</w:t>
      </w:r>
    </w:p>
    <w:p w14:paraId="2D821AFF" w14:textId="77777777" w:rsidR="009E3A3B" w:rsidRDefault="009E3A3B">
      <w:pPr>
        <w:tabs>
          <w:tab w:val="left" w:pos="2835"/>
        </w:tabs>
        <w:rPr>
          <w:sz w:val="22"/>
          <w:szCs w:val="22"/>
        </w:rPr>
      </w:pPr>
      <w:bookmarkStart w:id="27" w:name="_3as4poj" w:colFirst="0" w:colLast="0"/>
      <w:bookmarkEnd w:id="27"/>
    </w:p>
    <w:p w14:paraId="7352768F" w14:textId="5C2DDB1D" w:rsidR="009E3A3B" w:rsidRDefault="0000525A">
      <w:pPr>
        <w:pStyle w:val="Ttulo3"/>
        <w:numPr>
          <w:ilvl w:val="2"/>
          <w:numId w:val="11"/>
        </w:numPr>
        <w:rPr>
          <w:sz w:val="22"/>
          <w:szCs w:val="22"/>
        </w:rPr>
      </w:pPr>
      <w:bookmarkStart w:id="28" w:name="_Toc57744119"/>
      <w:r>
        <w:rPr>
          <w:sz w:val="22"/>
          <w:szCs w:val="22"/>
        </w:rPr>
        <w:t>FASES Y ACTIVIDADES DEL PROYECTO</w:t>
      </w:r>
      <w:bookmarkEnd w:id="28"/>
    </w:p>
    <w:p w14:paraId="3D9B488E" w14:textId="77777777" w:rsidR="009E3A3B" w:rsidRDefault="009E3A3B">
      <w:pPr>
        <w:rPr>
          <w:sz w:val="22"/>
          <w:szCs w:val="22"/>
        </w:rPr>
      </w:pPr>
    </w:p>
    <w:p w14:paraId="093B4C20" w14:textId="77777777" w:rsidR="009E3A3B" w:rsidRDefault="0000525A">
      <w:pPr>
        <w:rPr>
          <w:color w:val="000000"/>
          <w:sz w:val="22"/>
          <w:szCs w:val="22"/>
        </w:rPr>
      </w:pPr>
      <w:r>
        <w:rPr>
          <w:sz w:val="22"/>
          <w:szCs w:val="22"/>
        </w:rPr>
        <w:t xml:space="preserve">Se debe presentar la descripción y duración de cada una de las fases bajo las cuales se desarrollará el proyecto </w:t>
      </w:r>
      <w:r>
        <w:rPr>
          <w:b/>
          <w:color w:val="000000"/>
          <w:sz w:val="22"/>
          <w:szCs w:val="22"/>
        </w:rPr>
        <w:t>(emplazamiento, instalación, construcción, montaje, operación, mantenimiento, desmantelamiento, abandono)</w:t>
      </w:r>
      <w:r>
        <w:rPr>
          <w:color w:val="000000"/>
          <w:sz w:val="22"/>
          <w:szCs w:val="22"/>
        </w:rPr>
        <w:t xml:space="preserve"> y diseños tipo de las obras, especificando la infraestructura proyectada para cada fase. </w:t>
      </w:r>
    </w:p>
    <w:p w14:paraId="42E4279D" w14:textId="77777777" w:rsidR="009E3A3B" w:rsidRDefault="009E3A3B">
      <w:pPr>
        <w:rPr>
          <w:color w:val="000000"/>
          <w:sz w:val="22"/>
          <w:szCs w:val="22"/>
        </w:rPr>
      </w:pPr>
    </w:p>
    <w:p w14:paraId="45D09085" w14:textId="77777777" w:rsidR="009E3A3B" w:rsidRDefault="0000525A">
      <w:pPr>
        <w:spacing w:line="259" w:lineRule="auto"/>
        <w:rPr>
          <w:color w:val="000000"/>
          <w:sz w:val="22"/>
          <w:szCs w:val="22"/>
        </w:rPr>
      </w:pPr>
      <w:r>
        <w:rPr>
          <w:b/>
          <w:color w:val="000000"/>
          <w:sz w:val="22"/>
          <w:szCs w:val="22"/>
        </w:rPr>
        <w:t xml:space="preserve">Nota: </w:t>
      </w:r>
      <w:r>
        <w:rPr>
          <w:color w:val="000000"/>
          <w:sz w:val="22"/>
          <w:szCs w:val="22"/>
        </w:rPr>
        <w:t>La construcción de la infraestructura de conectividad o de otro tipo requerida para el desarrollo del proyecto (e.g. vías, puertos, aeropuertos, rompeolas, espolones, entre otras), debe regirse por la normatividad ambiental vigente en términos de licenciamiento ambiental, específicamente lo establecido en el Decreto 1076 de 2015.</w:t>
      </w:r>
    </w:p>
    <w:p w14:paraId="6D451A07" w14:textId="77777777" w:rsidR="009E3A3B" w:rsidRDefault="009E3A3B">
      <w:pPr>
        <w:spacing w:line="259" w:lineRule="auto"/>
        <w:rPr>
          <w:color w:val="000000"/>
          <w:sz w:val="22"/>
          <w:szCs w:val="22"/>
        </w:rPr>
      </w:pPr>
    </w:p>
    <w:p w14:paraId="0F0464F9" w14:textId="77777777" w:rsidR="009E3A3B" w:rsidRDefault="0000525A">
      <w:pPr>
        <w:spacing w:line="259" w:lineRule="auto"/>
        <w:rPr>
          <w:color w:val="000000"/>
          <w:sz w:val="22"/>
          <w:szCs w:val="22"/>
        </w:rPr>
      </w:pPr>
      <w:r>
        <w:rPr>
          <w:color w:val="000000"/>
          <w:sz w:val="22"/>
          <w:szCs w:val="22"/>
        </w:rPr>
        <w:t xml:space="preserve">En relación con las fases de desmantelamiento y abandono debe considerarse lo correspondiente a desmantelamiento y abandono de instalaciones temporales. Sin embargo, eventualmente, si el proyecto se desmantela y abandona definitivamente, deberá acatarse las disposiciones señaladas en el artículo 2.2.2.3.9.2 del Decreto 1076 de 2015 y los lineamientos establecidos en la de la MGEPEA acogida mediante la Resolución 1402 de 2018, o las que las modifiquen o sustituyan. </w:t>
      </w:r>
    </w:p>
    <w:p w14:paraId="36A2639F" w14:textId="77777777" w:rsidR="009E3A3B" w:rsidRDefault="009E3A3B">
      <w:pPr>
        <w:rPr>
          <w:color w:val="000000"/>
          <w:sz w:val="22"/>
          <w:szCs w:val="22"/>
        </w:rPr>
      </w:pPr>
    </w:p>
    <w:p w14:paraId="0ED4A953" w14:textId="77777777" w:rsidR="009E3A3B" w:rsidRDefault="0000525A">
      <w:pPr>
        <w:rPr>
          <w:sz w:val="22"/>
          <w:szCs w:val="22"/>
        </w:rPr>
      </w:pPr>
      <w:r>
        <w:rPr>
          <w:sz w:val="22"/>
          <w:szCs w:val="22"/>
        </w:rPr>
        <w:t xml:space="preserve">También se debe describir los usos del espacio, actividades e infraestructura temporal y permanente relacionados, uso y aprovechamiento de recursos naturales renovables y no renovables, asociados con el desarrollo del proyecto en cada una de sus fases. </w:t>
      </w:r>
    </w:p>
    <w:p w14:paraId="0F709179" w14:textId="77777777" w:rsidR="009E3A3B" w:rsidRDefault="009E3A3B">
      <w:pPr>
        <w:rPr>
          <w:sz w:val="22"/>
          <w:szCs w:val="22"/>
        </w:rPr>
      </w:pPr>
    </w:p>
    <w:p w14:paraId="6C898AE6" w14:textId="77777777" w:rsidR="009E3A3B" w:rsidRDefault="0000525A">
      <w:pPr>
        <w:rPr>
          <w:sz w:val="22"/>
          <w:szCs w:val="22"/>
        </w:rPr>
      </w:pPr>
      <w:r>
        <w:rPr>
          <w:sz w:val="22"/>
          <w:szCs w:val="22"/>
        </w:rPr>
        <w:t>Deberá describirse la mano de obra a requerir por parte del proyecto en cada una de sus fases, así como la herramienta y maquinaria para la ejecución de las actividades definidas para el proyecto.</w:t>
      </w:r>
    </w:p>
    <w:p w14:paraId="73A27F61" w14:textId="77777777" w:rsidR="009E3A3B" w:rsidRDefault="009E3A3B">
      <w:pPr>
        <w:rPr>
          <w:sz w:val="22"/>
          <w:szCs w:val="22"/>
        </w:rPr>
      </w:pPr>
    </w:p>
    <w:p w14:paraId="3BFDA6BF" w14:textId="58C7A5B0" w:rsidR="009E3A3B" w:rsidRDefault="0000525A">
      <w:pPr>
        <w:pStyle w:val="Ttulo3"/>
        <w:numPr>
          <w:ilvl w:val="2"/>
          <w:numId w:val="11"/>
        </w:numPr>
        <w:rPr>
          <w:sz w:val="22"/>
          <w:szCs w:val="22"/>
        </w:rPr>
      </w:pPr>
      <w:bookmarkStart w:id="29" w:name="_Toc57744120"/>
      <w:r>
        <w:rPr>
          <w:sz w:val="22"/>
          <w:szCs w:val="22"/>
        </w:rPr>
        <w:t>CARACTERÍSTICAS TÉCNICAS DE CORREDORES DE ACCESO</w:t>
      </w:r>
      <w:bookmarkEnd w:id="29"/>
    </w:p>
    <w:p w14:paraId="0CF2C6A1" w14:textId="77777777" w:rsidR="009E3A3B" w:rsidRDefault="009E3A3B">
      <w:pPr>
        <w:rPr>
          <w:sz w:val="22"/>
          <w:szCs w:val="22"/>
        </w:rPr>
      </w:pPr>
    </w:p>
    <w:p w14:paraId="58BACEC7" w14:textId="4E8F29BD" w:rsidR="009E3A3B" w:rsidRDefault="0000525A">
      <w:pPr>
        <w:pStyle w:val="Ttulo4"/>
        <w:rPr>
          <w:b w:val="0"/>
          <w:color w:val="000000"/>
          <w:sz w:val="22"/>
          <w:szCs w:val="22"/>
        </w:rPr>
      </w:pPr>
      <w:bookmarkStart w:id="30" w:name="_Toc57744121"/>
      <w:r>
        <w:rPr>
          <w:color w:val="000000"/>
          <w:sz w:val="22"/>
          <w:szCs w:val="22"/>
        </w:rPr>
        <w:t>Adecuación y Construcción de vías de acceso</w:t>
      </w:r>
      <w:bookmarkEnd w:id="30"/>
    </w:p>
    <w:p w14:paraId="119B7C4A" w14:textId="77777777" w:rsidR="009E3A3B" w:rsidRDefault="009E3A3B">
      <w:pPr>
        <w:rPr>
          <w:color w:val="000000"/>
          <w:sz w:val="22"/>
          <w:szCs w:val="22"/>
        </w:rPr>
      </w:pPr>
    </w:p>
    <w:p w14:paraId="14FBEE1D" w14:textId="0D4C3FBF" w:rsidR="009E3A3B" w:rsidRDefault="0000525A">
      <w:pPr>
        <w:spacing w:line="259" w:lineRule="auto"/>
        <w:rPr>
          <w:color w:val="000000"/>
          <w:sz w:val="22"/>
          <w:szCs w:val="22"/>
        </w:rPr>
      </w:pPr>
      <w:r>
        <w:rPr>
          <w:color w:val="000000"/>
          <w:sz w:val="22"/>
          <w:szCs w:val="22"/>
        </w:rPr>
        <w:t xml:space="preserve">Se deben presentar las características de los corredores de acceso (viales, fluviales, aeroportuarios y otros), nuevos y existentes, necesarios para el desarrollo de las obras y actividades que hacen parte del proyecto, para lo cual se debe describir, ubicar y dimensionar, según sea pertinente y como mínimo, lo siguiente: </w:t>
      </w:r>
    </w:p>
    <w:p w14:paraId="4136314B" w14:textId="77777777" w:rsidR="003D1E88" w:rsidRDefault="003D1E88">
      <w:pPr>
        <w:spacing w:line="259" w:lineRule="auto"/>
        <w:rPr>
          <w:color w:val="000000"/>
          <w:sz w:val="22"/>
          <w:szCs w:val="22"/>
          <w:highlight w:val="yellow"/>
        </w:rPr>
      </w:pPr>
    </w:p>
    <w:p w14:paraId="1FEA901A" w14:textId="77777777" w:rsidR="009E3A3B" w:rsidRDefault="009E3A3B">
      <w:pPr>
        <w:spacing w:line="259" w:lineRule="auto"/>
        <w:rPr>
          <w:color w:val="000000"/>
          <w:sz w:val="22"/>
          <w:szCs w:val="22"/>
        </w:rPr>
      </w:pPr>
    </w:p>
    <w:p w14:paraId="04A6E674" w14:textId="77777777" w:rsidR="009E3A3B" w:rsidRDefault="0000525A">
      <w:pPr>
        <w:numPr>
          <w:ilvl w:val="0"/>
          <w:numId w:val="13"/>
        </w:numPr>
        <w:pBdr>
          <w:top w:val="nil"/>
          <w:left w:val="nil"/>
          <w:bottom w:val="nil"/>
          <w:right w:val="nil"/>
          <w:between w:val="nil"/>
        </w:pBdr>
        <w:spacing w:line="259" w:lineRule="auto"/>
        <w:rPr>
          <w:b/>
          <w:color w:val="000000"/>
          <w:sz w:val="22"/>
          <w:szCs w:val="22"/>
        </w:rPr>
      </w:pPr>
      <w:r>
        <w:rPr>
          <w:b/>
          <w:color w:val="000000"/>
          <w:sz w:val="22"/>
          <w:szCs w:val="22"/>
        </w:rPr>
        <w:t>Corredores de Acceso Existentes</w:t>
      </w:r>
    </w:p>
    <w:p w14:paraId="11E39BAD" w14:textId="77777777" w:rsidR="009E3A3B" w:rsidRDefault="009E3A3B">
      <w:pPr>
        <w:spacing w:line="259" w:lineRule="auto"/>
        <w:rPr>
          <w:color w:val="000000"/>
          <w:sz w:val="22"/>
          <w:szCs w:val="22"/>
        </w:rPr>
      </w:pPr>
    </w:p>
    <w:p w14:paraId="63D803C7" w14:textId="77777777" w:rsidR="009E3A3B" w:rsidRDefault="0000525A">
      <w:pPr>
        <w:spacing w:line="259" w:lineRule="auto"/>
        <w:rPr>
          <w:sz w:val="22"/>
          <w:szCs w:val="22"/>
        </w:rPr>
      </w:pPr>
      <w:r>
        <w:rPr>
          <w:color w:val="000000"/>
          <w:sz w:val="22"/>
          <w:szCs w:val="22"/>
        </w:rPr>
        <w:t>Se deben definir los posibles accesos de cada vía existente necesarios para el desarrollo de las obras y actividades que hacen parte del proyecto, describir y ubicar en un mapa a escala 1:10.000 o más detallada, como mínimo, lo siguiente:</w:t>
      </w:r>
    </w:p>
    <w:p w14:paraId="7115D184" w14:textId="77777777" w:rsidR="009E3A3B" w:rsidRDefault="009E3A3B">
      <w:pPr>
        <w:spacing w:line="259" w:lineRule="auto"/>
        <w:rPr>
          <w:color w:val="000000"/>
          <w:sz w:val="22"/>
          <w:szCs w:val="22"/>
        </w:rPr>
      </w:pPr>
    </w:p>
    <w:p w14:paraId="6D13A831" w14:textId="77777777" w:rsidR="009E3A3B" w:rsidRDefault="0000525A">
      <w:pPr>
        <w:numPr>
          <w:ilvl w:val="0"/>
          <w:numId w:val="15"/>
        </w:numPr>
        <w:pBdr>
          <w:top w:val="nil"/>
          <w:left w:val="nil"/>
          <w:bottom w:val="nil"/>
          <w:right w:val="nil"/>
          <w:between w:val="nil"/>
        </w:pBdr>
        <w:rPr>
          <w:color w:val="000000"/>
          <w:sz w:val="22"/>
          <w:szCs w:val="22"/>
        </w:rPr>
      </w:pPr>
      <w:r>
        <w:rPr>
          <w:color w:val="000000"/>
          <w:sz w:val="22"/>
          <w:szCs w:val="22"/>
        </w:rPr>
        <w:t>Localización</w:t>
      </w:r>
    </w:p>
    <w:p w14:paraId="262847BA" w14:textId="77777777" w:rsidR="009E3A3B" w:rsidRDefault="0000525A">
      <w:pPr>
        <w:numPr>
          <w:ilvl w:val="0"/>
          <w:numId w:val="15"/>
        </w:numPr>
        <w:pBdr>
          <w:top w:val="nil"/>
          <w:left w:val="nil"/>
          <w:bottom w:val="nil"/>
          <w:right w:val="nil"/>
          <w:between w:val="nil"/>
        </w:pBdr>
        <w:rPr>
          <w:color w:val="000000"/>
          <w:sz w:val="22"/>
          <w:szCs w:val="22"/>
        </w:rPr>
      </w:pPr>
      <w:r>
        <w:rPr>
          <w:color w:val="000000"/>
          <w:sz w:val="22"/>
          <w:szCs w:val="22"/>
        </w:rPr>
        <w:t>Tipo de acceso (terrestre, fluvial, marino, aéreo).</w:t>
      </w:r>
    </w:p>
    <w:p w14:paraId="72548202" w14:textId="77777777" w:rsidR="009E3A3B" w:rsidRDefault="0000525A">
      <w:pPr>
        <w:numPr>
          <w:ilvl w:val="0"/>
          <w:numId w:val="15"/>
        </w:numPr>
        <w:pBdr>
          <w:top w:val="nil"/>
          <w:left w:val="nil"/>
          <w:bottom w:val="nil"/>
          <w:right w:val="nil"/>
          <w:between w:val="nil"/>
        </w:pBdr>
        <w:rPr>
          <w:color w:val="000000"/>
          <w:sz w:val="22"/>
          <w:szCs w:val="22"/>
        </w:rPr>
      </w:pPr>
      <w:r>
        <w:rPr>
          <w:color w:val="000000"/>
          <w:sz w:val="22"/>
          <w:szCs w:val="22"/>
        </w:rPr>
        <w:t xml:space="preserve">Condiciones actuales: descripción, dimensiones y especificaciones técnicas generales de los corredores de acceso. </w:t>
      </w:r>
    </w:p>
    <w:p w14:paraId="2F0C85F5" w14:textId="77777777" w:rsidR="009E3A3B" w:rsidRDefault="0000525A">
      <w:pPr>
        <w:numPr>
          <w:ilvl w:val="0"/>
          <w:numId w:val="15"/>
        </w:numPr>
        <w:pBdr>
          <w:top w:val="nil"/>
          <w:left w:val="nil"/>
          <w:bottom w:val="nil"/>
          <w:right w:val="nil"/>
          <w:between w:val="nil"/>
        </w:pBdr>
        <w:rPr>
          <w:color w:val="000000"/>
          <w:sz w:val="22"/>
          <w:szCs w:val="22"/>
        </w:rPr>
      </w:pPr>
      <w:r>
        <w:rPr>
          <w:color w:val="000000"/>
          <w:sz w:val="22"/>
          <w:szCs w:val="22"/>
        </w:rPr>
        <w:t xml:space="preserve">Propuesta de adecuación con la descripción de las obras a construir, estimando las cantidades de materiales y volúmenes de disposición métodos constructivos e instalaciones de apoyo (campamentos, talleres, plantas y caminos de servicio). </w:t>
      </w:r>
    </w:p>
    <w:p w14:paraId="0E7BCBF8" w14:textId="77777777" w:rsidR="009E3A3B" w:rsidRDefault="0000525A">
      <w:pPr>
        <w:numPr>
          <w:ilvl w:val="0"/>
          <w:numId w:val="15"/>
        </w:numPr>
        <w:pBdr>
          <w:top w:val="nil"/>
          <w:left w:val="nil"/>
          <w:bottom w:val="nil"/>
          <w:right w:val="nil"/>
          <w:between w:val="nil"/>
        </w:pBdr>
        <w:rPr>
          <w:color w:val="000000"/>
          <w:sz w:val="22"/>
          <w:szCs w:val="22"/>
        </w:rPr>
      </w:pPr>
      <w:r>
        <w:rPr>
          <w:color w:val="000000"/>
          <w:sz w:val="22"/>
          <w:szCs w:val="22"/>
        </w:rPr>
        <w:t xml:space="preserve">Referencia descriptiva de los tramos de vías a adecuar; se debe presentar la descripción de las actividades que se ejecutarán incluyendo el mejoramiento geométrico y altimétrico (curvas, pendientes anchos, drenajes y sitios de cruce de cuerpos de agua). </w:t>
      </w:r>
    </w:p>
    <w:p w14:paraId="3E4C92E7" w14:textId="77777777" w:rsidR="009E3A3B" w:rsidRDefault="0000525A">
      <w:pPr>
        <w:numPr>
          <w:ilvl w:val="0"/>
          <w:numId w:val="15"/>
        </w:numPr>
        <w:pBdr>
          <w:top w:val="nil"/>
          <w:left w:val="nil"/>
          <w:bottom w:val="nil"/>
          <w:right w:val="nil"/>
          <w:between w:val="nil"/>
        </w:pBdr>
        <w:rPr>
          <w:color w:val="000000"/>
          <w:sz w:val="22"/>
          <w:szCs w:val="22"/>
        </w:rPr>
      </w:pPr>
      <w:r>
        <w:rPr>
          <w:color w:val="000000"/>
          <w:sz w:val="22"/>
          <w:szCs w:val="22"/>
        </w:rPr>
        <w:t>Propuesta de mantenimiento</w:t>
      </w:r>
    </w:p>
    <w:p w14:paraId="1AAC8F66" w14:textId="77777777" w:rsidR="009E3A3B" w:rsidRDefault="009E3A3B">
      <w:pPr>
        <w:rPr>
          <w:color w:val="000000"/>
          <w:sz w:val="22"/>
          <w:szCs w:val="22"/>
        </w:rPr>
      </w:pPr>
    </w:p>
    <w:p w14:paraId="6905E99C" w14:textId="77777777" w:rsidR="009E3A3B" w:rsidRDefault="0000525A">
      <w:pPr>
        <w:numPr>
          <w:ilvl w:val="0"/>
          <w:numId w:val="13"/>
        </w:numPr>
        <w:pBdr>
          <w:top w:val="nil"/>
          <w:left w:val="nil"/>
          <w:bottom w:val="nil"/>
          <w:right w:val="nil"/>
          <w:between w:val="nil"/>
        </w:pBdr>
        <w:rPr>
          <w:b/>
          <w:color w:val="000000"/>
          <w:sz w:val="22"/>
          <w:szCs w:val="22"/>
        </w:rPr>
      </w:pPr>
      <w:r>
        <w:rPr>
          <w:b/>
          <w:color w:val="000000"/>
          <w:sz w:val="22"/>
          <w:szCs w:val="22"/>
        </w:rPr>
        <w:t>Corredores de Acceso Nuevos</w:t>
      </w:r>
    </w:p>
    <w:p w14:paraId="22DFF04C" w14:textId="77777777" w:rsidR="009E3A3B" w:rsidRDefault="009E3A3B">
      <w:pPr>
        <w:spacing w:line="259" w:lineRule="auto"/>
        <w:rPr>
          <w:color w:val="000000"/>
          <w:sz w:val="22"/>
          <w:szCs w:val="22"/>
          <w:highlight w:val="yellow"/>
        </w:rPr>
      </w:pPr>
    </w:p>
    <w:p w14:paraId="0412594C" w14:textId="77777777" w:rsidR="009E3A3B" w:rsidRDefault="0000525A">
      <w:pPr>
        <w:rPr>
          <w:sz w:val="22"/>
          <w:szCs w:val="22"/>
        </w:rPr>
      </w:pPr>
      <w:r>
        <w:rPr>
          <w:sz w:val="22"/>
          <w:szCs w:val="22"/>
        </w:rPr>
        <w:t>Para los corredores de acceso nuevos se debe incluir la siguiente información:</w:t>
      </w:r>
    </w:p>
    <w:p w14:paraId="4EF8693D" w14:textId="77777777" w:rsidR="009E3A3B" w:rsidRDefault="009E3A3B">
      <w:pPr>
        <w:spacing w:line="259" w:lineRule="auto"/>
        <w:rPr>
          <w:color w:val="000000"/>
          <w:sz w:val="22"/>
          <w:szCs w:val="22"/>
          <w:highlight w:val="yellow"/>
        </w:rPr>
      </w:pPr>
    </w:p>
    <w:p w14:paraId="2AEA1E94" w14:textId="77777777" w:rsidR="009E3A3B" w:rsidRDefault="0000525A">
      <w:pPr>
        <w:numPr>
          <w:ilvl w:val="0"/>
          <w:numId w:val="15"/>
        </w:numPr>
        <w:pBdr>
          <w:top w:val="nil"/>
          <w:left w:val="nil"/>
          <w:bottom w:val="nil"/>
          <w:right w:val="nil"/>
          <w:between w:val="nil"/>
        </w:pBdr>
        <w:rPr>
          <w:color w:val="000000"/>
          <w:sz w:val="22"/>
          <w:szCs w:val="22"/>
        </w:rPr>
      </w:pPr>
      <w:r>
        <w:rPr>
          <w:color w:val="000000"/>
          <w:sz w:val="22"/>
          <w:szCs w:val="22"/>
        </w:rPr>
        <w:t>Localización</w:t>
      </w:r>
    </w:p>
    <w:p w14:paraId="72A3F04D" w14:textId="77777777" w:rsidR="009E3A3B" w:rsidRDefault="0000525A">
      <w:pPr>
        <w:numPr>
          <w:ilvl w:val="0"/>
          <w:numId w:val="15"/>
        </w:numPr>
        <w:pBdr>
          <w:top w:val="nil"/>
          <w:left w:val="nil"/>
          <w:bottom w:val="nil"/>
          <w:right w:val="nil"/>
          <w:between w:val="nil"/>
        </w:pBdr>
        <w:rPr>
          <w:color w:val="000000"/>
          <w:sz w:val="22"/>
          <w:szCs w:val="22"/>
        </w:rPr>
      </w:pPr>
      <w:r>
        <w:rPr>
          <w:color w:val="000000"/>
          <w:sz w:val="22"/>
          <w:szCs w:val="22"/>
        </w:rPr>
        <w:t>Estimación de la longitud de las vías a construir y descripción de otras especificaciones técnicas generales</w:t>
      </w:r>
    </w:p>
    <w:p w14:paraId="1646A054" w14:textId="77777777" w:rsidR="009E3A3B" w:rsidRDefault="0000525A">
      <w:pPr>
        <w:numPr>
          <w:ilvl w:val="0"/>
          <w:numId w:val="15"/>
        </w:numPr>
        <w:pBdr>
          <w:top w:val="nil"/>
          <w:left w:val="nil"/>
          <w:bottom w:val="nil"/>
          <w:right w:val="nil"/>
          <w:between w:val="nil"/>
        </w:pBdr>
        <w:rPr>
          <w:color w:val="000000"/>
          <w:sz w:val="22"/>
          <w:szCs w:val="22"/>
        </w:rPr>
      </w:pPr>
      <w:r>
        <w:rPr>
          <w:color w:val="000000"/>
          <w:sz w:val="22"/>
          <w:szCs w:val="22"/>
        </w:rPr>
        <w:t>Especificaciones técnicas de los métodos constructivos propuestos (incluyendo métodos de estabilización de cortes y rellenos), estimando las cantidades de materiales y volúmenes de disposición e instalaciones de apoyo (campamentos, talleres, plantas y caminos de servicio, entre otros).</w:t>
      </w:r>
    </w:p>
    <w:p w14:paraId="2E816ECA" w14:textId="77777777" w:rsidR="009E3A3B" w:rsidRDefault="0000525A">
      <w:pPr>
        <w:numPr>
          <w:ilvl w:val="0"/>
          <w:numId w:val="15"/>
        </w:numPr>
        <w:pBdr>
          <w:top w:val="nil"/>
          <w:left w:val="nil"/>
          <w:bottom w:val="nil"/>
          <w:right w:val="nil"/>
          <w:between w:val="nil"/>
        </w:pBdr>
        <w:rPr>
          <w:color w:val="000000"/>
          <w:sz w:val="22"/>
          <w:szCs w:val="22"/>
        </w:rPr>
      </w:pPr>
      <w:r>
        <w:rPr>
          <w:color w:val="000000"/>
          <w:sz w:val="22"/>
          <w:szCs w:val="22"/>
        </w:rPr>
        <w:t>Propuesta de mantenimiento</w:t>
      </w:r>
    </w:p>
    <w:p w14:paraId="3683FEAB" w14:textId="77777777" w:rsidR="009E3A3B" w:rsidRDefault="0000525A">
      <w:pPr>
        <w:numPr>
          <w:ilvl w:val="0"/>
          <w:numId w:val="15"/>
        </w:numPr>
        <w:pBdr>
          <w:top w:val="nil"/>
          <w:left w:val="nil"/>
          <w:bottom w:val="nil"/>
          <w:right w:val="nil"/>
          <w:between w:val="nil"/>
        </w:pBdr>
        <w:rPr>
          <w:color w:val="000000"/>
          <w:sz w:val="22"/>
          <w:szCs w:val="22"/>
        </w:rPr>
      </w:pPr>
      <w:r>
        <w:rPr>
          <w:color w:val="000000"/>
          <w:sz w:val="22"/>
          <w:szCs w:val="22"/>
        </w:rPr>
        <w:t>Elementos del diseño geométrico: Ancho de la zona o derecho de vía, corona, calzada, bermas, cunetas, taludes previstos en cortes y terraplenes, andenes y senderos peatonales, separadores y línea de chaflanes</w:t>
      </w:r>
    </w:p>
    <w:p w14:paraId="00CDC44F" w14:textId="77777777" w:rsidR="009E3A3B" w:rsidRDefault="0000525A">
      <w:pPr>
        <w:numPr>
          <w:ilvl w:val="0"/>
          <w:numId w:val="15"/>
        </w:numPr>
        <w:pBdr>
          <w:top w:val="nil"/>
          <w:left w:val="nil"/>
          <w:bottom w:val="nil"/>
          <w:right w:val="nil"/>
          <w:between w:val="nil"/>
        </w:pBdr>
        <w:rPr>
          <w:color w:val="000000"/>
          <w:sz w:val="22"/>
          <w:szCs w:val="22"/>
        </w:rPr>
      </w:pPr>
      <w:r>
        <w:rPr>
          <w:color w:val="000000"/>
          <w:sz w:val="22"/>
          <w:szCs w:val="22"/>
        </w:rPr>
        <w:t>Diseño preliminar de obras de arte e infraestructura relacionada (incluyendo la identificación y descripción en los cruces de cuerpos de agua existentes, tanto permanentes como intermitentes)</w:t>
      </w:r>
    </w:p>
    <w:p w14:paraId="70F0CA89" w14:textId="77777777" w:rsidR="009E3A3B" w:rsidRDefault="0000525A">
      <w:pPr>
        <w:numPr>
          <w:ilvl w:val="0"/>
          <w:numId w:val="15"/>
        </w:numPr>
        <w:pBdr>
          <w:top w:val="nil"/>
          <w:left w:val="nil"/>
          <w:bottom w:val="nil"/>
          <w:right w:val="nil"/>
          <w:between w:val="nil"/>
        </w:pBdr>
        <w:rPr>
          <w:color w:val="000000"/>
          <w:sz w:val="22"/>
          <w:szCs w:val="22"/>
        </w:rPr>
      </w:pPr>
      <w:r>
        <w:rPr>
          <w:color w:val="000000"/>
          <w:sz w:val="22"/>
          <w:szCs w:val="22"/>
        </w:rPr>
        <w:t>Infraestructura asociada: Túneles, puentes, intersecciones a nivel o desnivel, retornos viales y cruces con otras obras lineales</w:t>
      </w:r>
    </w:p>
    <w:p w14:paraId="6096E0AE" w14:textId="77777777" w:rsidR="009E3A3B" w:rsidRDefault="0000525A">
      <w:pPr>
        <w:numPr>
          <w:ilvl w:val="0"/>
          <w:numId w:val="15"/>
        </w:numPr>
        <w:pBdr>
          <w:top w:val="nil"/>
          <w:left w:val="nil"/>
          <w:bottom w:val="nil"/>
          <w:right w:val="nil"/>
          <w:between w:val="nil"/>
        </w:pBdr>
        <w:rPr>
          <w:color w:val="000000"/>
          <w:sz w:val="22"/>
          <w:szCs w:val="22"/>
        </w:rPr>
      </w:pPr>
      <w:r>
        <w:rPr>
          <w:color w:val="000000"/>
          <w:sz w:val="22"/>
          <w:szCs w:val="22"/>
        </w:rPr>
        <w:lastRenderedPageBreak/>
        <w:t>Infraestructura de drenajes, subdrenaje y cruces de corrientes de aguas superficiales</w:t>
      </w:r>
    </w:p>
    <w:p w14:paraId="173662C8" w14:textId="77777777" w:rsidR="009E3A3B" w:rsidRDefault="0000525A">
      <w:pPr>
        <w:numPr>
          <w:ilvl w:val="0"/>
          <w:numId w:val="15"/>
        </w:numPr>
        <w:pBdr>
          <w:top w:val="nil"/>
          <w:left w:val="nil"/>
          <w:bottom w:val="nil"/>
          <w:right w:val="nil"/>
          <w:between w:val="nil"/>
        </w:pBdr>
        <w:rPr>
          <w:color w:val="000000"/>
          <w:sz w:val="22"/>
          <w:szCs w:val="22"/>
        </w:rPr>
      </w:pPr>
      <w:r>
        <w:rPr>
          <w:color w:val="000000"/>
          <w:sz w:val="22"/>
          <w:szCs w:val="22"/>
        </w:rPr>
        <w:t>Obras de geotecnia y/o estabilidad</w:t>
      </w:r>
    </w:p>
    <w:p w14:paraId="1C7857E4" w14:textId="77777777" w:rsidR="009E3A3B" w:rsidRDefault="0000525A">
      <w:pPr>
        <w:numPr>
          <w:ilvl w:val="0"/>
          <w:numId w:val="15"/>
        </w:numPr>
        <w:pBdr>
          <w:top w:val="nil"/>
          <w:left w:val="nil"/>
          <w:bottom w:val="nil"/>
          <w:right w:val="nil"/>
          <w:between w:val="nil"/>
        </w:pBdr>
        <w:rPr>
          <w:color w:val="000000"/>
          <w:sz w:val="22"/>
          <w:szCs w:val="22"/>
        </w:rPr>
      </w:pPr>
      <w:r>
        <w:rPr>
          <w:color w:val="000000"/>
          <w:sz w:val="22"/>
          <w:szCs w:val="22"/>
        </w:rPr>
        <w:t>Estimativo de uso y aprovechamiento de recursos naturales renovables (agua, suelo, forestal; materiales de construcción)</w:t>
      </w:r>
    </w:p>
    <w:p w14:paraId="4FD0995F" w14:textId="77777777" w:rsidR="009E3A3B" w:rsidRDefault="009E3A3B">
      <w:pPr>
        <w:ind w:left="720"/>
        <w:rPr>
          <w:b/>
          <w:sz w:val="22"/>
          <w:szCs w:val="22"/>
        </w:rPr>
      </w:pPr>
    </w:p>
    <w:p w14:paraId="1098BFA9" w14:textId="77777777" w:rsidR="009E3A3B" w:rsidRDefault="0000525A">
      <w:pPr>
        <w:ind w:left="720"/>
        <w:rPr>
          <w:sz w:val="22"/>
          <w:szCs w:val="22"/>
        </w:rPr>
      </w:pPr>
      <w:r>
        <w:rPr>
          <w:b/>
          <w:sz w:val="22"/>
          <w:szCs w:val="22"/>
        </w:rPr>
        <w:t>NOTA:</w:t>
      </w:r>
      <w:r>
        <w:rPr>
          <w:sz w:val="22"/>
          <w:szCs w:val="22"/>
        </w:rPr>
        <w:t xml:space="preserve"> Para cada una de las vías para uso del proyecto (nuevo o existente) se debe especificar si son de carácter temporal o permanente.</w:t>
      </w:r>
    </w:p>
    <w:p w14:paraId="4EFD6A52" w14:textId="77777777" w:rsidR="009E3A3B" w:rsidRDefault="009E3A3B">
      <w:pPr>
        <w:tabs>
          <w:tab w:val="left" w:pos="993"/>
          <w:tab w:val="left" w:pos="2974"/>
          <w:tab w:val="left" w:pos="3682"/>
          <w:tab w:val="left" w:pos="4390"/>
          <w:tab w:val="left" w:pos="5098"/>
          <w:tab w:val="left" w:pos="5806"/>
          <w:tab w:val="left" w:pos="6514"/>
          <w:tab w:val="left" w:pos="7222"/>
          <w:tab w:val="left" w:pos="7930"/>
        </w:tabs>
        <w:rPr>
          <w:sz w:val="22"/>
          <w:szCs w:val="22"/>
        </w:rPr>
      </w:pPr>
    </w:p>
    <w:p w14:paraId="6AE4A0E8" w14:textId="77777777" w:rsidR="009E3A3B" w:rsidRDefault="0000525A">
      <w:pPr>
        <w:pBdr>
          <w:top w:val="nil"/>
          <w:left w:val="nil"/>
          <w:bottom w:val="nil"/>
          <w:right w:val="nil"/>
          <w:between w:val="nil"/>
        </w:pBdr>
        <w:ind w:left="720"/>
        <w:rPr>
          <w:color w:val="000000"/>
          <w:sz w:val="22"/>
          <w:szCs w:val="22"/>
        </w:rPr>
      </w:pPr>
      <w:r>
        <w:rPr>
          <w:b/>
          <w:color w:val="000000"/>
          <w:sz w:val="22"/>
          <w:szCs w:val="22"/>
        </w:rPr>
        <w:t>NOTA:</w:t>
      </w:r>
      <w:r>
        <w:rPr>
          <w:color w:val="000000"/>
          <w:sz w:val="22"/>
          <w:szCs w:val="22"/>
        </w:rPr>
        <w:t xml:space="preserve"> La información relacionada con los corredores de acceso debe presentarse en mapas a escala 1:10.000 o más detallada. </w:t>
      </w:r>
    </w:p>
    <w:p w14:paraId="5FFDCB4E" w14:textId="77777777" w:rsidR="009E3A3B" w:rsidRDefault="009E3A3B">
      <w:pPr>
        <w:rPr>
          <w:sz w:val="22"/>
          <w:szCs w:val="22"/>
        </w:rPr>
      </w:pPr>
    </w:p>
    <w:p w14:paraId="266D6640" w14:textId="2B335B9E" w:rsidR="009E3A3B" w:rsidRDefault="0000525A">
      <w:pPr>
        <w:pStyle w:val="Ttulo3"/>
        <w:numPr>
          <w:ilvl w:val="2"/>
          <w:numId w:val="11"/>
        </w:numPr>
        <w:rPr>
          <w:sz w:val="22"/>
          <w:szCs w:val="22"/>
        </w:rPr>
      </w:pPr>
      <w:bookmarkStart w:id="31" w:name="_Toc57744122"/>
      <w:r>
        <w:rPr>
          <w:sz w:val="22"/>
          <w:szCs w:val="22"/>
        </w:rPr>
        <w:t>DISEÑO DEL PROYECTO</w:t>
      </w:r>
      <w:bookmarkEnd w:id="31"/>
    </w:p>
    <w:p w14:paraId="4DF862D7" w14:textId="77777777" w:rsidR="009E3A3B" w:rsidRDefault="009E3A3B">
      <w:pPr>
        <w:tabs>
          <w:tab w:val="left" w:pos="2835"/>
        </w:tabs>
        <w:rPr>
          <w:sz w:val="22"/>
          <w:szCs w:val="22"/>
        </w:rPr>
      </w:pPr>
    </w:p>
    <w:p w14:paraId="4CF4B7C8" w14:textId="77777777" w:rsidR="009E3A3B" w:rsidRDefault="0000525A">
      <w:pPr>
        <w:rPr>
          <w:sz w:val="22"/>
          <w:szCs w:val="22"/>
        </w:rPr>
      </w:pPr>
      <w:r>
        <w:rPr>
          <w:sz w:val="22"/>
          <w:szCs w:val="22"/>
        </w:rPr>
        <w:t xml:space="preserve">Se debe presentar las características y diseños técnicos del proyecto para cada una de las fases que lo componen, tomando como referente la infraestructura típica listada en esta sección y especificando aquellos casos puntuales en que alguna de estas no aplique al PTE en cuestión. </w:t>
      </w:r>
    </w:p>
    <w:p w14:paraId="633B6027" w14:textId="77777777" w:rsidR="009E3A3B" w:rsidRDefault="009E3A3B">
      <w:pPr>
        <w:rPr>
          <w:sz w:val="22"/>
          <w:szCs w:val="22"/>
        </w:rPr>
      </w:pPr>
    </w:p>
    <w:p w14:paraId="77E4929A" w14:textId="77777777" w:rsidR="009E3A3B" w:rsidRDefault="0000525A">
      <w:pPr>
        <w:rPr>
          <w:sz w:val="22"/>
          <w:szCs w:val="22"/>
        </w:rPr>
      </w:pPr>
      <w:r>
        <w:rPr>
          <w:sz w:val="22"/>
          <w:szCs w:val="22"/>
        </w:rPr>
        <w:t xml:space="preserve">Deberá especificarse la forma como se incorporan los lineamientos de construcción sostenibles establecidos por el Ministerio de Vivienda, Ciudad y Territorio, mediante el Decreto 1285 de 2015 y su Resolución reglamentaria 0549 de 2015, o las normas que las modifiquen o sustituyan. </w:t>
      </w:r>
    </w:p>
    <w:p w14:paraId="16D9275E" w14:textId="77777777" w:rsidR="009E3A3B" w:rsidRDefault="009E3A3B">
      <w:pPr>
        <w:rPr>
          <w:sz w:val="22"/>
          <w:szCs w:val="22"/>
        </w:rPr>
      </w:pPr>
    </w:p>
    <w:p w14:paraId="23C7F9B9" w14:textId="77777777" w:rsidR="009E3A3B" w:rsidRDefault="0000525A">
      <w:pPr>
        <w:rPr>
          <w:sz w:val="22"/>
          <w:szCs w:val="22"/>
        </w:rPr>
      </w:pPr>
      <w:r>
        <w:rPr>
          <w:sz w:val="22"/>
          <w:szCs w:val="22"/>
        </w:rPr>
        <w:t>En los casos que se prevea la intervención de Humedales con alguna de las obras o actividades contemplada en cualquiera de las fases del PTE, deberán diseñarse obras orientadas a garantizar su funcionalidad y conectividad.</w:t>
      </w:r>
    </w:p>
    <w:p w14:paraId="49C3E701" w14:textId="77777777" w:rsidR="009E3A3B" w:rsidRDefault="009E3A3B">
      <w:pPr>
        <w:rPr>
          <w:sz w:val="22"/>
          <w:szCs w:val="22"/>
        </w:rPr>
      </w:pPr>
    </w:p>
    <w:p w14:paraId="7B81DF10" w14:textId="77777777" w:rsidR="009E3A3B" w:rsidRDefault="0000525A">
      <w:pPr>
        <w:rPr>
          <w:sz w:val="22"/>
          <w:szCs w:val="22"/>
        </w:rPr>
      </w:pPr>
      <w:r>
        <w:rPr>
          <w:sz w:val="22"/>
          <w:szCs w:val="22"/>
        </w:rPr>
        <w:t>En particular, para la Fase de Operación adicionalmente deben especificarse los siguientes aspectos:</w:t>
      </w:r>
    </w:p>
    <w:p w14:paraId="40575083" w14:textId="77777777" w:rsidR="009E3A3B" w:rsidRDefault="009E3A3B">
      <w:pPr>
        <w:rPr>
          <w:sz w:val="22"/>
          <w:szCs w:val="22"/>
        </w:rPr>
      </w:pPr>
    </w:p>
    <w:p w14:paraId="70B89A69" w14:textId="77777777" w:rsidR="009E3A3B" w:rsidRDefault="0000525A">
      <w:pPr>
        <w:numPr>
          <w:ilvl w:val="0"/>
          <w:numId w:val="18"/>
        </w:numPr>
        <w:pBdr>
          <w:top w:val="nil"/>
          <w:left w:val="nil"/>
          <w:bottom w:val="nil"/>
          <w:right w:val="nil"/>
          <w:between w:val="nil"/>
        </w:pBdr>
        <w:rPr>
          <w:color w:val="000000"/>
          <w:sz w:val="22"/>
          <w:szCs w:val="22"/>
        </w:rPr>
      </w:pPr>
      <w:r>
        <w:rPr>
          <w:color w:val="000000"/>
          <w:sz w:val="22"/>
          <w:szCs w:val="22"/>
        </w:rPr>
        <w:t>Capacidad máxima de personal, incluyendo huéspedes y empleados (fijos y flotantes), y especificando la afluencia estimada de huéspedes y/o turistas y la necesidad de personal por cada mes del año.</w:t>
      </w:r>
    </w:p>
    <w:p w14:paraId="7508B2C4" w14:textId="77777777" w:rsidR="009E3A3B" w:rsidRDefault="0000525A">
      <w:pPr>
        <w:numPr>
          <w:ilvl w:val="0"/>
          <w:numId w:val="21"/>
        </w:numPr>
        <w:pBdr>
          <w:top w:val="nil"/>
          <w:left w:val="nil"/>
          <w:bottom w:val="nil"/>
          <w:right w:val="nil"/>
          <w:between w:val="nil"/>
        </w:pBdr>
        <w:rPr>
          <w:color w:val="000000"/>
          <w:sz w:val="22"/>
          <w:szCs w:val="22"/>
        </w:rPr>
      </w:pPr>
      <w:r>
        <w:rPr>
          <w:color w:val="000000"/>
          <w:sz w:val="22"/>
          <w:szCs w:val="22"/>
        </w:rPr>
        <w:t>Se debe elaborar un análisis de la capacidad de carga</w:t>
      </w:r>
      <w:r>
        <w:rPr>
          <w:color w:val="000000"/>
          <w:vertAlign w:val="superscript"/>
        </w:rPr>
        <w:footnoteReference w:id="43"/>
      </w:r>
      <w:r>
        <w:rPr>
          <w:color w:val="000000"/>
          <w:sz w:val="22"/>
          <w:szCs w:val="22"/>
        </w:rPr>
        <w:t xml:space="preserve"> de la zona en la que se desarrollarán las principales actividades turísticas que serán fomentadas por el PTE, teniendo en cuenta sus características físicas, ecológicas y sociales.</w:t>
      </w:r>
    </w:p>
    <w:p w14:paraId="69BEF685" w14:textId="77777777" w:rsidR="009E3A3B" w:rsidRDefault="0000525A">
      <w:pPr>
        <w:numPr>
          <w:ilvl w:val="0"/>
          <w:numId w:val="21"/>
        </w:numPr>
        <w:pBdr>
          <w:top w:val="nil"/>
          <w:left w:val="nil"/>
          <w:bottom w:val="nil"/>
          <w:right w:val="nil"/>
          <w:between w:val="nil"/>
        </w:pBdr>
        <w:rPr>
          <w:color w:val="000000"/>
          <w:sz w:val="22"/>
          <w:szCs w:val="22"/>
        </w:rPr>
      </w:pPr>
      <w:r>
        <w:rPr>
          <w:color w:val="000000"/>
          <w:sz w:val="22"/>
          <w:szCs w:val="22"/>
        </w:rPr>
        <w:t xml:space="preserve">Demanda estimada de servicios públicos (acueducto, alcantarillado, aseo, energía, gas combustible) y el esquema por medio del cual se plantea obtenerlos, indicando si ya se cuenta con la factibilidad para la prestación de estos servicios por parte de algún </w:t>
      </w:r>
      <w:r>
        <w:rPr>
          <w:color w:val="000000"/>
          <w:sz w:val="22"/>
          <w:szCs w:val="22"/>
        </w:rPr>
        <w:lastRenderedPageBreak/>
        <w:t>operador ya establecido, de acuerdo con lo contemplado en el Decreto 1074 de 2015 adicionado mediante el Decreto 1155 de 2020, o si se contempla la auto-prestación de algún servicio mediante la obtención de permisos, concesiones o autorizaciones ambientales. En este último caso, debe especificarse la correspondiente necesidad de demanda, uso, aprovechamiento y/o afectación de recursos naturales.</w:t>
      </w:r>
    </w:p>
    <w:p w14:paraId="5E044D1E" w14:textId="17931E81" w:rsidR="009E3A3B" w:rsidRDefault="0000525A">
      <w:pPr>
        <w:numPr>
          <w:ilvl w:val="0"/>
          <w:numId w:val="21"/>
        </w:numPr>
        <w:pBdr>
          <w:top w:val="nil"/>
          <w:left w:val="nil"/>
          <w:bottom w:val="nil"/>
          <w:right w:val="nil"/>
          <w:between w:val="nil"/>
        </w:pBdr>
        <w:rPr>
          <w:color w:val="000000"/>
          <w:sz w:val="22"/>
          <w:szCs w:val="22"/>
        </w:rPr>
      </w:pPr>
      <w:r>
        <w:rPr>
          <w:color w:val="000000"/>
          <w:sz w:val="22"/>
          <w:szCs w:val="22"/>
        </w:rPr>
        <w:t xml:space="preserve">En el caso de la gestión de residuos sólidos, deberá indicarse si se plantean realizar procesos de aprovechamiento in situ (segregación, reutilización, comercialización de residuos reciclables, </w:t>
      </w:r>
      <w:r w:rsidR="00BF0EDE">
        <w:rPr>
          <w:color w:val="000000"/>
          <w:sz w:val="22"/>
          <w:szCs w:val="22"/>
        </w:rPr>
        <w:t>compostaje, u</w:t>
      </w:r>
      <w:r>
        <w:rPr>
          <w:color w:val="000000"/>
          <w:sz w:val="22"/>
          <w:szCs w:val="22"/>
        </w:rPr>
        <w:t xml:space="preserve"> otr</w:t>
      </w:r>
      <w:r w:rsidR="00B07524">
        <w:rPr>
          <w:color w:val="000000"/>
          <w:sz w:val="22"/>
          <w:szCs w:val="22"/>
        </w:rPr>
        <w:t>a</w:t>
      </w:r>
      <w:r>
        <w:rPr>
          <w:color w:val="000000"/>
          <w:sz w:val="22"/>
          <w:szCs w:val="22"/>
        </w:rPr>
        <w:t>s</w:t>
      </w:r>
      <w:r w:rsidR="00B07524">
        <w:rPr>
          <w:color w:val="000000"/>
          <w:sz w:val="22"/>
          <w:szCs w:val="22"/>
        </w:rPr>
        <w:t xml:space="preserve"> tecnologías </w:t>
      </w:r>
      <w:r w:rsidR="0055129A">
        <w:rPr>
          <w:color w:val="000000"/>
          <w:sz w:val="22"/>
          <w:szCs w:val="22"/>
        </w:rPr>
        <w:t>para la gestión integral de los residuos</w:t>
      </w:r>
      <w:r>
        <w:rPr>
          <w:color w:val="000000"/>
          <w:sz w:val="22"/>
          <w:szCs w:val="22"/>
        </w:rPr>
        <w:t>).</w:t>
      </w:r>
    </w:p>
    <w:p w14:paraId="660F5AF4" w14:textId="77777777" w:rsidR="009E3A3B" w:rsidRDefault="009E3A3B">
      <w:pPr>
        <w:rPr>
          <w:sz w:val="22"/>
          <w:szCs w:val="22"/>
        </w:rPr>
      </w:pPr>
    </w:p>
    <w:p w14:paraId="7621216C" w14:textId="76463BBC" w:rsidR="009E3A3B" w:rsidRDefault="0000525A">
      <w:pPr>
        <w:pStyle w:val="Ttulo4"/>
        <w:numPr>
          <w:ilvl w:val="3"/>
          <w:numId w:val="11"/>
        </w:numPr>
        <w:rPr>
          <w:sz w:val="22"/>
          <w:szCs w:val="22"/>
        </w:rPr>
      </w:pPr>
      <w:bookmarkStart w:id="32" w:name="_Toc57744123"/>
      <w:r>
        <w:rPr>
          <w:sz w:val="22"/>
          <w:szCs w:val="22"/>
        </w:rPr>
        <w:t>Infraestructura turística</w:t>
      </w:r>
      <w:bookmarkEnd w:id="32"/>
      <w:r>
        <w:rPr>
          <w:sz w:val="22"/>
          <w:szCs w:val="22"/>
        </w:rPr>
        <w:t xml:space="preserve"> </w:t>
      </w:r>
    </w:p>
    <w:p w14:paraId="700C23D1" w14:textId="77777777" w:rsidR="009E3A3B" w:rsidRDefault="009E3A3B">
      <w:pPr>
        <w:pBdr>
          <w:top w:val="nil"/>
          <w:left w:val="nil"/>
          <w:bottom w:val="nil"/>
          <w:right w:val="nil"/>
          <w:between w:val="nil"/>
        </w:pBdr>
        <w:tabs>
          <w:tab w:val="left" w:pos="2835"/>
        </w:tabs>
        <w:ind w:left="720"/>
        <w:rPr>
          <w:color w:val="000000"/>
          <w:sz w:val="22"/>
          <w:szCs w:val="22"/>
        </w:rPr>
      </w:pPr>
    </w:p>
    <w:p w14:paraId="1CC7053C" w14:textId="77777777" w:rsidR="009E3A3B" w:rsidRDefault="0000525A">
      <w:pPr>
        <w:rPr>
          <w:sz w:val="22"/>
          <w:szCs w:val="22"/>
        </w:rPr>
      </w:pPr>
      <w:r>
        <w:rPr>
          <w:sz w:val="22"/>
          <w:szCs w:val="22"/>
        </w:rPr>
        <w:t>Se debe presentar a nivel de factibilidad, las características técnicas del proyecto incluyendo la información de todas las obras civiles a implementar y cada uno de los elementos que conformarán el mismo, incluyendo lo siguiente:</w:t>
      </w:r>
    </w:p>
    <w:p w14:paraId="1A208F76" w14:textId="77777777" w:rsidR="009E3A3B" w:rsidRDefault="009E3A3B">
      <w:pPr>
        <w:rPr>
          <w:b/>
          <w:sz w:val="22"/>
          <w:szCs w:val="22"/>
        </w:rPr>
      </w:pPr>
    </w:p>
    <w:p w14:paraId="6E2C7256" w14:textId="77777777" w:rsidR="009E3A3B" w:rsidRDefault="0000525A">
      <w:pPr>
        <w:numPr>
          <w:ilvl w:val="0"/>
          <w:numId w:val="38"/>
        </w:numPr>
        <w:pBdr>
          <w:top w:val="nil"/>
          <w:left w:val="nil"/>
          <w:bottom w:val="nil"/>
          <w:right w:val="nil"/>
          <w:between w:val="nil"/>
        </w:pBdr>
        <w:rPr>
          <w:color w:val="000000"/>
          <w:sz w:val="22"/>
          <w:szCs w:val="22"/>
        </w:rPr>
      </w:pPr>
      <w:r>
        <w:rPr>
          <w:color w:val="000000"/>
          <w:sz w:val="22"/>
          <w:szCs w:val="22"/>
        </w:rPr>
        <w:t>Terminal de pasajeros para accesos portuarios</w:t>
      </w:r>
    </w:p>
    <w:p w14:paraId="3A2B5098" w14:textId="77777777" w:rsidR="009E3A3B" w:rsidRDefault="0000525A">
      <w:pPr>
        <w:numPr>
          <w:ilvl w:val="0"/>
          <w:numId w:val="38"/>
        </w:numPr>
        <w:pBdr>
          <w:top w:val="nil"/>
          <w:left w:val="nil"/>
          <w:bottom w:val="nil"/>
          <w:right w:val="nil"/>
          <w:between w:val="nil"/>
        </w:pBdr>
        <w:rPr>
          <w:color w:val="000000"/>
          <w:sz w:val="22"/>
          <w:szCs w:val="22"/>
        </w:rPr>
      </w:pPr>
      <w:r>
        <w:rPr>
          <w:color w:val="000000"/>
          <w:sz w:val="22"/>
          <w:szCs w:val="22"/>
        </w:rPr>
        <w:t>Muelles</w:t>
      </w:r>
    </w:p>
    <w:p w14:paraId="2ABF9ABB" w14:textId="77777777" w:rsidR="009E3A3B" w:rsidRDefault="0000525A">
      <w:pPr>
        <w:numPr>
          <w:ilvl w:val="0"/>
          <w:numId w:val="38"/>
        </w:numPr>
        <w:pBdr>
          <w:top w:val="nil"/>
          <w:left w:val="nil"/>
          <w:bottom w:val="nil"/>
          <w:right w:val="nil"/>
          <w:between w:val="nil"/>
        </w:pBdr>
        <w:rPr>
          <w:color w:val="000000"/>
          <w:sz w:val="22"/>
          <w:szCs w:val="22"/>
        </w:rPr>
      </w:pPr>
      <w:r>
        <w:rPr>
          <w:color w:val="000000"/>
          <w:sz w:val="22"/>
          <w:szCs w:val="22"/>
        </w:rPr>
        <w:t>Helipuertos</w:t>
      </w:r>
    </w:p>
    <w:p w14:paraId="139FC4AA" w14:textId="77777777" w:rsidR="009E3A3B" w:rsidRDefault="0000525A">
      <w:pPr>
        <w:numPr>
          <w:ilvl w:val="0"/>
          <w:numId w:val="38"/>
        </w:numPr>
        <w:pBdr>
          <w:top w:val="nil"/>
          <w:left w:val="nil"/>
          <w:bottom w:val="nil"/>
          <w:right w:val="nil"/>
          <w:between w:val="nil"/>
        </w:pBdr>
        <w:rPr>
          <w:color w:val="000000"/>
          <w:sz w:val="22"/>
          <w:szCs w:val="22"/>
        </w:rPr>
      </w:pPr>
      <w:r>
        <w:rPr>
          <w:color w:val="000000"/>
          <w:sz w:val="22"/>
          <w:szCs w:val="22"/>
        </w:rPr>
        <w:t>Infraestructura habitacional</w:t>
      </w:r>
    </w:p>
    <w:p w14:paraId="7348613B" w14:textId="77777777" w:rsidR="009E3A3B" w:rsidRDefault="0000525A">
      <w:pPr>
        <w:numPr>
          <w:ilvl w:val="0"/>
          <w:numId w:val="38"/>
        </w:numPr>
        <w:pBdr>
          <w:top w:val="nil"/>
          <w:left w:val="nil"/>
          <w:bottom w:val="nil"/>
          <w:right w:val="nil"/>
          <w:between w:val="nil"/>
        </w:pBdr>
        <w:rPr>
          <w:color w:val="000000"/>
          <w:sz w:val="22"/>
          <w:szCs w:val="22"/>
        </w:rPr>
      </w:pPr>
      <w:r>
        <w:rPr>
          <w:color w:val="000000"/>
          <w:sz w:val="22"/>
          <w:szCs w:val="22"/>
        </w:rPr>
        <w:t>Infraestructura complementaria (recepción, restaurantes, zonas húmedas, centros de reuniones o convenciones, canchas y zonas deportivas).</w:t>
      </w:r>
    </w:p>
    <w:p w14:paraId="3AC70C78" w14:textId="77777777" w:rsidR="009E3A3B" w:rsidRDefault="0000525A">
      <w:pPr>
        <w:numPr>
          <w:ilvl w:val="0"/>
          <w:numId w:val="38"/>
        </w:numPr>
        <w:pBdr>
          <w:top w:val="nil"/>
          <w:left w:val="nil"/>
          <w:bottom w:val="nil"/>
          <w:right w:val="nil"/>
          <w:between w:val="nil"/>
        </w:pBdr>
        <w:rPr>
          <w:color w:val="000000"/>
          <w:sz w:val="22"/>
          <w:szCs w:val="22"/>
        </w:rPr>
      </w:pPr>
      <w:r>
        <w:rPr>
          <w:color w:val="000000"/>
          <w:sz w:val="22"/>
          <w:szCs w:val="22"/>
        </w:rPr>
        <w:t>Zonas verdes</w:t>
      </w:r>
    </w:p>
    <w:p w14:paraId="01363123" w14:textId="77777777" w:rsidR="009E3A3B" w:rsidRDefault="0000525A">
      <w:pPr>
        <w:numPr>
          <w:ilvl w:val="0"/>
          <w:numId w:val="38"/>
        </w:numPr>
        <w:pBdr>
          <w:top w:val="nil"/>
          <w:left w:val="nil"/>
          <w:bottom w:val="nil"/>
          <w:right w:val="nil"/>
          <w:between w:val="nil"/>
        </w:pBdr>
        <w:rPr>
          <w:color w:val="000000"/>
          <w:sz w:val="22"/>
          <w:szCs w:val="22"/>
        </w:rPr>
      </w:pPr>
      <w:r>
        <w:rPr>
          <w:color w:val="000000"/>
          <w:sz w:val="22"/>
          <w:szCs w:val="22"/>
        </w:rPr>
        <w:t xml:space="preserve">Piscinas </w:t>
      </w:r>
    </w:p>
    <w:p w14:paraId="1707C184" w14:textId="77777777" w:rsidR="009E3A3B" w:rsidRDefault="0000525A">
      <w:pPr>
        <w:numPr>
          <w:ilvl w:val="0"/>
          <w:numId w:val="38"/>
        </w:numPr>
        <w:pBdr>
          <w:top w:val="nil"/>
          <w:left w:val="nil"/>
          <w:bottom w:val="nil"/>
          <w:right w:val="nil"/>
          <w:between w:val="nil"/>
        </w:pBdr>
        <w:rPr>
          <w:color w:val="000000"/>
          <w:sz w:val="22"/>
          <w:szCs w:val="22"/>
        </w:rPr>
      </w:pPr>
      <w:r>
        <w:rPr>
          <w:color w:val="000000"/>
          <w:sz w:val="22"/>
          <w:szCs w:val="22"/>
        </w:rPr>
        <w:t>Parqueaderos</w:t>
      </w:r>
    </w:p>
    <w:p w14:paraId="1F97A878" w14:textId="77777777" w:rsidR="009E3A3B" w:rsidRDefault="0000525A">
      <w:pPr>
        <w:numPr>
          <w:ilvl w:val="0"/>
          <w:numId w:val="38"/>
        </w:numPr>
        <w:pBdr>
          <w:top w:val="nil"/>
          <w:left w:val="nil"/>
          <w:bottom w:val="nil"/>
          <w:right w:val="nil"/>
          <w:between w:val="nil"/>
        </w:pBdr>
        <w:rPr>
          <w:color w:val="000000"/>
          <w:sz w:val="22"/>
          <w:szCs w:val="22"/>
        </w:rPr>
      </w:pPr>
      <w:r>
        <w:rPr>
          <w:color w:val="000000"/>
          <w:sz w:val="22"/>
          <w:szCs w:val="22"/>
        </w:rPr>
        <w:t>Vías internas</w:t>
      </w:r>
    </w:p>
    <w:p w14:paraId="1826B576" w14:textId="77777777" w:rsidR="009E3A3B" w:rsidRDefault="0000525A">
      <w:pPr>
        <w:numPr>
          <w:ilvl w:val="0"/>
          <w:numId w:val="38"/>
        </w:numPr>
        <w:pBdr>
          <w:top w:val="nil"/>
          <w:left w:val="nil"/>
          <w:bottom w:val="nil"/>
          <w:right w:val="nil"/>
          <w:between w:val="nil"/>
        </w:pBdr>
        <w:rPr>
          <w:color w:val="000000"/>
          <w:sz w:val="22"/>
          <w:szCs w:val="22"/>
        </w:rPr>
      </w:pPr>
      <w:r>
        <w:rPr>
          <w:color w:val="000000"/>
          <w:sz w:val="22"/>
          <w:szCs w:val="22"/>
        </w:rPr>
        <w:t>Redes y servicios públicos</w:t>
      </w:r>
    </w:p>
    <w:p w14:paraId="200C31FE" w14:textId="77777777" w:rsidR="009E3A3B" w:rsidRDefault="0000525A">
      <w:pPr>
        <w:numPr>
          <w:ilvl w:val="0"/>
          <w:numId w:val="38"/>
        </w:numPr>
        <w:pBdr>
          <w:top w:val="nil"/>
          <w:left w:val="nil"/>
          <w:bottom w:val="nil"/>
          <w:right w:val="nil"/>
          <w:between w:val="nil"/>
        </w:pBdr>
        <w:rPr>
          <w:color w:val="000000"/>
          <w:sz w:val="22"/>
          <w:szCs w:val="22"/>
        </w:rPr>
      </w:pPr>
      <w:r>
        <w:rPr>
          <w:color w:val="000000"/>
          <w:sz w:val="22"/>
          <w:szCs w:val="22"/>
        </w:rPr>
        <w:t>Sistema de protección contra incendios</w:t>
      </w:r>
    </w:p>
    <w:p w14:paraId="0EE6AF5C" w14:textId="77777777" w:rsidR="009E3A3B" w:rsidRDefault="0000525A">
      <w:pPr>
        <w:numPr>
          <w:ilvl w:val="0"/>
          <w:numId w:val="38"/>
        </w:numPr>
        <w:pBdr>
          <w:top w:val="nil"/>
          <w:left w:val="nil"/>
          <w:bottom w:val="nil"/>
          <w:right w:val="nil"/>
          <w:between w:val="nil"/>
        </w:pBdr>
        <w:rPr>
          <w:color w:val="000000"/>
          <w:sz w:val="22"/>
          <w:szCs w:val="22"/>
        </w:rPr>
      </w:pPr>
      <w:r>
        <w:rPr>
          <w:color w:val="000000"/>
          <w:sz w:val="22"/>
          <w:szCs w:val="22"/>
        </w:rPr>
        <w:t>Bodegas</w:t>
      </w:r>
    </w:p>
    <w:p w14:paraId="42E22298" w14:textId="77777777" w:rsidR="009E3A3B" w:rsidRDefault="0000525A">
      <w:pPr>
        <w:numPr>
          <w:ilvl w:val="0"/>
          <w:numId w:val="38"/>
        </w:numPr>
        <w:pBdr>
          <w:top w:val="nil"/>
          <w:left w:val="nil"/>
          <w:bottom w:val="nil"/>
          <w:right w:val="nil"/>
          <w:between w:val="nil"/>
        </w:pBdr>
        <w:rPr>
          <w:color w:val="000000"/>
          <w:sz w:val="22"/>
          <w:szCs w:val="22"/>
        </w:rPr>
      </w:pPr>
      <w:r>
        <w:rPr>
          <w:color w:val="000000"/>
          <w:sz w:val="22"/>
          <w:szCs w:val="22"/>
        </w:rPr>
        <w:t>Plantas (generación de energía, potabilización de agua, tratamiento de aguas residuales, aprovechamiento de residuos sólidos, etc.)</w:t>
      </w:r>
    </w:p>
    <w:p w14:paraId="7855EBF5" w14:textId="77777777" w:rsidR="009E3A3B" w:rsidRDefault="0000525A">
      <w:pPr>
        <w:numPr>
          <w:ilvl w:val="0"/>
          <w:numId w:val="38"/>
        </w:numPr>
        <w:pBdr>
          <w:top w:val="nil"/>
          <w:left w:val="nil"/>
          <w:bottom w:val="nil"/>
          <w:right w:val="nil"/>
          <w:between w:val="nil"/>
        </w:pBdr>
        <w:rPr>
          <w:color w:val="000000"/>
          <w:sz w:val="22"/>
          <w:szCs w:val="22"/>
        </w:rPr>
      </w:pPr>
      <w:r>
        <w:rPr>
          <w:color w:val="000000"/>
          <w:sz w:val="22"/>
          <w:szCs w:val="22"/>
        </w:rPr>
        <w:t>Zonas de almacenamiento</w:t>
      </w:r>
    </w:p>
    <w:p w14:paraId="134A0A25" w14:textId="77777777" w:rsidR="009E3A3B" w:rsidRDefault="0000525A">
      <w:pPr>
        <w:numPr>
          <w:ilvl w:val="0"/>
          <w:numId w:val="38"/>
        </w:numPr>
        <w:pBdr>
          <w:top w:val="nil"/>
          <w:left w:val="nil"/>
          <w:bottom w:val="nil"/>
          <w:right w:val="nil"/>
          <w:between w:val="nil"/>
        </w:pBdr>
        <w:rPr>
          <w:color w:val="000000"/>
          <w:sz w:val="22"/>
          <w:szCs w:val="22"/>
        </w:rPr>
      </w:pPr>
      <w:r>
        <w:rPr>
          <w:color w:val="000000"/>
          <w:sz w:val="22"/>
          <w:szCs w:val="22"/>
        </w:rPr>
        <w:t>Cerramientos</w:t>
      </w:r>
    </w:p>
    <w:p w14:paraId="1A73F5E6" w14:textId="77777777" w:rsidR="009E3A3B" w:rsidRDefault="0000525A">
      <w:pPr>
        <w:numPr>
          <w:ilvl w:val="0"/>
          <w:numId w:val="38"/>
        </w:numPr>
        <w:pBdr>
          <w:top w:val="nil"/>
          <w:left w:val="nil"/>
          <w:bottom w:val="nil"/>
          <w:right w:val="nil"/>
          <w:between w:val="nil"/>
        </w:pBdr>
        <w:rPr>
          <w:color w:val="000000"/>
          <w:sz w:val="22"/>
          <w:szCs w:val="22"/>
        </w:rPr>
      </w:pPr>
      <w:r>
        <w:rPr>
          <w:color w:val="000000"/>
          <w:sz w:val="22"/>
          <w:szCs w:val="22"/>
        </w:rPr>
        <w:t>Entre otras</w:t>
      </w:r>
    </w:p>
    <w:p w14:paraId="6DAD44D4" w14:textId="77777777" w:rsidR="009E3A3B" w:rsidRDefault="009E3A3B">
      <w:pPr>
        <w:tabs>
          <w:tab w:val="left" w:pos="2835"/>
        </w:tabs>
        <w:rPr>
          <w:sz w:val="22"/>
          <w:szCs w:val="22"/>
        </w:rPr>
      </w:pPr>
    </w:p>
    <w:p w14:paraId="2B3675C6" w14:textId="7086BEA4" w:rsidR="009E3A3B" w:rsidRDefault="0000525A">
      <w:pPr>
        <w:pStyle w:val="Ttulo4"/>
        <w:numPr>
          <w:ilvl w:val="3"/>
          <w:numId w:val="11"/>
        </w:numPr>
        <w:rPr>
          <w:sz w:val="22"/>
          <w:szCs w:val="22"/>
        </w:rPr>
      </w:pPr>
      <w:bookmarkStart w:id="33" w:name="_147n2zr" w:colFirst="0" w:colLast="0"/>
      <w:bookmarkStart w:id="34" w:name="_Toc57744124"/>
      <w:bookmarkEnd w:id="33"/>
      <w:r>
        <w:rPr>
          <w:sz w:val="22"/>
          <w:szCs w:val="22"/>
        </w:rPr>
        <w:t>Otra Infraestructura asociada al proyecto</w:t>
      </w:r>
      <w:bookmarkEnd w:id="34"/>
    </w:p>
    <w:p w14:paraId="6350F10A" w14:textId="77777777" w:rsidR="009E3A3B" w:rsidRDefault="009E3A3B">
      <w:pPr>
        <w:rPr>
          <w:b/>
          <w:sz w:val="22"/>
          <w:szCs w:val="22"/>
        </w:rPr>
      </w:pPr>
    </w:p>
    <w:p w14:paraId="333BEABE" w14:textId="570DD8D8" w:rsidR="009E3A3B" w:rsidRDefault="0000525A">
      <w:pPr>
        <w:rPr>
          <w:sz w:val="22"/>
          <w:szCs w:val="22"/>
        </w:rPr>
      </w:pPr>
      <w:r>
        <w:rPr>
          <w:sz w:val="22"/>
          <w:szCs w:val="22"/>
        </w:rPr>
        <w:t>Se deben incluir como mínimo las características generales, ubicación aproximada y especificaciones técnicas de diseño de la infraestructura asociada en cada una de sus fases, de acuerdo con la siguiente tabla:</w:t>
      </w:r>
    </w:p>
    <w:p w14:paraId="4944C510" w14:textId="77777777" w:rsidR="003D1E88" w:rsidRDefault="003D1E88">
      <w:pPr>
        <w:rPr>
          <w:sz w:val="22"/>
          <w:szCs w:val="22"/>
        </w:rPr>
      </w:pPr>
    </w:p>
    <w:p w14:paraId="1CA95A43" w14:textId="77777777" w:rsidR="009E3A3B" w:rsidRDefault="009E3A3B">
      <w:pPr>
        <w:ind w:left="360"/>
        <w:rPr>
          <w:sz w:val="22"/>
          <w:szCs w:val="22"/>
        </w:rPr>
      </w:pPr>
    </w:p>
    <w:p w14:paraId="27F86AA6" w14:textId="77777777" w:rsidR="009E3A3B" w:rsidRDefault="0000525A">
      <w:pPr>
        <w:jc w:val="center"/>
        <w:rPr>
          <w:b/>
          <w:sz w:val="22"/>
          <w:szCs w:val="22"/>
        </w:rPr>
      </w:pPr>
      <w:bookmarkStart w:id="35" w:name="_3o7alnk" w:colFirst="0" w:colLast="0"/>
      <w:bookmarkEnd w:id="35"/>
      <w:r>
        <w:rPr>
          <w:b/>
          <w:sz w:val="22"/>
          <w:szCs w:val="22"/>
        </w:rPr>
        <w:t>Tabla 1. Infraestructura asociada al proyecto.</w:t>
      </w:r>
    </w:p>
    <w:tbl>
      <w:tblPr>
        <w:tblStyle w:val="a"/>
        <w:tblW w:w="8593" w:type="dxa"/>
        <w:jc w:val="center"/>
        <w:tblInd w:w="0" w:type="dxa"/>
        <w:tblLayout w:type="fixed"/>
        <w:tblLook w:val="0400" w:firstRow="0" w:lastRow="0" w:firstColumn="0" w:lastColumn="0" w:noHBand="0" w:noVBand="1"/>
      </w:tblPr>
      <w:tblGrid>
        <w:gridCol w:w="2972"/>
        <w:gridCol w:w="5621"/>
      </w:tblGrid>
      <w:tr w:rsidR="009E3A3B" w14:paraId="471414B1" w14:textId="77777777">
        <w:trPr>
          <w:jc w:val="center"/>
        </w:trPr>
        <w:tc>
          <w:tcPr>
            <w:tcW w:w="2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01F86" w14:textId="77777777" w:rsidR="009E3A3B" w:rsidRDefault="0000525A">
            <w:pPr>
              <w:jc w:val="center"/>
              <w:rPr>
                <w:b/>
                <w:sz w:val="22"/>
                <w:szCs w:val="22"/>
              </w:rPr>
            </w:pPr>
            <w:r>
              <w:rPr>
                <w:b/>
                <w:sz w:val="22"/>
                <w:szCs w:val="22"/>
              </w:rPr>
              <w:t>CARACTERÍSTICAS</w:t>
            </w:r>
          </w:p>
        </w:tc>
        <w:tc>
          <w:tcPr>
            <w:tcW w:w="5621" w:type="dxa"/>
            <w:tcBorders>
              <w:top w:val="single" w:sz="4" w:space="0" w:color="000000"/>
              <w:left w:val="single" w:sz="4" w:space="0" w:color="000000"/>
              <w:bottom w:val="single" w:sz="4" w:space="0" w:color="000000"/>
              <w:right w:val="single" w:sz="4" w:space="0" w:color="000000"/>
            </w:tcBorders>
            <w:shd w:val="clear" w:color="auto" w:fill="auto"/>
          </w:tcPr>
          <w:p w14:paraId="6B661A83" w14:textId="77777777" w:rsidR="009E3A3B" w:rsidRDefault="0000525A">
            <w:pPr>
              <w:jc w:val="center"/>
              <w:rPr>
                <w:b/>
                <w:sz w:val="22"/>
                <w:szCs w:val="22"/>
              </w:rPr>
            </w:pPr>
            <w:r>
              <w:rPr>
                <w:b/>
                <w:sz w:val="22"/>
                <w:szCs w:val="22"/>
              </w:rPr>
              <w:t>DESCRIPCIÓN</w:t>
            </w:r>
          </w:p>
        </w:tc>
      </w:tr>
      <w:tr w:rsidR="009E3A3B" w14:paraId="32640CB8" w14:textId="77777777">
        <w:trPr>
          <w:jc w:val="center"/>
        </w:trPr>
        <w:tc>
          <w:tcPr>
            <w:tcW w:w="29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6AB153" w14:textId="77777777" w:rsidR="009E3A3B" w:rsidRDefault="009E3A3B">
            <w:pPr>
              <w:jc w:val="center"/>
              <w:rPr>
                <w:b/>
                <w:sz w:val="22"/>
                <w:szCs w:val="22"/>
              </w:rPr>
            </w:pPr>
          </w:p>
          <w:p w14:paraId="6021B3FD" w14:textId="77777777" w:rsidR="009E3A3B" w:rsidRDefault="009E3A3B">
            <w:pPr>
              <w:jc w:val="center"/>
              <w:rPr>
                <w:b/>
                <w:sz w:val="22"/>
                <w:szCs w:val="22"/>
              </w:rPr>
            </w:pPr>
          </w:p>
          <w:p w14:paraId="0802CDE6" w14:textId="77777777" w:rsidR="009E3A3B" w:rsidRDefault="009E3A3B">
            <w:pPr>
              <w:jc w:val="center"/>
              <w:rPr>
                <w:b/>
                <w:sz w:val="22"/>
                <w:szCs w:val="22"/>
              </w:rPr>
            </w:pPr>
          </w:p>
          <w:p w14:paraId="6EA1B3FD" w14:textId="77777777" w:rsidR="009E3A3B" w:rsidRDefault="0000525A">
            <w:pPr>
              <w:jc w:val="center"/>
              <w:rPr>
                <w:b/>
                <w:sz w:val="22"/>
                <w:szCs w:val="22"/>
              </w:rPr>
            </w:pPr>
            <w:r>
              <w:rPr>
                <w:b/>
                <w:sz w:val="22"/>
                <w:szCs w:val="22"/>
              </w:rPr>
              <w:t>Campamentos permanentes y transitorios, sitios de acopio y almacenamiento de materiales y cualquier tipo de infraestructura relacionada con el proyecto</w:t>
            </w:r>
          </w:p>
          <w:p w14:paraId="4C82DD08" w14:textId="77777777" w:rsidR="009E3A3B" w:rsidRDefault="009E3A3B">
            <w:pPr>
              <w:jc w:val="center"/>
              <w:rPr>
                <w:b/>
                <w:sz w:val="22"/>
                <w:szCs w:val="22"/>
              </w:rPr>
            </w:pPr>
          </w:p>
        </w:tc>
        <w:tc>
          <w:tcPr>
            <w:tcW w:w="5621" w:type="dxa"/>
            <w:tcBorders>
              <w:top w:val="single" w:sz="4" w:space="0" w:color="000000"/>
              <w:left w:val="single" w:sz="4" w:space="0" w:color="000000"/>
              <w:bottom w:val="single" w:sz="4" w:space="0" w:color="000000"/>
              <w:right w:val="single" w:sz="4" w:space="0" w:color="000000"/>
            </w:tcBorders>
            <w:shd w:val="clear" w:color="auto" w:fill="auto"/>
          </w:tcPr>
          <w:p w14:paraId="536659F1" w14:textId="77777777" w:rsidR="009E3A3B" w:rsidRDefault="0000525A">
            <w:pPr>
              <w:jc w:val="center"/>
              <w:rPr>
                <w:sz w:val="22"/>
                <w:szCs w:val="22"/>
              </w:rPr>
            </w:pPr>
            <w:r>
              <w:rPr>
                <w:sz w:val="22"/>
                <w:szCs w:val="22"/>
              </w:rPr>
              <w:t xml:space="preserve">Campamentos: Incluir cuantificación aproximada de movimientos de tierra, redes de drenaje, áreas de tratamiento y disposición de residuos (temporales y finales), así́ como el número de habitantes promedio que se albergará en dichas instalaciones, tanto para los campamentos de uso permanente como para los temporales. </w:t>
            </w:r>
          </w:p>
          <w:p w14:paraId="18954AD2" w14:textId="77777777" w:rsidR="009E3A3B" w:rsidRDefault="0000525A">
            <w:pPr>
              <w:jc w:val="center"/>
              <w:rPr>
                <w:sz w:val="22"/>
                <w:szCs w:val="22"/>
              </w:rPr>
            </w:pPr>
            <w:r>
              <w:rPr>
                <w:sz w:val="22"/>
                <w:szCs w:val="22"/>
              </w:rPr>
              <w:t>Presentar un plano esquemático con la localización de cada campamento y las instalaciones que lo componen.</w:t>
            </w:r>
          </w:p>
        </w:tc>
      </w:tr>
      <w:tr w:rsidR="009E3A3B" w14:paraId="57423D97" w14:textId="77777777">
        <w:trPr>
          <w:jc w:val="center"/>
        </w:trPr>
        <w:tc>
          <w:tcPr>
            <w:tcW w:w="29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48ABB0" w14:textId="77777777" w:rsidR="009E3A3B" w:rsidRDefault="009E3A3B">
            <w:pPr>
              <w:widowControl w:val="0"/>
              <w:pBdr>
                <w:top w:val="nil"/>
                <w:left w:val="nil"/>
                <w:bottom w:val="nil"/>
                <w:right w:val="nil"/>
                <w:between w:val="nil"/>
              </w:pBdr>
              <w:spacing w:line="276" w:lineRule="auto"/>
              <w:jc w:val="left"/>
              <w:rPr>
                <w:sz w:val="22"/>
                <w:szCs w:val="22"/>
              </w:rPr>
            </w:pPr>
          </w:p>
        </w:tc>
        <w:tc>
          <w:tcPr>
            <w:tcW w:w="5621" w:type="dxa"/>
            <w:tcBorders>
              <w:top w:val="single" w:sz="4" w:space="0" w:color="000000"/>
              <w:left w:val="single" w:sz="4" w:space="0" w:color="000000"/>
              <w:bottom w:val="single" w:sz="4" w:space="0" w:color="000000"/>
              <w:right w:val="single" w:sz="4" w:space="0" w:color="000000"/>
            </w:tcBorders>
            <w:shd w:val="clear" w:color="auto" w:fill="auto"/>
          </w:tcPr>
          <w:p w14:paraId="55EF454B" w14:textId="77777777" w:rsidR="009E3A3B" w:rsidRDefault="0000525A">
            <w:pPr>
              <w:jc w:val="center"/>
              <w:rPr>
                <w:sz w:val="22"/>
                <w:szCs w:val="22"/>
              </w:rPr>
            </w:pPr>
            <w:r>
              <w:rPr>
                <w:sz w:val="22"/>
                <w:szCs w:val="22"/>
              </w:rPr>
              <w:t>Localización de los sitios de acopio y almacenamiento de materiales, insumos, sustancias, combustibles, maquinaria y equipos.</w:t>
            </w:r>
          </w:p>
        </w:tc>
      </w:tr>
      <w:tr w:rsidR="009E3A3B" w14:paraId="7E791E38" w14:textId="77777777">
        <w:trPr>
          <w:jc w:val="center"/>
        </w:trPr>
        <w:tc>
          <w:tcPr>
            <w:tcW w:w="29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41A08D" w14:textId="77777777" w:rsidR="009E3A3B" w:rsidRDefault="009E3A3B">
            <w:pPr>
              <w:widowControl w:val="0"/>
              <w:pBdr>
                <w:top w:val="nil"/>
                <w:left w:val="nil"/>
                <w:bottom w:val="nil"/>
                <w:right w:val="nil"/>
                <w:between w:val="nil"/>
              </w:pBdr>
              <w:spacing w:line="276" w:lineRule="auto"/>
              <w:jc w:val="left"/>
              <w:rPr>
                <w:sz w:val="22"/>
                <w:szCs w:val="22"/>
              </w:rPr>
            </w:pPr>
          </w:p>
        </w:tc>
        <w:tc>
          <w:tcPr>
            <w:tcW w:w="5621" w:type="dxa"/>
            <w:tcBorders>
              <w:top w:val="single" w:sz="4" w:space="0" w:color="000000"/>
              <w:left w:val="single" w:sz="4" w:space="0" w:color="000000"/>
              <w:bottom w:val="single" w:sz="4" w:space="0" w:color="000000"/>
              <w:right w:val="single" w:sz="4" w:space="0" w:color="000000"/>
            </w:tcBorders>
            <w:shd w:val="clear" w:color="auto" w:fill="auto"/>
          </w:tcPr>
          <w:p w14:paraId="27B8FAC5" w14:textId="77777777" w:rsidR="009E3A3B" w:rsidRDefault="0000525A">
            <w:pPr>
              <w:jc w:val="center"/>
              <w:rPr>
                <w:sz w:val="22"/>
                <w:szCs w:val="22"/>
              </w:rPr>
            </w:pPr>
            <w:r>
              <w:rPr>
                <w:sz w:val="22"/>
                <w:szCs w:val="22"/>
              </w:rPr>
              <w:t>Identificación, descripción y localización de otro tipo de infraestructura.</w:t>
            </w:r>
          </w:p>
        </w:tc>
      </w:tr>
      <w:tr w:rsidR="009E3A3B" w14:paraId="4991FE77" w14:textId="77777777">
        <w:trPr>
          <w:jc w:val="center"/>
        </w:trPr>
        <w:tc>
          <w:tcPr>
            <w:tcW w:w="2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95590" w14:textId="77777777" w:rsidR="009E3A3B" w:rsidRDefault="0000525A">
            <w:pPr>
              <w:jc w:val="center"/>
              <w:rPr>
                <w:b/>
                <w:sz w:val="22"/>
                <w:szCs w:val="22"/>
              </w:rPr>
            </w:pPr>
            <w:r>
              <w:rPr>
                <w:b/>
                <w:sz w:val="22"/>
                <w:szCs w:val="22"/>
              </w:rPr>
              <w:t>Fuentes de materiales</w:t>
            </w:r>
          </w:p>
        </w:tc>
        <w:tc>
          <w:tcPr>
            <w:tcW w:w="5621" w:type="dxa"/>
            <w:tcBorders>
              <w:top w:val="single" w:sz="4" w:space="0" w:color="000000"/>
              <w:left w:val="single" w:sz="4" w:space="0" w:color="000000"/>
              <w:bottom w:val="single" w:sz="4" w:space="0" w:color="000000"/>
              <w:right w:val="single" w:sz="4" w:space="0" w:color="000000"/>
            </w:tcBorders>
            <w:shd w:val="clear" w:color="auto" w:fill="auto"/>
          </w:tcPr>
          <w:p w14:paraId="3AA43BAC" w14:textId="77777777" w:rsidR="009E3A3B" w:rsidRDefault="0000525A">
            <w:pPr>
              <w:jc w:val="center"/>
              <w:rPr>
                <w:sz w:val="22"/>
                <w:szCs w:val="22"/>
              </w:rPr>
            </w:pPr>
            <w:r>
              <w:rPr>
                <w:sz w:val="22"/>
                <w:szCs w:val="22"/>
              </w:rPr>
              <w:t>Identificación y localización. (Coordenadas en sistema magna sirgas). Permisos, licencias y títulos mineros de las mismas</w:t>
            </w:r>
          </w:p>
        </w:tc>
      </w:tr>
      <w:tr w:rsidR="009E3A3B" w14:paraId="0156E29B" w14:textId="77777777">
        <w:trPr>
          <w:jc w:val="center"/>
        </w:trPr>
        <w:tc>
          <w:tcPr>
            <w:tcW w:w="29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DBF1ED" w14:textId="77777777" w:rsidR="009E3A3B" w:rsidRDefault="0000525A">
            <w:pPr>
              <w:jc w:val="center"/>
              <w:rPr>
                <w:b/>
                <w:sz w:val="22"/>
                <w:szCs w:val="22"/>
              </w:rPr>
            </w:pPr>
            <w:r>
              <w:rPr>
                <w:b/>
                <w:sz w:val="22"/>
                <w:szCs w:val="22"/>
              </w:rPr>
              <w:t>Plantas de procesos</w:t>
            </w:r>
          </w:p>
        </w:tc>
        <w:tc>
          <w:tcPr>
            <w:tcW w:w="5621" w:type="dxa"/>
            <w:tcBorders>
              <w:top w:val="single" w:sz="4" w:space="0" w:color="000000"/>
              <w:left w:val="single" w:sz="4" w:space="0" w:color="000000"/>
              <w:bottom w:val="single" w:sz="4" w:space="0" w:color="000000"/>
              <w:right w:val="single" w:sz="4" w:space="0" w:color="000000"/>
            </w:tcBorders>
            <w:shd w:val="clear" w:color="auto" w:fill="auto"/>
          </w:tcPr>
          <w:p w14:paraId="10DCCAA5" w14:textId="77777777" w:rsidR="009E3A3B" w:rsidRDefault="0000525A">
            <w:pPr>
              <w:jc w:val="center"/>
              <w:rPr>
                <w:sz w:val="22"/>
                <w:szCs w:val="22"/>
              </w:rPr>
            </w:pPr>
            <w:r>
              <w:rPr>
                <w:sz w:val="22"/>
                <w:szCs w:val="22"/>
              </w:rPr>
              <w:t>Localización y descripción de plantas de triturado.</w:t>
            </w:r>
          </w:p>
        </w:tc>
      </w:tr>
      <w:tr w:rsidR="009E3A3B" w14:paraId="13A49E52" w14:textId="77777777">
        <w:trPr>
          <w:jc w:val="center"/>
        </w:trPr>
        <w:tc>
          <w:tcPr>
            <w:tcW w:w="29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3FF7EF" w14:textId="77777777" w:rsidR="009E3A3B" w:rsidRDefault="009E3A3B">
            <w:pPr>
              <w:widowControl w:val="0"/>
              <w:pBdr>
                <w:top w:val="nil"/>
                <w:left w:val="nil"/>
                <w:bottom w:val="nil"/>
                <w:right w:val="nil"/>
                <w:between w:val="nil"/>
              </w:pBdr>
              <w:spacing w:line="276" w:lineRule="auto"/>
              <w:jc w:val="left"/>
              <w:rPr>
                <w:sz w:val="22"/>
                <w:szCs w:val="22"/>
              </w:rPr>
            </w:pPr>
          </w:p>
        </w:tc>
        <w:tc>
          <w:tcPr>
            <w:tcW w:w="5621" w:type="dxa"/>
            <w:tcBorders>
              <w:top w:val="single" w:sz="4" w:space="0" w:color="000000"/>
              <w:left w:val="single" w:sz="4" w:space="0" w:color="000000"/>
              <w:bottom w:val="single" w:sz="4" w:space="0" w:color="000000"/>
              <w:right w:val="single" w:sz="4" w:space="0" w:color="000000"/>
            </w:tcBorders>
            <w:shd w:val="clear" w:color="auto" w:fill="auto"/>
          </w:tcPr>
          <w:p w14:paraId="1A17870C" w14:textId="77777777" w:rsidR="009E3A3B" w:rsidRDefault="0000525A">
            <w:pPr>
              <w:jc w:val="center"/>
              <w:rPr>
                <w:sz w:val="22"/>
                <w:szCs w:val="22"/>
              </w:rPr>
            </w:pPr>
            <w:r>
              <w:rPr>
                <w:sz w:val="22"/>
                <w:szCs w:val="22"/>
              </w:rPr>
              <w:t>Localización y descripción de plantas de concreto o asfalto.</w:t>
            </w:r>
          </w:p>
        </w:tc>
      </w:tr>
      <w:tr w:rsidR="009E3A3B" w14:paraId="6EA07D58" w14:textId="77777777">
        <w:trPr>
          <w:jc w:val="center"/>
        </w:trPr>
        <w:tc>
          <w:tcPr>
            <w:tcW w:w="29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5A63CA" w14:textId="77777777" w:rsidR="009E3A3B" w:rsidRDefault="009E3A3B">
            <w:pPr>
              <w:jc w:val="center"/>
              <w:rPr>
                <w:b/>
                <w:sz w:val="22"/>
                <w:szCs w:val="22"/>
              </w:rPr>
            </w:pPr>
          </w:p>
          <w:p w14:paraId="7FB31877" w14:textId="77777777" w:rsidR="009E3A3B" w:rsidRDefault="0000525A">
            <w:pPr>
              <w:jc w:val="center"/>
              <w:rPr>
                <w:b/>
                <w:sz w:val="22"/>
                <w:szCs w:val="22"/>
              </w:rPr>
            </w:pPr>
            <w:r>
              <w:rPr>
                <w:b/>
                <w:sz w:val="22"/>
                <w:szCs w:val="22"/>
              </w:rPr>
              <w:t>Infraestructura de drenaje</w:t>
            </w:r>
          </w:p>
        </w:tc>
        <w:tc>
          <w:tcPr>
            <w:tcW w:w="5621" w:type="dxa"/>
            <w:tcBorders>
              <w:top w:val="single" w:sz="4" w:space="0" w:color="000000"/>
              <w:left w:val="single" w:sz="4" w:space="0" w:color="000000"/>
              <w:bottom w:val="single" w:sz="4" w:space="0" w:color="000000"/>
              <w:right w:val="single" w:sz="4" w:space="0" w:color="000000"/>
            </w:tcBorders>
            <w:shd w:val="clear" w:color="auto" w:fill="auto"/>
          </w:tcPr>
          <w:p w14:paraId="14BE9681" w14:textId="77777777" w:rsidR="009E3A3B" w:rsidRDefault="0000525A">
            <w:pPr>
              <w:jc w:val="center"/>
              <w:rPr>
                <w:sz w:val="22"/>
                <w:szCs w:val="22"/>
              </w:rPr>
            </w:pPr>
            <w:r>
              <w:rPr>
                <w:sz w:val="22"/>
                <w:szCs w:val="22"/>
              </w:rPr>
              <w:t>Infraestructura de drenaje.</w:t>
            </w:r>
          </w:p>
        </w:tc>
      </w:tr>
      <w:tr w:rsidR="009E3A3B" w14:paraId="2A38FAB6" w14:textId="77777777">
        <w:trPr>
          <w:jc w:val="center"/>
        </w:trPr>
        <w:tc>
          <w:tcPr>
            <w:tcW w:w="29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F598CD" w14:textId="77777777" w:rsidR="009E3A3B" w:rsidRDefault="009E3A3B">
            <w:pPr>
              <w:widowControl w:val="0"/>
              <w:pBdr>
                <w:top w:val="nil"/>
                <w:left w:val="nil"/>
                <w:bottom w:val="nil"/>
                <w:right w:val="nil"/>
                <w:between w:val="nil"/>
              </w:pBdr>
              <w:spacing w:line="276" w:lineRule="auto"/>
              <w:jc w:val="left"/>
              <w:rPr>
                <w:sz w:val="22"/>
                <w:szCs w:val="22"/>
              </w:rPr>
            </w:pPr>
          </w:p>
        </w:tc>
        <w:tc>
          <w:tcPr>
            <w:tcW w:w="5621" w:type="dxa"/>
            <w:tcBorders>
              <w:top w:val="single" w:sz="4" w:space="0" w:color="000000"/>
              <w:left w:val="single" w:sz="4" w:space="0" w:color="000000"/>
              <w:bottom w:val="single" w:sz="4" w:space="0" w:color="000000"/>
              <w:right w:val="single" w:sz="4" w:space="0" w:color="000000"/>
            </w:tcBorders>
            <w:shd w:val="clear" w:color="auto" w:fill="auto"/>
          </w:tcPr>
          <w:p w14:paraId="71F39F73" w14:textId="77777777" w:rsidR="009E3A3B" w:rsidRDefault="0000525A">
            <w:pPr>
              <w:jc w:val="center"/>
              <w:rPr>
                <w:sz w:val="22"/>
                <w:szCs w:val="22"/>
              </w:rPr>
            </w:pPr>
            <w:r>
              <w:rPr>
                <w:sz w:val="22"/>
                <w:szCs w:val="22"/>
              </w:rPr>
              <w:t>Infraestructura de subdrenaje.</w:t>
            </w:r>
          </w:p>
        </w:tc>
      </w:tr>
      <w:tr w:rsidR="009E3A3B" w14:paraId="3DEE46BA" w14:textId="77777777">
        <w:trPr>
          <w:jc w:val="center"/>
        </w:trPr>
        <w:tc>
          <w:tcPr>
            <w:tcW w:w="29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F6DC60" w14:textId="77777777" w:rsidR="009E3A3B" w:rsidRDefault="009E3A3B">
            <w:pPr>
              <w:widowControl w:val="0"/>
              <w:pBdr>
                <w:top w:val="nil"/>
                <w:left w:val="nil"/>
                <w:bottom w:val="nil"/>
                <w:right w:val="nil"/>
                <w:between w:val="nil"/>
              </w:pBdr>
              <w:spacing w:line="276" w:lineRule="auto"/>
              <w:jc w:val="left"/>
              <w:rPr>
                <w:sz w:val="22"/>
                <w:szCs w:val="22"/>
              </w:rPr>
            </w:pPr>
          </w:p>
        </w:tc>
        <w:tc>
          <w:tcPr>
            <w:tcW w:w="5621" w:type="dxa"/>
            <w:tcBorders>
              <w:top w:val="single" w:sz="4" w:space="0" w:color="000000"/>
              <w:left w:val="single" w:sz="4" w:space="0" w:color="000000"/>
              <w:bottom w:val="single" w:sz="4" w:space="0" w:color="000000"/>
              <w:right w:val="single" w:sz="4" w:space="0" w:color="000000"/>
            </w:tcBorders>
            <w:shd w:val="clear" w:color="auto" w:fill="auto"/>
          </w:tcPr>
          <w:p w14:paraId="27713AEC" w14:textId="77777777" w:rsidR="009E3A3B" w:rsidRDefault="0000525A">
            <w:pPr>
              <w:jc w:val="center"/>
              <w:rPr>
                <w:sz w:val="22"/>
                <w:szCs w:val="22"/>
              </w:rPr>
            </w:pPr>
            <w:r>
              <w:rPr>
                <w:sz w:val="22"/>
                <w:szCs w:val="22"/>
              </w:rPr>
              <w:t>Cruces de corrientes de aguas superficiales.</w:t>
            </w:r>
          </w:p>
        </w:tc>
      </w:tr>
      <w:tr w:rsidR="009E3A3B" w14:paraId="40249BD7" w14:textId="77777777">
        <w:trPr>
          <w:jc w:val="center"/>
        </w:trPr>
        <w:tc>
          <w:tcPr>
            <w:tcW w:w="2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C22FC" w14:textId="77777777" w:rsidR="009E3A3B" w:rsidRDefault="0000525A">
            <w:pPr>
              <w:jc w:val="center"/>
              <w:rPr>
                <w:b/>
                <w:sz w:val="22"/>
                <w:szCs w:val="22"/>
              </w:rPr>
            </w:pPr>
            <w:r>
              <w:rPr>
                <w:b/>
                <w:sz w:val="22"/>
                <w:szCs w:val="22"/>
              </w:rPr>
              <w:t>Infraestructura de geotecnia</w:t>
            </w:r>
          </w:p>
        </w:tc>
        <w:tc>
          <w:tcPr>
            <w:tcW w:w="5621" w:type="dxa"/>
            <w:tcBorders>
              <w:top w:val="single" w:sz="4" w:space="0" w:color="000000"/>
              <w:left w:val="single" w:sz="4" w:space="0" w:color="000000"/>
              <w:bottom w:val="single" w:sz="4" w:space="0" w:color="000000"/>
              <w:right w:val="single" w:sz="4" w:space="0" w:color="000000"/>
            </w:tcBorders>
            <w:shd w:val="clear" w:color="auto" w:fill="auto"/>
          </w:tcPr>
          <w:p w14:paraId="47772072" w14:textId="77777777" w:rsidR="009E3A3B" w:rsidRDefault="0000525A">
            <w:pPr>
              <w:jc w:val="center"/>
              <w:rPr>
                <w:sz w:val="22"/>
                <w:szCs w:val="22"/>
              </w:rPr>
            </w:pPr>
            <w:r>
              <w:rPr>
                <w:sz w:val="22"/>
                <w:szCs w:val="22"/>
              </w:rPr>
              <w:t>Obras de geotecnia y/o estabilidad de taludes con las respectivas memorias de cálculo y diseño.</w:t>
            </w:r>
          </w:p>
        </w:tc>
      </w:tr>
      <w:tr w:rsidR="009E3A3B" w14:paraId="6F7671EF" w14:textId="77777777">
        <w:trPr>
          <w:jc w:val="center"/>
        </w:trPr>
        <w:tc>
          <w:tcPr>
            <w:tcW w:w="2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B6C8F" w14:textId="77777777" w:rsidR="009E3A3B" w:rsidRDefault="0000525A">
            <w:pPr>
              <w:jc w:val="center"/>
              <w:rPr>
                <w:b/>
                <w:sz w:val="22"/>
                <w:szCs w:val="22"/>
              </w:rPr>
            </w:pPr>
            <w:r>
              <w:rPr>
                <w:b/>
                <w:sz w:val="22"/>
                <w:szCs w:val="22"/>
              </w:rPr>
              <w:t>Infraestructura de suministro de energía</w:t>
            </w:r>
          </w:p>
        </w:tc>
        <w:tc>
          <w:tcPr>
            <w:tcW w:w="5621" w:type="dxa"/>
            <w:tcBorders>
              <w:top w:val="single" w:sz="4" w:space="0" w:color="000000"/>
              <w:left w:val="single" w:sz="4" w:space="0" w:color="000000"/>
              <w:bottom w:val="single" w:sz="4" w:space="0" w:color="000000"/>
              <w:right w:val="single" w:sz="4" w:space="0" w:color="000000"/>
            </w:tcBorders>
            <w:shd w:val="clear" w:color="auto" w:fill="auto"/>
          </w:tcPr>
          <w:p w14:paraId="3500818B" w14:textId="77777777" w:rsidR="009E3A3B" w:rsidRDefault="0000525A">
            <w:pPr>
              <w:jc w:val="center"/>
              <w:rPr>
                <w:sz w:val="22"/>
                <w:szCs w:val="22"/>
              </w:rPr>
            </w:pPr>
            <w:r>
              <w:rPr>
                <w:sz w:val="22"/>
                <w:szCs w:val="22"/>
              </w:rPr>
              <w:t>Sistemas y fuentes de generación y transporte de energía (redes de energía)</w:t>
            </w:r>
            <w:r>
              <w:rPr>
                <w:sz w:val="22"/>
                <w:szCs w:val="22"/>
                <w:vertAlign w:val="superscript"/>
              </w:rPr>
              <w:footnoteReference w:id="44"/>
            </w:r>
            <w:r>
              <w:rPr>
                <w:sz w:val="22"/>
                <w:szCs w:val="22"/>
              </w:rPr>
              <w:t>.</w:t>
            </w:r>
          </w:p>
        </w:tc>
      </w:tr>
      <w:tr w:rsidR="009E3A3B" w14:paraId="222FCF6A" w14:textId="77777777">
        <w:trPr>
          <w:jc w:val="center"/>
        </w:trPr>
        <w:tc>
          <w:tcPr>
            <w:tcW w:w="2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FDBFC2" w14:textId="77777777" w:rsidR="009E3A3B" w:rsidRDefault="0000525A">
            <w:pPr>
              <w:jc w:val="center"/>
              <w:rPr>
                <w:b/>
                <w:sz w:val="22"/>
                <w:szCs w:val="22"/>
              </w:rPr>
            </w:pPr>
            <w:r>
              <w:rPr>
                <w:b/>
                <w:sz w:val="22"/>
                <w:szCs w:val="22"/>
              </w:rPr>
              <w:t>Infraestructura de suministro de agua</w:t>
            </w:r>
          </w:p>
        </w:tc>
        <w:tc>
          <w:tcPr>
            <w:tcW w:w="5621" w:type="dxa"/>
            <w:tcBorders>
              <w:top w:val="single" w:sz="4" w:space="0" w:color="000000"/>
              <w:left w:val="single" w:sz="4" w:space="0" w:color="000000"/>
              <w:bottom w:val="single" w:sz="4" w:space="0" w:color="000000"/>
              <w:right w:val="single" w:sz="4" w:space="0" w:color="000000"/>
            </w:tcBorders>
            <w:shd w:val="clear" w:color="auto" w:fill="auto"/>
          </w:tcPr>
          <w:p w14:paraId="7AB23889" w14:textId="77777777" w:rsidR="009E3A3B" w:rsidRDefault="0000525A">
            <w:pPr>
              <w:jc w:val="center"/>
              <w:rPr>
                <w:sz w:val="22"/>
                <w:szCs w:val="22"/>
              </w:rPr>
            </w:pPr>
            <w:r>
              <w:rPr>
                <w:sz w:val="22"/>
                <w:szCs w:val="22"/>
              </w:rPr>
              <w:t>Sistemas y fuentes de aprovisionamiento de agua</w:t>
            </w:r>
            <w:r>
              <w:rPr>
                <w:sz w:val="22"/>
                <w:szCs w:val="22"/>
                <w:vertAlign w:val="superscript"/>
              </w:rPr>
              <w:t>7</w:t>
            </w:r>
            <w:r>
              <w:rPr>
                <w:sz w:val="22"/>
                <w:szCs w:val="22"/>
              </w:rPr>
              <w:t>.</w:t>
            </w:r>
          </w:p>
        </w:tc>
      </w:tr>
      <w:tr w:rsidR="009E3A3B" w14:paraId="6DE60BD7" w14:textId="77777777">
        <w:trPr>
          <w:jc w:val="center"/>
        </w:trPr>
        <w:tc>
          <w:tcPr>
            <w:tcW w:w="2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4E1DD" w14:textId="7FF24208" w:rsidR="009E3A3B" w:rsidRDefault="0000525A">
            <w:pPr>
              <w:jc w:val="center"/>
              <w:rPr>
                <w:b/>
                <w:sz w:val="22"/>
                <w:szCs w:val="22"/>
              </w:rPr>
            </w:pPr>
            <w:r>
              <w:rPr>
                <w:b/>
                <w:sz w:val="22"/>
                <w:szCs w:val="22"/>
              </w:rPr>
              <w:lastRenderedPageBreak/>
              <w:t>Infraestructura para el tratamiento de residuos sólidos y líquidos</w:t>
            </w:r>
          </w:p>
        </w:tc>
        <w:tc>
          <w:tcPr>
            <w:tcW w:w="5621" w:type="dxa"/>
            <w:tcBorders>
              <w:top w:val="single" w:sz="4" w:space="0" w:color="000000"/>
              <w:left w:val="single" w:sz="4" w:space="0" w:color="000000"/>
              <w:bottom w:val="single" w:sz="4" w:space="0" w:color="000000"/>
              <w:right w:val="single" w:sz="4" w:space="0" w:color="000000"/>
            </w:tcBorders>
            <w:shd w:val="clear" w:color="auto" w:fill="auto"/>
          </w:tcPr>
          <w:p w14:paraId="4AC99248" w14:textId="77777777" w:rsidR="009E3A3B" w:rsidRDefault="0000525A">
            <w:pPr>
              <w:jc w:val="center"/>
              <w:rPr>
                <w:sz w:val="22"/>
                <w:szCs w:val="22"/>
              </w:rPr>
            </w:pPr>
            <w:r>
              <w:rPr>
                <w:sz w:val="22"/>
                <w:szCs w:val="22"/>
              </w:rPr>
              <w:t>Sistemas de aprovechamiento y valorización de residuos sólidos orgánicos biodegradables</w:t>
            </w:r>
            <w:r>
              <w:rPr>
                <w:vertAlign w:val="superscript"/>
              </w:rPr>
              <w:footnoteReference w:id="45"/>
            </w:r>
            <w:r>
              <w:rPr>
                <w:sz w:val="22"/>
                <w:szCs w:val="22"/>
              </w:rPr>
              <w:t>, indicando si se contempla la generación de biogás y, de ser el caso, los volúmenes y uso que se le dará.</w:t>
            </w:r>
          </w:p>
          <w:p w14:paraId="31FDBA6F" w14:textId="77777777" w:rsidR="009E3A3B" w:rsidRDefault="0000525A">
            <w:pPr>
              <w:jc w:val="center"/>
              <w:rPr>
                <w:sz w:val="22"/>
                <w:szCs w:val="22"/>
              </w:rPr>
            </w:pPr>
            <w:r>
              <w:rPr>
                <w:sz w:val="22"/>
                <w:szCs w:val="22"/>
              </w:rPr>
              <w:t>Sistemas de tratamiento de aguas residuales</w:t>
            </w:r>
            <w:r>
              <w:rPr>
                <w:vertAlign w:val="superscript"/>
              </w:rPr>
              <w:footnoteReference w:id="46"/>
            </w:r>
          </w:p>
        </w:tc>
      </w:tr>
    </w:tbl>
    <w:p w14:paraId="2D6116F1" w14:textId="77777777" w:rsidR="009E3A3B" w:rsidRDefault="009E3A3B">
      <w:pPr>
        <w:rPr>
          <w:color w:val="000000"/>
          <w:sz w:val="22"/>
          <w:szCs w:val="22"/>
        </w:rPr>
      </w:pPr>
    </w:p>
    <w:p w14:paraId="00B9DB52" w14:textId="054920F0" w:rsidR="009E3A3B" w:rsidRDefault="0000525A">
      <w:pPr>
        <w:pStyle w:val="Ttulo4"/>
        <w:numPr>
          <w:ilvl w:val="3"/>
          <w:numId w:val="11"/>
        </w:numPr>
        <w:rPr>
          <w:color w:val="000000"/>
          <w:sz w:val="22"/>
          <w:szCs w:val="22"/>
        </w:rPr>
      </w:pPr>
      <w:bookmarkStart w:id="36" w:name="_Toc57744125"/>
      <w:r>
        <w:rPr>
          <w:sz w:val="22"/>
          <w:szCs w:val="22"/>
        </w:rPr>
        <w:t>Infraestructura y servicios interceptados por el proyecto:</w:t>
      </w:r>
      <w:bookmarkEnd w:id="36"/>
      <w:r>
        <w:rPr>
          <w:sz w:val="22"/>
          <w:szCs w:val="22"/>
        </w:rPr>
        <w:t xml:space="preserve"> </w:t>
      </w:r>
    </w:p>
    <w:p w14:paraId="751F7C01" w14:textId="77777777" w:rsidR="009E3A3B" w:rsidRDefault="009E3A3B">
      <w:pPr>
        <w:rPr>
          <w:color w:val="000000"/>
          <w:sz w:val="22"/>
          <w:szCs w:val="22"/>
        </w:rPr>
      </w:pPr>
    </w:p>
    <w:p w14:paraId="53E51A70" w14:textId="77777777" w:rsidR="009E3A3B" w:rsidRDefault="0000525A">
      <w:pPr>
        <w:rPr>
          <w:color w:val="000000"/>
          <w:sz w:val="22"/>
          <w:szCs w:val="22"/>
        </w:rPr>
      </w:pPr>
      <w:r>
        <w:rPr>
          <w:color w:val="000000"/>
          <w:sz w:val="22"/>
          <w:szCs w:val="22"/>
        </w:rPr>
        <w:t>Se debe describir, dimensionar y ubicar en mapas, la infraestructura y redes de servicios que sea necesario trasladar, reubicar o proteger, teniendo en cuenta, entre otras (en caso de ser necesario), las relacionadas a continuación:</w:t>
      </w:r>
    </w:p>
    <w:p w14:paraId="17342B9B" w14:textId="77777777" w:rsidR="009E3A3B" w:rsidRDefault="009E3A3B">
      <w:pPr>
        <w:rPr>
          <w:color w:val="000000"/>
          <w:sz w:val="22"/>
          <w:szCs w:val="22"/>
        </w:rPr>
      </w:pPr>
    </w:p>
    <w:p w14:paraId="4779A8E2" w14:textId="77777777" w:rsidR="009E3A3B" w:rsidRDefault="0000525A">
      <w:pPr>
        <w:jc w:val="center"/>
        <w:rPr>
          <w:b/>
          <w:sz w:val="22"/>
          <w:szCs w:val="22"/>
        </w:rPr>
      </w:pPr>
      <w:bookmarkStart w:id="37" w:name="_23ckvvd" w:colFirst="0" w:colLast="0"/>
      <w:bookmarkEnd w:id="37"/>
      <w:r>
        <w:rPr>
          <w:b/>
          <w:sz w:val="22"/>
          <w:szCs w:val="22"/>
        </w:rPr>
        <w:t>Tabla 2. Infraestructura y redes de servicios.</w:t>
      </w:r>
    </w:p>
    <w:tbl>
      <w:tblPr>
        <w:tblStyle w:val="a0"/>
        <w:tblW w:w="8838" w:type="dxa"/>
        <w:tblInd w:w="0"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495"/>
        <w:gridCol w:w="5343"/>
      </w:tblGrid>
      <w:tr w:rsidR="009E3A3B" w14:paraId="7BFE7F8F" w14:textId="77777777">
        <w:tc>
          <w:tcPr>
            <w:tcW w:w="3495" w:type="dxa"/>
          </w:tcPr>
          <w:p w14:paraId="2150BC32" w14:textId="77777777" w:rsidR="009E3A3B" w:rsidRPr="006E0967" w:rsidRDefault="0000525A">
            <w:pPr>
              <w:jc w:val="center"/>
              <w:rPr>
                <w:rFonts w:ascii="Arial" w:hAnsi="Arial" w:cs="Arial"/>
                <w:b/>
              </w:rPr>
            </w:pPr>
            <w:r w:rsidRPr="006E0967">
              <w:rPr>
                <w:rFonts w:ascii="Arial" w:hAnsi="Arial" w:cs="Arial"/>
                <w:b/>
              </w:rPr>
              <w:t>CARACTERÍSTICA</w:t>
            </w:r>
          </w:p>
        </w:tc>
        <w:tc>
          <w:tcPr>
            <w:tcW w:w="5343" w:type="dxa"/>
          </w:tcPr>
          <w:p w14:paraId="315098B1" w14:textId="77777777" w:rsidR="009E3A3B" w:rsidRPr="006E0967" w:rsidRDefault="0000525A">
            <w:pPr>
              <w:jc w:val="center"/>
              <w:rPr>
                <w:rFonts w:ascii="Arial" w:hAnsi="Arial" w:cs="Arial"/>
                <w:b/>
              </w:rPr>
            </w:pPr>
            <w:r w:rsidRPr="006E0967">
              <w:rPr>
                <w:rFonts w:ascii="Arial" w:hAnsi="Arial" w:cs="Arial"/>
                <w:b/>
              </w:rPr>
              <w:t>DESCRIPCIÓN</w:t>
            </w:r>
          </w:p>
        </w:tc>
      </w:tr>
      <w:tr w:rsidR="009E3A3B" w14:paraId="5E1A8F51" w14:textId="77777777">
        <w:tc>
          <w:tcPr>
            <w:tcW w:w="3495" w:type="dxa"/>
            <w:vMerge w:val="restart"/>
          </w:tcPr>
          <w:p w14:paraId="6D70992B" w14:textId="77777777" w:rsidR="009E3A3B" w:rsidRPr="006E0967" w:rsidRDefault="009E3A3B">
            <w:pPr>
              <w:jc w:val="center"/>
              <w:rPr>
                <w:rFonts w:ascii="Arial" w:hAnsi="Arial" w:cs="Arial"/>
                <w:b/>
              </w:rPr>
            </w:pPr>
          </w:p>
          <w:p w14:paraId="13B0E928" w14:textId="77777777" w:rsidR="009E3A3B" w:rsidRPr="006E0967" w:rsidRDefault="009E3A3B">
            <w:pPr>
              <w:jc w:val="center"/>
              <w:rPr>
                <w:rFonts w:ascii="Arial" w:hAnsi="Arial" w:cs="Arial"/>
                <w:b/>
              </w:rPr>
            </w:pPr>
          </w:p>
          <w:p w14:paraId="04ED519E" w14:textId="77777777" w:rsidR="009E3A3B" w:rsidRPr="006E0967" w:rsidRDefault="0000525A">
            <w:pPr>
              <w:jc w:val="center"/>
              <w:rPr>
                <w:rFonts w:ascii="Arial" w:hAnsi="Arial" w:cs="Arial"/>
                <w:b/>
              </w:rPr>
            </w:pPr>
            <w:r w:rsidRPr="006E0967">
              <w:rPr>
                <w:rFonts w:ascii="Arial" w:hAnsi="Arial" w:cs="Arial"/>
                <w:b/>
              </w:rPr>
              <w:t>Servicios públicos</w:t>
            </w:r>
          </w:p>
        </w:tc>
        <w:tc>
          <w:tcPr>
            <w:tcW w:w="5343" w:type="dxa"/>
          </w:tcPr>
          <w:p w14:paraId="1F60C2B6" w14:textId="77777777" w:rsidR="009E3A3B" w:rsidRPr="006E0967" w:rsidRDefault="0000525A">
            <w:pPr>
              <w:rPr>
                <w:rFonts w:ascii="Arial" w:hAnsi="Arial" w:cs="Arial"/>
              </w:rPr>
            </w:pPr>
            <w:r w:rsidRPr="006E0967">
              <w:rPr>
                <w:rFonts w:ascii="Arial" w:hAnsi="Arial" w:cs="Arial"/>
              </w:rPr>
              <w:t>Redes de acueducto y alcantarillado.</w:t>
            </w:r>
          </w:p>
        </w:tc>
      </w:tr>
      <w:tr w:rsidR="009E3A3B" w14:paraId="01942899" w14:textId="77777777">
        <w:tc>
          <w:tcPr>
            <w:tcW w:w="3495" w:type="dxa"/>
            <w:vMerge/>
          </w:tcPr>
          <w:p w14:paraId="3BF8F00A" w14:textId="77777777" w:rsidR="009E3A3B" w:rsidRPr="006E0967" w:rsidRDefault="009E3A3B">
            <w:pPr>
              <w:widowControl w:val="0"/>
              <w:pBdr>
                <w:top w:val="nil"/>
                <w:left w:val="nil"/>
                <w:bottom w:val="nil"/>
                <w:right w:val="nil"/>
                <w:between w:val="nil"/>
              </w:pBdr>
              <w:spacing w:line="276" w:lineRule="auto"/>
              <w:jc w:val="left"/>
              <w:rPr>
                <w:rFonts w:ascii="Arial" w:hAnsi="Arial" w:cs="Arial"/>
              </w:rPr>
            </w:pPr>
          </w:p>
        </w:tc>
        <w:tc>
          <w:tcPr>
            <w:tcW w:w="5343" w:type="dxa"/>
          </w:tcPr>
          <w:p w14:paraId="581D92C3" w14:textId="77777777" w:rsidR="009E3A3B" w:rsidRPr="006E0967" w:rsidRDefault="0000525A">
            <w:pPr>
              <w:rPr>
                <w:rFonts w:ascii="Arial" w:hAnsi="Arial" w:cs="Arial"/>
              </w:rPr>
            </w:pPr>
            <w:r w:rsidRPr="006E0967">
              <w:rPr>
                <w:rFonts w:ascii="Arial" w:hAnsi="Arial" w:cs="Arial"/>
              </w:rPr>
              <w:t>Redes de transporte de hidrocarburos (gasoductos, oleoductos, poliductos).</w:t>
            </w:r>
          </w:p>
        </w:tc>
      </w:tr>
      <w:tr w:rsidR="009E3A3B" w14:paraId="6C4996BD" w14:textId="77777777">
        <w:tc>
          <w:tcPr>
            <w:tcW w:w="3495" w:type="dxa"/>
            <w:vMerge/>
          </w:tcPr>
          <w:p w14:paraId="2BE61C52" w14:textId="77777777" w:rsidR="009E3A3B" w:rsidRPr="006E0967" w:rsidRDefault="009E3A3B">
            <w:pPr>
              <w:widowControl w:val="0"/>
              <w:pBdr>
                <w:top w:val="nil"/>
                <w:left w:val="nil"/>
                <w:bottom w:val="nil"/>
                <w:right w:val="nil"/>
                <w:between w:val="nil"/>
              </w:pBdr>
              <w:spacing w:line="276" w:lineRule="auto"/>
              <w:jc w:val="left"/>
              <w:rPr>
                <w:rFonts w:ascii="Arial" w:hAnsi="Arial" w:cs="Arial"/>
              </w:rPr>
            </w:pPr>
          </w:p>
        </w:tc>
        <w:tc>
          <w:tcPr>
            <w:tcW w:w="5343" w:type="dxa"/>
          </w:tcPr>
          <w:p w14:paraId="35D94C1C" w14:textId="77777777" w:rsidR="009E3A3B" w:rsidRPr="006E0967" w:rsidRDefault="0000525A">
            <w:pPr>
              <w:rPr>
                <w:rFonts w:ascii="Arial" w:hAnsi="Arial" w:cs="Arial"/>
              </w:rPr>
            </w:pPr>
            <w:r w:rsidRPr="006E0967">
              <w:rPr>
                <w:rFonts w:ascii="Arial" w:hAnsi="Arial" w:cs="Arial"/>
              </w:rPr>
              <w:t>Redes eléctricas.</w:t>
            </w:r>
          </w:p>
        </w:tc>
      </w:tr>
      <w:tr w:rsidR="009E3A3B" w14:paraId="1C4B999C" w14:textId="77777777">
        <w:tc>
          <w:tcPr>
            <w:tcW w:w="3495" w:type="dxa"/>
            <w:vMerge/>
          </w:tcPr>
          <w:p w14:paraId="5E28BA9B" w14:textId="77777777" w:rsidR="009E3A3B" w:rsidRPr="006E0967" w:rsidRDefault="009E3A3B">
            <w:pPr>
              <w:widowControl w:val="0"/>
              <w:pBdr>
                <w:top w:val="nil"/>
                <w:left w:val="nil"/>
                <w:bottom w:val="nil"/>
                <w:right w:val="nil"/>
                <w:between w:val="nil"/>
              </w:pBdr>
              <w:spacing w:line="276" w:lineRule="auto"/>
              <w:jc w:val="left"/>
              <w:rPr>
                <w:rFonts w:ascii="Arial" w:hAnsi="Arial" w:cs="Arial"/>
              </w:rPr>
            </w:pPr>
          </w:p>
        </w:tc>
        <w:tc>
          <w:tcPr>
            <w:tcW w:w="5343" w:type="dxa"/>
          </w:tcPr>
          <w:p w14:paraId="5B8BC684" w14:textId="77777777" w:rsidR="009E3A3B" w:rsidRPr="006E0967" w:rsidRDefault="0000525A">
            <w:pPr>
              <w:rPr>
                <w:rFonts w:ascii="Arial" w:hAnsi="Arial" w:cs="Arial"/>
              </w:rPr>
            </w:pPr>
            <w:r w:rsidRPr="006E0967">
              <w:rPr>
                <w:rFonts w:ascii="Arial" w:hAnsi="Arial" w:cs="Arial"/>
              </w:rPr>
              <w:t>Redes de tecnologías de la información y las comunicaciones.</w:t>
            </w:r>
          </w:p>
        </w:tc>
      </w:tr>
      <w:tr w:rsidR="009E3A3B" w14:paraId="603764AE" w14:textId="77777777">
        <w:tc>
          <w:tcPr>
            <w:tcW w:w="3495" w:type="dxa"/>
            <w:vMerge w:val="restart"/>
          </w:tcPr>
          <w:p w14:paraId="1B50BF7B" w14:textId="77777777" w:rsidR="009E3A3B" w:rsidRPr="006E0967" w:rsidRDefault="009E3A3B">
            <w:pPr>
              <w:jc w:val="center"/>
              <w:rPr>
                <w:rFonts w:ascii="Arial" w:hAnsi="Arial" w:cs="Arial"/>
                <w:b/>
              </w:rPr>
            </w:pPr>
          </w:p>
          <w:p w14:paraId="03CE81F1" w14:textId="77777777" w:rsidR="009E3A3B" w:rsidRPr="006E0967" w:rsidRDefault="009E3A3B">
            <w:pPr>
              <w:jc w:val="center"/>
              <w:rPr>
                <w:rFonts w:ascii="Arial" w:hAnsi="Arial" w:cs="Arial"/>
                <w:b/>
              </w:rPr>
            </w:pPr>
          </w:p>
          <w:p w14:paraId="245BAD21" w14:textId="77777777" w:rsidR="009E3A3B" w:rsidRPr="006E0967" w:rsidRDefault="0000525A">
            <w:pPr>
              <w:jc w:val="center"/>
              <w:rPr>
                <w:rFonts w:ascii="Arial" w:hAnsi="Arial" w:cs="Arial"/>
              </w:rPr>
            </w:pPr>
            <w:r w:rsidRPr="006E0967">
              <w:rPr>
                <w:rFonts w:ascii="Arial" w:hAnsi="Arial" w:cs="Arial"/>
                <w:b/>
              </w:rPr>
              <w:t>Otros</w:t>
            </w:r>
          </w:p>
        </w:tc>
        <w:tc>
          <w:tcPr>
            <w:tcW w:w="5343" w:type="dxa"/>
          </w:tcPr>
          <w:p w14:paraId="6C0D95C4" w14:textId="77777777" w:rsidR="009E3A3B" w:rsidRPr="006E0967" w:rsidRDefault="0000525A">
            <w:pPr>
              <w:rPr>
                <w:rFonts w:ascii="Arial" w:hAnsi="Arial" w:cs="Arial"/>
              </w:rPr>
            </w:pPr>
            <w:r w:rsidRPr="006E0967">
              <w:rPr>
                <w:rFonts w:ascii="Arial" w:hAnsi="Arial" w:cs="Arial"/>
              </w:rPr>
              <w:t>Distritos de riego.</w:t>
            </w:r>
          </w:p>
        </w:tc>
      </w:tr>
      <w:tr w:rsidR="009E3A3B" w14:paraId="73467C7F" w14:textId="77777777">
        <w:tc>
          <w:tcPr>
            <w:tcW w:w="3495" w:type="dxa"/>
            <w:vMerge/>
          </w:tcPr>
          <w:p w14:paraId="481E5761" w14:textId="77777777" w:rsidR="009E3A3B" w:rsidRPr="006E0967" w:rsidRDefault="009E3A3B">
            <w:pPr>
              <w:widowControl w:val="0"/>
              <w:pBdr>
                <w:top w:val="nil"/>
                <w:left w:val="nil"/>
                <w:bottom w:val="nil"/>
                <w:right w:val="nil"/>
                <w:between w:val="nil"/>
              </w:pBdr>
              <w:spacing w:line="276" w:lineRule="auto"/>
              <w:jc w:val="left"/>
              <w:rPr>
                <w:rFonts w:ascii="Arial" w:hAnsi="Arial" w:cs="Arial"/>
              </w:rPr>
            </w:pPr>
          </w:p>
        </w:tc>
        <w:tc>
          <w:tcPr>
            <w:tcW w:w="5343" w:type="dxa"/>
          </w:tcPr>
          <w:p w14:paraId="4F0AFADB" w14:textId="77777777" w:rsidR="009E3A3B" w:rsidRPr="006E0967" w:rsidRDefault="0000525A">
            <w:pPr>
              <w:rPr>
                <w:rFonts w:ascii="Arial" w:hAnsi="Arial" w:cs="Arial"/>
              </w:rPr>
            </w:pPr>
            <w:r w:rsidRPr="006E0967">
              <w:rPr>
                <w:rFonts w:ascii="Arial" w:hAnsi="Arial" w:cs="Arial"/>
              </w:rPr>
              <w:t>Vías (red Vial Nacional, secundarias y terciarias)</w:t>
            </w:r>
          </w:p>
        </w:tc>
      </w:tr>
      <w:tr w:rsidR="009E3A3B" w14:paraId="24095BFA" w14:textId="77777777">
        <w:tc>
          <w:tcPr>
            <w:tcW w:w="3495" w:type="dxa"/>
            <w:vMerge/>
          </w:tcPr>
          <w:p w14:paraId="72230547" w14:textId="77777777" w:rsidR="009E3A3B" w:rsidRPr="006E0967" w:rsidRDefault="009E3A3B">
            <w:pPr>
              <w:widowControl w:val="0"/>
              <w:pBdr>
                <w:top w:val="nil"/>
                <w:left w:val="nil"/>
                <w:bottom w:val="nil"/>
                <w:right w:val="nil"/>
                <w:between w:val="nil"/>
              </w:pBdr>
              <w:spacing w:line="276" w:lineRule="auto"/>
              <w:jc w:val="left"/>
              <w:rPr>
                <w:rFonts w:ascii="Arial" w:hAnsi="Arial" w:cs="Arial"/>
              </w:rPr>
            </w:pPr>
          </w:p>
        </w:tc>
        <w:tc>
          <w:tcPr>
            <w:tcW w:w="5343" w:type="dxa"/>
          </w:tcPr>
          <w:p w14:paraId="448E596C" w14:textId="77777777" w:rsidR="009E3A3B" w:rsidRPr="006E0967" w:rsidRDefault="0000525A">
            <w:pPr>
              <w:rPr>
                <w:rFonts w:ascii="Arial" w:hAnsi="Arial" w:cs="Arial"/>
              </w:rPr>
            </w:pPr>
            <w:r w:rsidRPr="006E0967">
              <w:rPr>
                <w:rFonts w:ascii="Arial" w:hAnsi="Arial" w:cs="Arial"/>
              </w:rPr>
              <w:t>Predios (Describir su uso, dotacional, educativo, vivienda, etc.).</w:t>
            </w:r>
          </w:p>
        </w:tc>
      </w:tr>
      <w:tr w:rsidR="009E3A3B" w14:paraId="6D2B244B" w14:textId="77777777">
        <w:tc>
          <w:tcPr>
            <w:tcW w:w="3495" w:type="dxa"/>
            <w:vMerge/>
          </w:tcPr>
          <w:p w14:paraId="161A5433" w14:textId="77777777" w:rsidR="009E3A3B" w:rsidRPr="006E0967" w:rsidRDefault="009E3A3B">
            <w:pPr>
              <w:widowControl w:val="0"/>
              <w:pBdr>
                <w:top w:val="nil"/>
                <w:left w:val="nil"/>
                <w:bottom w:val="nil"/>
                <w:right w:val="nil"/>
                <w:between w:val="nil"/>
              </w:pBdr>
              <w:spacing w:line="276" w:lineRule="auto"/>
              <w:jc w:val="left"/>
              <w:rPr>
                <w:rFonts w:ascii="Arial" w:hAnsi="Arial" w:cs="Arial"/>
              </w:rPr>
            </w:pPr>
          </w:p>
        </w:tc>
        <w:tc>
          <w:tcPr>
            <w:tcW w:w="5343" w:type="dxa"/>
          </w:tcPr>
          <w:p w14:paraId="0B1CDBDB" w14:textId="77777777" w:rsidR="009E3A3B" w:rsidRPr="006E0967" w:rsidRDefault="0000525A">
            <w:pPr>
              <w:rPr>
                <w:rFonts w:ascii="Arial" w:hAnsi="Arial" w:cs="Arial"/>
              </w:rPr>
            </w:pPr>
            <w:r w:rsidRPr="006E0967">
              <w:rPr>
                <w:rFonts w:ascii="Arial" w:hAnsi="Arial" w:cs="Arial"/>
              </w:rPr>
              <w:t xml:space="preserve">Demás infraestructura y redes interceptadas. </w:t>
            </w:r>
          </w:p>
        </w:tc>
      </w:tr>
    </w:tbl>
    <w:p w14:paraId="2B1C32E1" w14:textId="77777777" w:rsidR="009E3A3B" w:rsidRDefault="009E3A3B">
      <w:pPr>
        <w:jc w:val="center"/>
        <w:rPr>
          <w:b/>
          <w:sz w:val="22"/>
          <w:szCs w:val="22"/>
        </w:rPr>
      </w:pPr>
    </w:p>
    <w:p w14:paraId="73D8AF49" w14:textId="77777777" w:rsidR="009E3A3B" w:rsidRDefault="009E3A3B">
      <w:pPr>
        <w:jc w:val="center"/>
        <w:rPr>
          <w:b/>
          <w:sz w:val="22"/>
          <w:szCs w:val="22"/>
        </w:rPr>
      </w:pPr>
    </w:p>
    <w:p w14:paraId="5AC983A5" w14:textId="5682FC31" w:rsidR="009E3A3B" w:rsidRDefault="0000525A">
      <w:pPr>
        <w:pStyle w:val="Ttulo3"/>
        <w:numPr>
          <w:ilvl w:val="2"/>
          <w:numId w:val="11"/>
        </w:numPr>
        <w:rPr>
          <w:sz w:val="22"/>
          <w:szCs w:val="22"/>
        </w:rPr>
      </w:pPr>
      <w:bookmarkStart w:id="38" w:name="_Toc57744126"/>
      <w:r>
        <w:rPr>
          <w:sz w:val="22"/>
          <w:szCs w:val="22"/>
        </w:rPr>
        <w:t>INSUMOS DEL PROYECTO</w:t>
      </w:r>
      <w:bookmarkEnd w:id="38"/>
    </w:p>
    <w:p w14:paraId="7FCC4228" w14:textId="77777777" w:rsidR="009E3A3B" w:rsidRDefault="009E3A3B">
      <w:pPr>
        <w:rPr>
          <w:sz w:val="22"/>
          <w:szCs w:val="22"/>
        </w:rPr>
      </w:pPr>
    </w:p>
    <w:p w14:paraId="5A12E3FA" w14:textId="77777777" w:rsidR="009E3A3B" w:rsidRDefault="0000525A">
      <w:pPr>
        <w:rPr>
          <w:sz w:val="22"/>
          <w:szCs w:val="22"/>
        </w:rPr>
      </w:pPr>
      <w:r>
        <w:rPr>
          <w:sz w:val="22"/>
          <w:szCs w:val="22"/>
        </w:rPr>
        <w:t>Para la ejecución del proyecto y de acuerdo con los diseños de factibilidad, se debe presentar el listado y la estimación de los volúmenes de insumos que se relacionan en la siguiente tabla:</w:t>
      </w:r>
    </w:p>
    <w:p w14:paraId="21C0D9F2" w14:textId="77777777" w:rsidR="009E3A3B" w:rsidRDefault="009E3A3B">
      <w:pPr>
        <w:rPr>
          <w:sz w:val="22"/>
          <w:szCs w:val="22"/>
        </w:rPr>
      </w:pPr>
    </w:p>
    <w:p w14:paraId="7E75D082" w14:textId="77777777" w:rsidR="009E3A3B" w:rsidRDefault="0000525A">
      <w:pPr>
        <w:keepNext/>
        <w:pBdr>
          <w:top w:val="nil"/>
          <w:left w:val="nil"/>
          <w:bottom w:val="nil"/>
          <w:right w:val="nil"/>
          <w:between w:val="nil"/>
        </w:pBdr>
        <w:jc w:val="center"/>
        <w:rPr>
          <w:color w:val="000000"/>
          <w:sz w:val="22"/>
          <w:szCs w:val="22"/>
        </w:rPr>
      </w:pPr>
      <w:r>
        <w:rPr>
          <w:b/>
          <w:color w:val="000000"/>
          <w:sz w:val="22"/>
          <w:szCs w:val="22"/>
        </w:rPr>
        <w:t xml:space="preserve">Tabla 3. </w:t>
      </w:r>
      <w:r>
        <w:rPr>
          <w:color w:val="000000"/>
          <w:sz w:val="22"/>
          <w:szCs w:val="22"/>
        </w:rPr>
        <w:t>Insumos del Proyecto</w:t>
      </w:r>
    </w:p>
    <w:tbl>
      <w:tblPr>
        <w:tblStyle w:val="a1"/>
        <w:tblW w:w="8838" w:type="dxa"/>
        <w:tblInd w:w="0"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385"/>
        <w:gridCol w:w="6453"/>
      </w:tblGrid>
      <w:tr w:rsidR="009E3A3B" w14:paraId="31FC7494" w14:textId="77777777">
        <w:tc>
          <w:tcPr>
            <w:tcW w:w="2385" w:type="dxa"/>
          </w:tcPr>
          <w:p w14:paraId="08CD02E4" w14:textId="77777777" w:rsidR="009E3A3B" w:rsidRPr="006E0967" w:rsidRDefault="0000525A">
            <w:pPr>
              <w:spacing w:line="259" w:lineRule="auto"/>
              <w:jc w:val="center"/>
              <w:rPr>
                <w:rFonts w:ascii="Arial" w:hAnsi="Arial" w:cs="Arial"/>
                <w:b/>
              </w:rPr>
            </w:pPr>
            <w:r w:rsidRPr="006E0967">
              <w:rPr>
                <w:rFonts w:ascii="Arial" w:hAnsi="Arial" w:cs="Arial"/>
                <w:b/>
              </w:rPr>
              <w:t>TIPO DE INSUMO</w:t>
            </w:r>
          </w:p>
        </w:tc>
        <w:tc>
          <w:tcPr>
            <w:tcW w:w="6453" w:type="dxa"/>
          </w:tcPr>
          <w:p w14:paraId="3BF49B74" w14:textId="77777777" w:rsidR="009E3A3B" w:rsidRPr="006E0967" w:rsidRDefault="0000525A">
            <w:pPr>
              <w:jc w:val="center"/>
              <w:rPr>
                <w:rFonts w:ascii="Arial" w:hAnsi="Arial" w:cs="Arial"/>
                <w:b/>
              </w:rPr>
            </w:pPr>
            <w:r w:rsidRPr="006E0967">
              <w:rPr>
                <w:rFonts w:ascii="Arial" w:hAnsi="Arial" w:cs="Arial"/>
                <w:b/>
              </w:rPr>
              <w:t>DESCRIPCIÓN</w:t>
            </w:r>
          </w:p>
        </w:tc>
      </w:tr>
      <w:tr w:rsidR="009E3A3B" w14:paraId="136F5DE1" w14:textId="77777777">
        <w:tc>
          <w:tcPr>
            <w:tcW w:w="2385" w:type="dxa"/>
          </w:tcPr>
          <w:p w14:paraId="3D111786" w14:textId="77777777" w:rsidR="009E3A3B" w:rsidRPr="006E0967" w:rsidRDefault="0000525A">
            <w:pPr>
              <w:jc w:val="center"/>
              <w:rPr>
                <w:rFonts w:ascii="Arial" w:hAnsi="Arial" w:cs="Arial"/>
                <w:b/>
              </w:rPr>
            </w:pPr>
            <w:r w:rsidRPr="006E0967">
              <w:rPr>
                <w:rFonts w:ascii="Arial" w:hAnsi="Arial" w:cs="Arial"/>
                <w:b/>
              </w:rPr>
              <w:t>Materiales de construcción</w:t>
            </w:r>
          </w:p>
        </w:tc>
        <w:tc>
          <w:tcPr>
            <w:tcW w:w="6453" w:type="dxa"/>
          </w:tcPr>
          <w:p w14:paraId="53C04DA4" w14:textId="77777777" w:rsidR="009E3A3B" w:rsidRPr="006E0967" w:rsidRDefault="0000525A">
            <w:pPr>
              <w:rPr>
                <w:rFonts w:ascii="Arial" w:hAnsi="Arial" w:cs="Arial"/>
              </w:rPr>
            </w:pPr>
            <w:r w:rsidRPr="006E0967">
              <w:rPr>
                <w:rFonts w:ascii="Arial" w:hAnsi="Arial" w:cs="Arial"/>
              </w:rPr>
              <w:t xml:space="preserve">Materiales pétreos (explotados en minas y canteras usados como agregados en la fabricación de concretos, pavimentos, obras de tierra y otros productos). </w:t>
            </w:r>
          </w:p>
        </w:tc>
      </w:tr>
      <w:tr w:rsidR="009E3A3B" w14:paraId="624AD0B9" w14:textId="77777777">
        <w:tc>
          <w:tcPr>
            <w:tcW w:w="2385" w:type="dxa"/>
            <w:vMerge w:val="restart"/>
          </w:tcPr>
          <w:p w14:paraId="3271374A" w14:textId="77777777" w:rsidR="009E3A3B" w:rsidRPr="006E0967" w:rsidRDefault="009E3A3B">
            <w:pPr>
              <w:jc w:val="center"/>
              <w:rPr>
                <w:rFonts w:ascii="Arial" w:hAnsi="Arial" w:cs="Arial"/>
                <w:b/>
              </w:rPr>
            </w:pPr>
          </w:p>
          <w:p w14:paraId="3C62CE5A" w14:textId="77777777" w:rsidR="009E3A3B" w:rsidRPr="006E0967" w:rsidRDefault="009E3A3B">
            <w:pPr>
              <w:jc w:val="center"/>
              <w:rPr>
                <w:rFonts w:ascii="Arial" w:hAnsi="Arial" w:cs="Arial"/>
                <w:b/>
              </w:rPr>
            </w:pPr>
          </w:p>
          <w:p w14:paraId="35931C93" w14:textId="77777777" w:rsidR="009E3A3B" w:rsidRPr="006E0967" w:rsidRDefault="009E3A3B">
            <w:pPr>
              <w:jc w:val="center"/>
              <w:rPr>
                <w:rFonts w:ascii="Arial" w:hAnsi="Arial" w:cs="Arial"/>
                <w:b/>
              </w:rPr>
            </w:pPr>
          </w:p>
          <w:p w14:paraId="67BC10FC" w14:textId="77777777" w:rsidR="009E3A3B" w:rsidRPr="006E0967" w:rsidRDefault="009E3A3B">
            <w:pPr>
              <w:jc w:val="center"/>
              <w:rPr>
                <w:rFonts w:ascii="Arial" w:hAnsi="Arial" w:cs="Arial"/>
                <w:b/>
              </w:rPr>
            </w:pPr>
          </w:p>
          <w:p w14:paraId="34E48EBB" w14:textId="77777777" w:rsidR="009E3A3B" w:rsidRPr="006E0967" w:rsidRDefault="009E3A3B">
            <w:pPr>
              <w:jc w:val="center"/>
              <w:rPr>
                <w:rFonts w:ascii="Arial" w:hAnsi="Arial" w:cs="Arial"/>
                <w:b/>
              </w:rPr>
            </w:pPr>
          </w:p>
          <w:p w14:paraId="3F446716" w14:textId="77777777" w:rsidR="009E3A3B" w:rsidRPr="006E0967" w:rsidRDefault="009E3A3B">
            <w:pPr>
              <w:jc w:val="center"/>
              <w:rPr>
                <w:rFonts w:ascii="Arial" w:hAnsi="Arial" w:cs="Arial"/>
                <w:b/>
              </w:rPr>
            </w:pPr>
          </w:p>
          <w:p w14:paraId="3E3397F3" w14:textId="77777777" w:rsidR="009E3A3B" w:rsidRPr="006E0967" w:rsidRDefault="0000525A">
            <w:pPr>
              <w:jc w:val="center"/>
              <w:rPr>
                <w:rFonts w:ascii="Arial" w:hAnsi="Arial" w:cs="Arial"/>
                <w:b/>
              </w:rPr>
            </w:pPr>
            <w:r w:rsidRPr="006E0967">
              <w:rPr>
                <w:rFonts w:ascii="Arial" w:hAnsi="Arial" w:cs="Arial"/>
                <w:b/>
              </w:rPr>
              <w:t>Otros</w:t>
            </w:r>
          </w:p>
        </w:tc>
        <w:tc>
          <w:tcPr>
            <w:tcW w:w="6453" w:type="dxa"/>
          </w:tcPr>
          <w:p w14:paraId="5C5920C3" w14:textId="77777777" w:rsidR="009E3A3B" w:rsidRPr="006E0967" w:rsidRDefault="0000525A">
            <w:pPr>
              <w:rPr>
                <w:rFonts w:ascii="Arial" w:hAnsi="Arial" w:cs="Arial"/>
              </w:rPr>
            </w:pPr>
            <w:r w:rsidRPr="006E0967">
              <w:rPr>
                <w:rFonts w:ascii="Arial" w:hAnsi="Arial" w:cs="Arial"/>
              </w:rPr>
              <w:t xml:space="preserve">Materiales y productos como combustibles, aceites, grasas, disolventes, entre otros. Presentar las respectivas Hojas de Seguridad para Materiales – MSDS y especificar el manejo de los insumos sobrantes. </w:t>
            </w:r>
          </w:p>
        </w:tc>
      </w:tr>
      <w:tr w:rsidR="009E3A3B" w14:paraId="352E4A75" w14:textId="77777777">
        <w:tc>
          <w:tcPr>
            <w:tcW w:w="2385" w:type="dxa"/>
            <w:vMerge/>
          </w:tcPr>
          <w:p w14:paraId="6B363B05" w14:textId="77777777" w:rsidR="009E3A3B" w:rsidRPr="006E0967" w:rsidRDefault="009E3A3B">
            <w:pPr>
              <w:widowControl w:val="0"/>
              <w:pBdr>
                <w:top w:val="nil"/>
                <w:left w:val="nil"/>
                <w:bottom w:val="nil"/>
                <w:right w:val="nil"/>
                <w:between w:val="nil"/>
              </w:pBdr>
              <w:spacing w:line="276" w:lineRule="auto"/>
              <w:jc w:val="left"/>
              <w:rPr>
                <w:rFonts w:ascii="Arial" w:hAnsi="Arial" w:cs="Arial"/>
              </w:rPr>
            </w:pPr>
          </w:p>
        </w:tc>
        <w:tc>
          <w:tcPr>
            <w:tcW w:w="6453" w:type="dxa"/>
          </w:tcPr>
          <w:p w14:paraId="1A832BA6" w14:textId="77777777" w:rsidR="009E3A3B" w:rsidRPr="006E0967" w:rsidRDefault="0000525A">
            <w:pPr>
              <w:rPr>
                <w:rFonts w:ascii="Arial" w:hAnsi="Arial" w:cs="Arial"/>
              </w:rPr>
            </w:pPr>
            <w:r w:rsidRPr="006E0967">
              <w:rPr>
                <w:rFonts w:ascii="Arial" w:hAnsi="Arial" w:cs="Arial"/>
              </w:rPr>
              <w:t xml:space="preserve">Insumos procesados como concreto hidráulico, concreto asfáltico, prefabricado y triturados, entre otros. </w:t>
            </w:r>
          </w:p>
        </w:tc>
      </w:tr>
      <w:tr w:rsidR="009E3A3B" w14:paraId="44CB7995" w14:textId="77777777">
        <w:tc>
          <w:tcPr>
            <w:tcW w:w="2385" w:type="dxa"/>
            <w:vMerge/>
          </w:tcPr>
          <w:p w14:paraId="4BEB4B76" w14:textId="77777777" w:rsidR="009E3A3B" w:rsidRPr="006E0967" w:rsidRDefault="009E3A3B">
            <w:pPr>
              <w:widowControl w:val="0"/>
              <w:pBdr>
                <w:top w:val="nil"/>
                <w:left w:val="nil"/>
                <w:bottom w:val="nil"/>
                <w:right w:val="nil"/>
                <w:between w:val="nil"/>
              </w:pBdr>
              <w:spacing w:line="276" w:lineRule="auto"/>
              <w:jc w:val="left"/>
              <w:rPr>
                <w:rFonts w:ascii="Arial" w:hAnsi="Arial" w:cs="Arial"/>
              </w:rPr>
            </w:pPr>
          </w:p>
        </w:tc>
        <w:tc>
          <w:tcPr>
            <w:tcW w:w="6453" w:type="dxa"/>
          </w:tcPr>
          <w:p w14:paraId="1CBAC95B" w14:textId="77777777" w:rsidR="009E3A3B" w:rsidRPr="006E0967" w:rsidRDefault="0000525A">
            <w:pPr>
              <w:numPr>
                <w:ilvl w:val="0"/>
                <w:numId w:val="44"/>
              </w:numPr>
              <w:pBdr>
                <w:top w:val="nil"/>
                <w:left w:val="nil"/>
                <w:bottom w:val="nil"/>
                <w:right w:val="nil"/>
                <w:between w:val="nil"/>
              </w:pBdr>
              <w:rPr>
                <w:rFonts w:ascii="Arial" w:hAnsi="Arial" w:cs="Arial"/>
                <w:color w:val="000000"/>
              </w:rPr>
            </w:pPr>
            <w:r w:rsidRPr="006E0967">
              <w:rPr>
                <w:rFonts w:ascii="Arial" w:eastAsia="Arial" w:hAnsi="Arial" w:cs="Arial"/>
                <w:color w:val="000000"/>
              </w:rPr>
              <w:t xml:space="preserve">Explosivos: En el evento en que exista la necesidad de demolición y/o voladuras, se deben indicar las memorias de perforación y voladura que incluya por lo menos tipo y clase de explosivo y accesorios, potencia, diseño de malla de perforación, proyecciones de fragmentación, sismicidad, tipo de almacenamiento y transporte, ubicación de polvorines. Establecer el tipo de voladura que se empleará y una estimación de las vibraciones que se prevén. </w:t>
            </w:r>
          </w:p>
        </w:tc>
      </w:tr>
      <w:tr w:rsidR="009E3A3B" w14:paraId="161DAE97" w14:textId="77777777">
        <w:tc>
          <w:tcPr>
            <w:tcW w:w="2385" w:type="dxa"/>
            <w:vMerge/>
          </w:tcPr>
          <w:p w14:paraId="4D041495" w14:textId="77777777" w:rsidR="009E3A3B" w:rsidRPr="006E0967" w:rsidRDefault="009E3A3B">
            <w:pPr>
              <w:widowControl w:val="0"/>
              <w:pBdr>
                <w:top w:val="nil"/>
                <w:left w:val="nil"/>
                <w:bottom w:val="nil"/>
                <w:right w:val="nil"/>
                <w:between w:val="nil"/>
              </w:pBdr>
              <w:spacing w:line="276" w:lineRule="auto"/>
              <w:jc w:val="left"/>
              <w:rPr>
                <w:rFonts w:ascii="Arial" w:eastAsia="Arial" w:hAnsi="Arial" w:cs="Arial"/>
                <w:color w:val="000000"/>
              </w:rPr>
            </w:pPr>
          </w:p>
        </w:tc>
        <w:tc>
          <w:tcPr>
            <w:tcW w:w="6453" w:type="dxa"/>
          </w:tcPr>
          <w:p w14:paraId="30966E99" w14:textId="77777777" w:rsidR="009E3A3B" w:rsidRPr="006E0967" w:rsidRDefault="0000525A">
            <w:pPr>
              <w:rPr>
                <w:rFonts w:ascii="Arial" w:hAnsi="Arial" w:cs="Arial"/>
              </w:rPr>
            </w:pPr>
            <w:r w:rsidRPr="006E0967">
              <w:rPr>
                <w:rFonts w:ascii="Arial" w:hAnsi="Arial" w:cs="Arial"/>
              </w:rPr>
              <w:t>Estimar y describir las necesidades de energía eléctrica.</w:t>
            </w:r>
          </w:p>
        </w:tc>
      </w:tr>
      <w:tr w:rsidR="009E3A3B" w14:paraId="23BC4690" w14:textId="77777777">
        <w:tc>
          <w:tcPr>
            <w:tcW w:w="2385" w:type="dxa"/>
            <w:vMerge/>
          </w:tcPr>
          <w:p w14:paraId="0BBF8384" w14:textId="77777777" w:rsidR="009E3A3B" w:rsidRPr="006E0967" w:rsidRDefault="009E3A3B">
            <w:pPr>
              <w:widowControl w:val="0"/>
              <w:pBdr>
                <w:top w:val="nil"/>
                <w:left w:val="nil"/>
                <w:bottom w:val="nil"/>
                <w:right w:val="nil"/>
                <w:between w:val="nil"/>
              </w:pBdr>
              <w:spacing w:line="276" w:lineRule="auto"/>
              <w:jc w:val="left"/>
              <w:rPr>
                <w:rFonts w:ascii="Arial" w:hAnsi="Arial" w:cs="Arial"/>
              </w:rPr>
            </w:pPr>
          </w:p>
        </w:tc>
        <w:tc>
          <w:tcPr>
            <w:tcW w:w="6453" w:type="dxa"/>
          </w:tcPr>
          <w:p w14:paraId="4D251C52" w14:textId="77777777" w:rsidR="009E3A3B" w:rsidRPr="006E0967" w:rsidRDefault="0000525A">
            <w:pPr>
              <w:rPr>
                <w:rFonts w:ascii="Arial" w:hAnsi="Arial" w:cs="Arial"/>
              </w:rPr>
            </w:pPr>
            <w:r w:rsidRPr="006E0967">
              <w:rPr>
                <w:rFonts w:ascii="Arial" w:hAnsi="Arial" w:cs="Arial"/>
              </w:rPr>
              <w:t>Demás insumos que se requieran para las diferentes fases del proyecto.</w:t>
            </w:r>
          </w:p>
        </w:tc>
      </w:tr>
      <w:tr w:rsidR="009E3A3B" w14:paraId="74B91323" w14:textId="77777777">
        <w:tc>
          <w:tcPr>
            <w:tcW w:w="2385" w:type="dxa"/>
          </w:tcPr>
          <w:p w14:paraId="08EBD4D0" w14:textId="77777777" w:rsidR="009E3A3B" w:rsidRPr="006E0967" w:rsidRDefault="009E3A3B">
            <w:pPr>
              <w:jc w:val="center"/>
              <w:rPr>
                <w:rFonts w:ascii="Arial" w:hAnsi="Arial" w:cs="Arial"/>
                <w:b/>
              </w:rPr>
            </w:pPr>
          </w:p>
          <w:p w14:paraId="5A4FE283" w14:textId="77777777" w:rsidR="009E3A3B" w:rsidRPr="006E0967" w:rsidRDefault="009E3A3B">
            <w:pPr>
              <w:jc w:val="center"/>
              <w:rPr>
                <w:rFonts w:ascii="Arial" w:hAnsi="Arial" w:cs="Arial"/>
                <w:b/>
              </w:rPr>
            </w:pPr>
          </w:p>
          <w:p w14:paraId="45B1A936" w14:textId="77777777" w:rsidR="009E3A3B" w:rsidRPr="006E0967" w:rsidRDefault="0000525A">
            <w:pPr>
              <w:jc w:val="center"/>
              <w:rPr>
                <w:rFonts w:ascii="Arial" w:hAnsi="Arial" w:cs="Arial"/>
                <w:b/>
              </w:rPr>
            </w:pPr>
            <w:r w:rsidRPr="006E0967">
              <w:rPr>
                <w:rFonts w:ascii="Arial" w:hAnsi="Arial" w:cs="Arial"/>
                <w:b/>
              </w:rPr>
              <w:t>Material sobrante</w:t>
            </w:r>
          </w:p>
          <w:p w14:paraId="4BB54C7E" w14:textId="77777777" w:rsidR="009E3A3B" w:rsidRPr="006E0967" w:rsidRDefault="009E3A3B">
            <w:pPr>
              <w:jc w:val="center"/>
              <w:rPr>
                <w:rFonts w:ascii="Arial" w:hAnsi="Arial" w:cs="Arial"/>
                <w:b/>
              </w:rPr>
            </w:pPr>
          </w:p>
        </w:tc>
        <w:tc>
          <w:tcPr>
            <w:tcW w:w="6453" w:type="dxa"/>
          </w:tcPr>
          <w:p w14:paraId="05444961" w14:textId="77777777" w:rsidR="009E3A3B" w:rsidRPr="006E0967" w:rsidRDefault="0000525A">
            <w:pPr>
              <w:rPr>
                <w:rFonts w:ascii="Arial" w:hAnsi="Arial" w:cs="Arial"/>
              </w:rPr>
            </w:pPr>
            <w:r w:rsidRPr="006E0967">
              <w:rPr>
                <w:rFonts w:ascii="Arial" w:hAnsi="Arial" w:cs="Arial"/>
              </w:rPr>
              <w:t xml:space="preserve">Balance de masas de los materiales de excavación y de relleno: Se debe especificar la cantidad de material a reutilizar en el proyecto. </w:t>
            </w:r>
          </w:p>
          <w:p w14:paraId="27BFCC48" w14:textId="77777777" w:rsidR="009E3A3B" w:rsidRPr="006E0967" w:rsidRDefault="0000525A">
            <w:pPr>
              <w:rPr>
                <w:rFonts w:ascii="Arial" w:hAnsi="Arial" w:cs="Arial"/>
              </w:rPr>
            </w:pPr>
            <w:r w:rsidRPr="006E0967">
              <w:rPr>
                <w:rFonts w:ascii="Arial" w:hAnsi="Arial" w:cs="Arial"/>
              </w:rPr>
              <w:t xml:space="preserve">Para cada ZODME propuesta describir la conformación tipo, taludes, altura máxima y las obras necesarias para el manejo. </w:t>
            </w:r>
          </w:p>
          <w:p w14:paraId="040CA8EC" w14:textId="35937C79" w:rsidR="009E3A3B" w:rsidRPr="006E0967" w:rsidRDefault="0000525A">
            <w:pPr>
              <w:rPr>
                <w:rFonts w:ascii="Arial" w:hAnsi="Arial" w:cs="Arial"/>
              </w:rPr>
            </w:pPr>
            <w:r w:rsidRPr="006E0967">
              <w:rPr>
                <w:rFonts w:ascii="Arial" w:hAnsi="Arial" w:cs="Arial"/>
              </w:rPr>
              <w:t>Se deben identificar las cantidades de Residuos de Construcción y Demolición – RCD que serán gestionadas en puntos limpios, de aprovechamiento y/o de disposición final de acuerdo con la Resolución 472 de 2017 y las demás normas que la modifiquen o sustituyan, para los RCD que genere el proyecto y que no sean objeto de reutilización ni de disposición final en ZODME.</w:t>
            </w:r>
          </w:p>
        </w:tc>
      </w:tr>
    </w:tbl>
    <w:p w14:paraId="7B2028C3" w14:textId="77777777" w:rsidR="009E3A3B" w:rsidRDefault="009E3A3B">
      <w:pPr>
        <w:rPr>
          <w:sz w:val="22"/>
          <w:szCs w:val="22"/>
        </w:rPr>
      </w:pPr>
    </w:p>
    <w:p w14:paraId="1BC8B535" w14:textId="77E68135" w:rsidR="009E3A3B" w:rsidRDefault="0000525A">
      <w:pPr>
        <w:pStyle w:val="Ttulo3"/>
        <w:numPr>
          <w:ilvl w:val="2"/>
          <w:numId w:val="11"/>
        </w:numPr>
        <w:rPr>
          <w:sz w:val="22"/>
          <w:szCs w:val="22"/>
        </w:rPr>
      </w:pPr>
      <w:bookmarkStart w:id="39" w:name="_Toc57744127"/>
      <w:r>
        <w:rPr>
          <w:sz w:val="22"/>
          <w:szCs w:val="22"/>
        </w:rPr>
        <w:t>MANEJO Y DISPOSICIÓN DE MATERIALES SOBRANTES DE EXCAVACIÓN Y RESIDUOS DE CONSTRUCCIÓN Y DEMOLICIÓN – RCD</w:t>
      </w:r>
      <w:bookmarkEnd w:id="39"/>
    </w:p>
    <w:p w14:paraId="7DDC692C" w14:textId="77777777" w:rsidR="009E3A3B" w:rsidRDefault="009E3A3B">
      <w:pPr>
        <w:rPr>
          <w:sz w:val="22"/>
          <w:szCs w:val="22"/>
        </w:rPr>
      </w:pPr>
    </w:p>
    <w:p w14:paraId="0BBBC2A9" w14:textId="0440C338" w:rsidR="009E3A3B" w:rsidRDefault="0000525A">
      <w:pPr>
        <w:rPr>
          <w:sz w:val="22"/>
          <w:szCs w:val="22"/>
        </w:rPr>
      </w:pPr>
      <w:r>
        <w:rPr>
          <w:sz w:val="22"/>
          <w:szCs w:val="22"/>
        </w:rPr>
        <w:t xml:space="preserve">Cuando se requiera realizar el manejo, transporte y disposición de materiales sobrantes de excavación y residuos de construcción y demolición – RCD, se debe dar cumplimiento a lo </w:t>
      </w:r>
      <w:r>
        <w:rPr>
          <w:sz w:val="22"/>
          <w:szCs w:val="22"/>
        </w:rPr>
        <w:lastRenderedPageBreak/>
        <w:t>previsto en la Resolución 472 de 2017 o las normas que la modifiquen o sustituyan y demás normas concordantes, e incluir como mínimo lo siguiente para cada sitio de almacenamiento, aprovechamiento y/o disposición final:</w:t>
      </w:r>
    </w:p>
    <w:p w14:paraId="3D2782AB" w14:textId="77777777" w:rsidR="009E3A3B" w:rsidRDefault="009E3A3B">
      <w:pPr>
        <w:rPr>
          <w:sz w:val="22"/>
          <w:szCs w:val="22"/>
        </w:rPr>
      </w:pPr>
    </w:p>
    <w:p w14:paraId="2FCCB995" w14:textId="77777777" w:rsidR="009E3A3B" w:rsidRDefault="0000525A">
      <w:pPr>
        <w:numPr>
          <w:ilvl w:val="0"/>
          <w:numId w:val="45"/>
        </w:numPr>
        <w:pBdr>
          <w:top w:val="nil"/>
          <w:left w:val="nil"/>
          <w:bottom w:val="nil"/>
          <w:right w:val="nil"/>
          <w:between w:val="nil"/>
        </w:pBdr>
        <w:rPr>
          <w:color w:val="000000"/>
          <w:sz w:val="22"/>
          <w:szCs w:val="22"/>
        </w:rPr>
      </w:pPr>
      <w:r>
        <w:rPr>
          <w:color w:val="000000"/>
          <w:sz w:val="22"/>
          <w:szCs w:val="22"/>
        </w:rPr>
        <w:t>Relación de las cantidades estimadas de material a disponer en cada uno de los sitios identificados, indicando su procedencia de acuerdo con cada zona del proyecto, y determinación de la ruta a seguir (vías a utilizar), por los vehículos que transportarán el material.</w:t>
      </w:r>
    </w:p>
    <w:p w14:paraId="5BF84C57" w14:textId="77777777" w:rsidR="009E3A3B" w:rsidRDefault="0000525A">
      <w:pPr>
        <w:numPr>
          <w:ilvl w:val="0"/>
          <w:numId w:val="45"/>
        </w:numPr>
        <w:pBdr>
          <w:top w:val="nil"/>
          <w:left w:val="nil"/>
          <w:bottom w:val="nil"/>
          <w:right w:val="nil"/>
          <w:between w:val="nil"/>
        </w:pBdr>
        <w:rPr>
          <w:color w:val="000000"/>
          <w:sz w:val="22"/>
          <w:szCs w:val="22"/>
        </w:rPr>
      </w:pPr>
      <w:r>
        <w:rPr>
          <w:color w:val="000000"/>
          <w:sz w:val="22"/>
          <w:szCs w:val="22"/>
        </w:rPr>
        <w:t xml:space="preserve">Localización georreferenciada y mapas topográficos con planimetría y altimetría de los sitios potenciales para el aprovechamiento del material sobrante de excavación y/o residuos de construcción y demolición – RCD como material de construcción (zonas de relleno, construcción de vías, estabilización de taludes, etc.), en los términos establecidos en la Resolución 472 de 2017 y las demás normas que la modifiquen o sustituyan. </w:t>
      </w:r>
    </w:p>
    <w:p w14:paraId="5F957CD2" w14:textId="77777777" w:rsidR="009E3A3B" w:rsidRDefault="0000525A">
      <w:pPr>
        <w:numPr>
          <w:ilvl w:val="0"/>
          <w:numId w:val="45"/>
        </w:numPr>
        <w:pBdr>
          <w:top w:val="nil"/>
          <w:left w:val="nil"/>
          <w:bottom w:val="nil"/>
          <w:right w:val="nil"/>
          <w:between w:val="nil"/>
        </w:pBdr>
        <w:rPr>
          <w:color w:val="000000"/>
          <w:sz w:val="22"/>
          <w:szCs w:val="22"/>
        </w:rPr>
      </w:pPr>
      <w:r>
        <w:rPr>
          <w:color w:val="000000"/>
          <w:sz w:val="22"/>
          <w:szCs w:val="22"/>
        </w:rPr>
        <w:t xml:space="preserve">Localización georreferenciada de los sitios de almacenamiento temporal de RCD definidos dentro del proyecto, junto con las medidas para la adecuada separación en la fuente, el control de riesgos asociados y la recuperación del área, si aplica, en los términos definidos por la Resolución 472 de 2017 y las demás normas que la modifiquen o sustituyan. </w:t>
      </w:r>
    </w:p>
    <w:p w14:paraId="04E26E9E" w14:textId="77777777" w:rsidR="009E3A3B" w:rsidRDefault="0000525A">
      <w:pPr>
        <w:numPr>
          <w:ilvl w:val="0"/>
          <w:numId w:val="45"/>
        </w:numPr>
        <w:pBdr>
          <w:top w:val="nil"/>
          <w:left w:val="nil"/>
          <w:bottom w:val="nil"/>
          <w:right w:val="nil"/>
          <w:between w:val="nil"/>
        </w:pBdr>
        <w:rPr>
          <w:color w:val="000000"/>
          <w:sz w:val="22"/>
          <w:szCs w:val="22"/>
        </w:rPr>
      </w:pPr>
      <w:r>
        <w:rPr>
          <w:color w:val="000000"/>
          <w:sz w:val="22"/>
          <w:szCs w:val="22"/>
        </w:rPr>
        <w:t xml:space="preserve">Localización georreferenciada de los terceros receptores, puntos limpios, sitios de aprovechamiento y/o disposición final de RCD que potencialmente reciban el material sobrante del proyecto, tal como lo establece la Resolución 472 de 2017 y las demás normas que la modifiquen o sustituyan. </w:t>
      </w:r>
    </w:p>
    <w:p w14:paraId="7DBA4D34" w14:textId="77777777" w:rsidR="009E3A3B" w:rsidRDefault="0000525A">
      <w:pPr>
        <w:numPr>
          <w:ilvl w:val="0"/>
          <w:numId w:val="45"/>
        </w:numPr>
        <w:pBdr>
          <w:top w:val="nil"/>
          <w:left w:val="nil"/>
          <w:bottom w:val="nil"/>
          <w:right w:val="nil"/>
          <w:between w:val="nil"/>
        </w:pBdr>
        <w:rPr>
          <w:color w:val="000000"/>
          <w:sz w:val="22"/>
          <w:szCs w:val="22"/>
        </w:rPr>
      </w:pPr>
      <w:r>
        <w:rPr>
          <w:color w:val="000000"/>
          <w:sz w:val="22"/>
          <w:szCs w:val="22"/>
        </w:rPr>
        <w:t xml:space="preserve">Localización georreferenciada y mapas topográficos con planimetría y altimetría de los sitios potenciales para la ubicación de la(s) Zona(s) de Manejo de Escombros y Material de Excavación (en adelante ZODME). Para cada ZODME propuesto se debe presentar: </w:t>
      </w:r>
    </w:p>
    <w:p w14:paraId="6F30D1BA" w14:textId="77777777" w:rsidR="009E3A3B" w:rsidRDefault="009E3A3B">
      <w:pPr>
        <w:ind w:left="360"/>
        <w:rPr>
          <w:sz w:val="22"/>
          <w:szCs w:val="22"/>
        </w:rPr>
      </w:pPr>
    </w:p>
    <w:p w14:paraId="3EEAC6EE" w14:textId="77777777" w:rsidR="009E3A3B" w:rsidRDefault="0000525A">
      <w:pPr>
        <w:numPr>
          <w:ilvl w:val="0"/>
          <w:numId w:val="43"/>
        </w:numPr>
        <w:pBdr>
          <w:top w:val="nil"/>
          <w:left w:val="nil"/>
          <w:bottom w:val="nil"/>
          <w:right w:val="nil"/>
          <w:between w:val="nil"/>
        </w:pBdr>
        <w:ind w:left="1170"/>
        <w:rPr>
          <w:color w:val="000000"/>
          <w:sz w:val="22"/>
          <w:szCs w:val="22"/>
        </w:rPr>
      </w:pPr>
      <w:r>
        <w:rPr>
          <w:color w:val="000000"/>
          <w:sz w:val="22"/>
          <w:szCs w:val="22"/>
        </w:rPr>
        <w:t>Análisis de factores de seguridad para condiciones estática y pseudo–estática y riesgo de desplazamiento ante cargas externas.</w:t>
      </w:r>
    </w:p>
    <w:p w14:paraId="4FDE63C3" w14:textId="77777777" w:rsidR="009E3A3B" w:rsidRDefault="0000525A">
      <w:pPr>
        <w:numPr>
          <w:ilvl w:val="0"/>
          <w:numId w:val="43"/>
        </w:numPr>
        <w:pBdr>
          <w:top w:val="nil"/>
          <w:left w:val="nil"/>
          <w:bottom w:val="nil"/>
          <w:right w:val="nil"/>
          <w:between w:val="nil"/>
        </w:pBdr>
        <w:ind w:left="1170"/>
        <w:rPr>
          <w:color w:val="000000"/>
          <w:sz w:val="22"/>
          <w:szCs w:val="22"/>
        </w:rPr>
      </w:pPr>
      <w:r>
        <w:rPr>
          <w:color w:val="000000"/>
          <w:sz w:val="22"/>
          <w:szCs w:val="22"/>
        </w:rPr>
        <w:t xml:space="preserve">Identificación de las viviendas y los cuerpos de agua existentes en el área propuesta de adecuación final de la(s) ZODME. </w:t>
      </w:r>
    </w:p>
    <w:p w14:paraId="21A61EBC" w14:textId="77777777" w:rsidR="009E3A3B" w:rsidRDefault="0000525A">
      <w:pPr>
        <w:numPr>
          <w:ilvl w:val="0"/>
          <w:numId w:val="43"/>
        </w:numPr>
        <w:pBdr>
          <w:top w:val="nil"/>
          <w:left w:val="nil"/>
          <w:bottom w:val="nil"/>
          <w:right w:val="nil"/>
          <w:between w:val="nil"/>
        </w:pBdr>
        <w:ind w:left="1170"/>
        <w:rPr>
          <w:color w:val="000000"/>
          <w:sz w:val="22"/>
          <w:szCs w:val="22"/>
        </w:rPr>
      </w:pPr>
      <w:r>
        <w:rPr>
          <w:color w:val="000000"/>
          <w:sz w:val="22"/>
          <w:szCs w:val="22"/>
        </w:rPr>
        <w:t xml:space="preserve">Parámetros de diseño y planos a escala 1:5.000 o más detallada, en donde se relacionen, entre otras, las obras de infraestructura necesarias para la adecuación del área (drenajes y subdrenajes, obras para manejo de sedimentos, estructuras de confinamiento y contención y taludes, entre otros). Descripción del proceso de conformación. </w:t>
      </w:r>
    </w:p>
    <w:p w14:paraId="7CF5E58A" w14:textId="77777777" w:rsidR="009E3A3B" w:rsidRDefault="0000525A">
      <w:pPr>
        <w:numPr>
          <w:ilvl w:val="0"/>
          <w:numId w:val="43"/>
        </w:numPr>
        <w:pBdr>
          <w:top w:val="nil"/>
          <w:left w:val="nil"/>
          <w:bottom w:val="nil"/>
          <w:right w:val="nil"/>
          <w:between w:val="nil"/>
        </w:pBdr>
        <w:ind w:left="1170"/>
        <w:rPr>
          <w:color w:val="000000"/>
          <w:sz w:val="22"/>
          <w:szCs w:val="22"/>
        </w:rPr>
      </w:pPr>
      <w:r>
        <w:rPr>
          <w:color w:val="000000"/>
          <w:sz w:val="22"/>
          <w:szCs w:val="22"/>
        </w:rPr>
        <w:t>Planta y perfiles de la conformación final contemplada.</w:t>
      </w:r>
    </w:p>
    <w:p w14:paraId="0073D7C6" w14:textId="77777777" w:rsidR="009E3A3B" w:rsidRDefault="0000525A">
      <w:pPr>
        <w:numPr>
          <w:ilvl w:val="0"/>
          <w:numId w:val="43"/>
        </w:numPr>
        <w:pBdr>
          <w:top w:val="nil"/>
          <w:left w:val="nil"/>
          <w:bottom w:val="nil"/>
          <w:right w:val="nil"/>
          <w:between w:val="nil"/>
        </w:pBdr>
        <w:ind w:left="1170"/>
        <w:rPr>
          <w:color w:val="000000"/>
          <w:sz w:val="22"/>
          <w:szCs w:val="22"/>
        </w:rPr>
      </w:pPr>
      <w:r>
        <w:rPr>
          <w:color w:val="000000"/>
          <w:sz w:val="22"/>
          <w:szCs w:val="22"/>
        </w:rPr>
        <w:t>Identificación de los usos finales de cada una de las ZODME propuestas.</w:t>
      </w:r>
    </w:p>
    <w:p w14:paraId="7729651F" w14:textId="77777777" w:rsidR="009E3A3B" w:rsidRDefault="009E3A3B">
      <w:pPr>
        <w:ind w:left="360"/>
        <w:rPr>
          <w:sz w:val="22"/>
          <w:szCs w:val="22"/>
        </w:rPr>
      </w:pPr>
    </w:p>
    <w:p w14:paraId="0A195E30" w14:textId="440B5293" w:rsidR="009E3A3B" w:rsidRDefault="0000525A">
      <w:pPr>
        <w:pStyle w:val="Ttulo3"/>
        <w:numPr>
          <w:ilvl w:val="2"/>
          <w:numId w:val="11"/>
        </w:numPr>
        <w:rPr>
          <w:sz w:val="22"/>
          <w:szCs w:val="22"/>
        </w:rPr>
      </w:pPr>
      <w:bookmarkStart w:id="40" w:name="_Toc57744128"/>
      <w:r>
        <w:rPr>
          <w:sz w:val="22"/>
          <w:szCs w:val="22"/>
        </w:rPr>
        <w:t xml:space="preserve">RESIDUOS </w:t>
      </w:r>
      <w:r w:rsidR="00DC02F3">
        <w:rPr>
          <w:sz w:val="22"/>
          <w:szCs w:val="22"/>
        </w:rPr>
        <w:t xml:space="preserve">SÓLIDOS Y </w:t>
      </w:r>
      <w:r>
        <w:rPr>
          <w:sz w:val="22"/>
          <w:szCs w:val="22"/>
        </w:rPr>
        <w:t>PELIGROSOS</w:t>
      </w:r>
      <w:bookmarkEnd w:id="40"/>
    </w:p>
    <w:p w14:paraId="0A3F0320" w14:textId="77777777" w:rsidR="009E3A3B" w:rsidRDefault="009E3A3B">
      <w:pPr>
        <w:rPr>
          <w:b/>
          <w:sz w:val="22"/>
          <w:szCs w:val="22"/>
        </w:rPr>
      </w:pPr>
    </w:p>
    <w:p w14:paraId="2E679222" w14:textId="77777777" w:rsidR="009E3A3B" w:rsidRDefault="0000525A">
      <w:pPr>
        <w:rPr>
          <w:sz w:val="22"/>
          <w:szCs w:val="22"/>
        </w:rPr>
      </w:pPr>
      <w:r>
        <w:rPr>
          <w:sz w:val="22"/>
          <w:szCs w:val="22"/>
        </w:rPr>
        <w:t>Con base en las características del proyecto se debe presentar la siguiente información:</w:t>
      </w:r>
    </w:p>
    <w:p w14:paraId="565DDBF8" w14:textId="77777777" w:rsidR="009E3A3B" w:rsidRDefault="009E3A3B">
      <w:pPr>
        <w:rPr>
          <w:sz w:val="22"/>
          <w:szCs w:val="22"/>
        </w:rPr>
      </w:pPr>
    </w:p>
    <w:p w14:paraId="69CCAD15" w14:textId="50DDCE4D" w:rsidR="009E3A3B" w:rsidRDefault="0000525A">
      <w:pPr>
        <w:numPr>
          <w:ilvl w:val="0"/>
          <w:numId w:val="40"/>
        </w:numPr>
        <w:pBdr>
          <w:top w:val="nil"/>
          <w:left w:val="nil"/>
          <w:bottom w:val="nil"/>
          <w:right w:val="nil"/>
          <w:between w:val="nil"/>
        </w:pBdr>
        <w:rPr>
          <w:color w:val="000000"/>
          <w:sz w:val="22"/>
          <w:szCs w:val="22"/>
        </w:rPr>
      </w:pPr>
      <w:r>
        <w:rPr>
          <w:color w:val="000000"/>
          <w:sz w:val="22"/>
          <w:szCs w:val="22"/>
        </w:rPr>
        <w:t>Clasificación de los residuos sólidos (aprovechables, especiales, de construcción y demolición, ordinarios, etc., de acuerdo con lo establecido en el Decreto 1077 de 2015 del Ministerio de Vivienda, Ciudad y Territorio), y de los residuos peligrosos (según lo previsto en el Decreto 1076 de 2015).</w:t>
      </w:r>
    </w:p>
    <w:p w14:paraId="6C18DF5C" w14:textId="59FA251B" w:rsidR="009E3A3B" w:rsidRDefault="0000525A">
      <w:pPr>
        <w:numPr>
          <w:ilvl w:val="0"/>
          <w:numId w:val="40"/>
        </w:numPr>
        <w:pBdr>
          <w:top w:val="nil"/>
          <w:left w:val="nil"/>
          <w:bottom w:val="nil"/>
          <w:right w:val="nil"/>
          <w:between w:val="nil"/>
        </w:pBdr>
        <w:rPr>
          <w:color w:val="000000"/>
          <w:sz w:val="22"/>
          <w:szCs w:val="22"/>
        </w:rPr>
      </w:pPr>
      <w:r>
        <w:rPr>
          <w:color w:val="000000"/>
          <w:sz w:val="22"/>
          <w:szCs w:val="22"/>
        </w:rPr>
        <w:t xml:space="preserve">Estimación de los volúmenes de residuos peligrosos y no peligrosos a generarse en </w:t>
      </w:r>
      <w:r w:rsidR="00BE798E">
        <w:rPr>
          <w:color w:val="000000"/>
          <w:sz w:val="22"/>
          <w:szCs w:val="22"/>
        </w:rPr>
        <w:t xml:space="preserve">todas las fases </w:t>
      </w:r>
      <w:r>
        <w:rPr>
          <w:color w:val="000000"/>
          <w:sz w:val="22"/>
          <w:szCs w:val="22"/>
        </w:rPr>
        <w:t>del proyecto.</w:t>
      </w:r>
    </w:p>
    <w:p w14:paraId="113DB95F" w14:textId="6C6E6329" w:rsidR="009E3A3B" w:rsidRDefault="0000525A">
      <w:pPr>
        <w:numPr>
          <w:ilvl w:val="0"/>
          <w:numId w:val="40"/>
        </w:numPr>
        <w:pBdr>
          <w:top w:val="nil"/>
          <w:left w:val="nil"/>
          <w:bottom w:val="nil"/>
          <w:right w:val="nil"/>
          <w:between w:val="nil"/>
        </w:pBdr>
        <w:rPr>
          <w:color w:val="000000"/>
          <w:sz w:val="22"/>
          <w:szCs w:val="22"/>
        </w:rPr>
      </w:pPr>
      <w:r>
        <w:rPr>
          <w:color w:val="000000"/>
          <w:sz w:val="22"/>
          <w:szCs w:val="22"/>
        </w:rPr>
        <w:t>Para el manejo de los residuos sólidos, el PMA debe tener en cuenta las consideraciones contempladas en el Plan de Gestión Integral de Residuos Sólidos-PGIRS del municipio, de acuerdo con lo establecido en la Resolución 754 de 2014 2014</w:t>
      </w:r>
      <w:r w:rsidR="00BE798E">
        <w:rPr>
          <w:color w:val="000000"/>
          <w:sz w:val="22"/>
          <w:szCs w:val="22"/>
        </w:rPr>
        <w:t xml:space="preserve"> </w:t>
      </w:r>
      <w:r>
        <w:rPr>
          <w:color w:val="000000"/>
          <w:sz w:val="22"/>
          <w:szCs w:val="22"/>
        </w:rPr>
        <w:t>de los Ministerios de Vivienda, Ciudad y Territorio y Ambiente y Desarrollo Sostenible.</w:t>
      </w:r>
    </w:p>
    <w:p w14:paraId="07FD2930" w14:textId="77A2EDBF" w:rsidR="009E3A3B" w:rsidRDefault="0000525A">
      <w:pPr>
        <w:numPr>
          <w:ilvl w:val="0"/>
          <w:numId w:val="40"/>
        </w:numPr>
        <w:pBdr>
          <w:top w:val="nil"/>
          <w:left w:val="nil"/>
          <w:bottom w:val="nil"/>
          <w:right w:val="nil"/>
          <w:between w:val="nil"/>
        </w:pBdr>
        <w:rPr>
          <w:color w:val="000000"/>
          <w:sz w:val="22"/>
          <w:szCs w:val="22"/>
        </w:rPr>
      </w:pPr>
      <w:r>
        <w:rPr>
          <w:color w:val="000000"/>
          <w:sz w:val="22"/>
          <w:szCs w:val="22"/>
        </w:rPr>
        <w:t>El manejo de los residuos peligrosos debe realizarse de acuerdo con lo establecido en la Ley 1252 de 2008 y en el Decreto 1076 de 2015, o aquellas normas que lo modifiquen o sustituyan.</w:t>
      </w:r>
    </w:p>
    <w:p w14:paraId="1621C858" w14:textId="77777777" w:rsidR="009E3A3B" w:rsidRDefault="009E3A3B">
      <w:pPr>
        <w:rPr>
          <w:sz w:val="22"/>
          <w:szCs w:val="22"/>
        </w:rPr>
      </w:pPr>
    </w:p>
    <w:p w14:paraId="290F8A66" w14:textId="78DD3B92" w:rsidR="009E3A3B" w:rsidRDefault="0000525A">
      <w:pPr>
        <w:pStyle w:val="Ttulo3"/>
        <w:numPr>
          <w:ilvl w:val="2"/>
          <w:numId w:val="11"/>
        </w:numPr>
        <w:rPr>
          <w:sz w:val="22"/>
          <w:szCs w:val="22"/>
        </w:rPr>
      </w:pPr>
      <w:bookmarkStart w:id="41" w:name="_Toc57744129"/>
      <w:r>
        <w:rPr>
          <w:sz w:val="22"/>
          <w:szCs w:val="22"/>
        </w:rPr>
        <w:t>CAMBIO CLIMÁTICO</w:t>
      </w:r>
      <w:bookmarkEnd w:id="41"/>
    </w:p>
    <w:p w14:paraId="543D27E5" w14:textId="77777777" w:rsidR="009E3A3B" w:rsidRDefault="009E3A3B">
      <w:pPr>
        <w:spacing w:after="200"/>
        <w:rPr>
          <w:sz w:val="22"/>
          <w:szCs w:val="22"/>
        </w:rPr>
      </w:pPr>
    </w:p>
    <w:p w14:paraId="0D88D374" w14:textId="7B7C210D" w:rsidR="00661541" w:rsidRDefault="00661541" w:rsidP="00661541">
      <w:pPr>
        <w:rPr>
          <w:sz w:val="22"/>
          <w:szCs w:val="22"/>
        </w:rPr>
      </w:pPr>
      <w:r w:rsidRPr="00661541">
        <w:rPr>
          <w:sz w:val="22"/>
          <w:szCs w:val="22"/>
        </w:rPr>
        <w:t>Deberá realizarse un análisis de el o los Planes Integrales de Gestión del Cambio Climático Sectoriales (PIGCCS) que hayan sido formulados para el área en la que se pretende desarrollar el PTE, en los casos en que dichos instrumentos existan, y explicar la forma como la ejecución del proyecto se articula y alinea con lo establecido en dichos instrumentos.</w:t>
      </w:r>
    </w:p>
    <w:p w14:paraId="640CF984" w14:textId="77777777" w:rsidR="00661541" w:rsidRPr="00661541" w:rsidRDefault="00661541" w:rsidP="00661541">
      <w:pPr>
        <w:rPr>
          <w:sz w:val="22"/>
          <w:szCs w:val="22"/>
        </w:rPr>
      </w:pPr>
    </w:p>
    <w:p w14:paraId="6135A1FC" w14:textId="5524AFE1" w:rsidR="009E3A3B" w:rsidRDefault="00661541" w:rsidP="00661541">
      <w:pPr>
        <w:rPr>
          <w:sz w:val="22"/>
          <w:szCs w:val="22"/>
        </w:rPr>
      </w:pPr>
      <w:r w:rsidRPr="00661541">
        <w:rPr>
          <w:sz w:val="22"/>
          <w:szCs w:val="22"/>
        </w:rPr>
        <w:t>Adicionalmente, deberá estimarse la emisión de alcance uno de cada uno de los gases efecto invernadero que sean aplicables al proyecto en sus primeros 10 años de operación (si la vida útil del proyecto es menor a 10 años, realizarlo para los años de vida útil), como dióxido de carbono (CO2), el óxido nitroso (N2O), el metano (CH4) los hidrofluorocarbonos (HFC), los perfluorocarbonos (PFC) y el Hexafluoruro de Azufre (SF6) y el valor agregado de emisiones de GEI expresado en toneladas de CO2eq, conforme con la metodología definida en la Norma Técnica Colombiana NTC-ISO 14064-1: 2019 o aquella que la ajuste y actualice. Como documento metodológico se sugiere revisar el “Protocolo Global para Inventarios de Emisión de Gases de Efecto Invernadero a Escala Comunitaria” del Word Resources Institute o las pautas del IPCC (Panel Intergubernamental de Expertos sobre Cambio Climático) de 2019 para los Inventarios Nacionales de Gases de Efecto Invernadero, volumen 5.</w:t>
      </w:r>
    </w:p>
    <w:p w14:paraId="61943D9A" w14:textId="77777777" w:rsidR="009E3A3B" w:rsidRDefault="009E3A3B">
      <w:pPr>
        <w:ind w:left="2520"/>
        <w:rPr>
          <w:b/>
          <w:sz w:val="22"/>
          <w:szCs w:val="22"/>
        </w:rPr>
      </w:pPr>
      <w:bookmarkStart w:id="42" w:name="_2grqrue" w:colFirst="0" w:colLast="0"/>
      <w:bookmarkEnd w:id="42"/>
    </w:p>
    <w:p w14:paraId="0F0C1CDB" w14:textId="68F2E63A" w:rsidR="009E3A3B" w:rsidRDefault="0000525A">
      <w:pPr>
        <w:pStyle w:val="Ttulo3"/>
        <w:numPr>
          <w:ilvl w:val="2"/>
          <w:numId w:val="11"/>
        </w:numPr>
        <w:rPr>
          <w:sz w:val="22"/>
          <w:szCs w:val="22"/>
        </w:rPr>
      </w:pPr>
      <w:bookmarkStart w:id="43" w:name="_Toc57744130"/>
      <w:r>
        <w:rPr>
          <w:sz w:val="22"/>
          <w:szCs w:val="22"/>
        </w:rPr>
        <w:t>FASES DE DESMANTELAMIENTO Y ABANDONO</w:t>
      </w:r>
      <w:bookmarkEnd w:id="43"/>
    </w:p>
    <w:p w14:paraId="5EBBC437" w14:textId="77777777" w:rsidR="009E3A3B" w:rsidRDefault="009E3A3B">
      <w:pPr>
        <w:rPr>
          <w:sz w:val="22"/>
          <w:szCs w:val="22"/>
        </w:rPr>
      </w:pPr>
    </w:p>
    <w:p w14:paraId="646356D5" w14:textId="77777777" w:rsidR="009E3A3B" w:rsidRDefault="0000525A">
      <w:pPr>
        <w:spacing w:line="259" w:lineRule="auto"/>
        <w:rPr>
          <w:sz w:val="22"/>
          <w:szCs w:val="22"/>
        </w:rPr>
      </w:pPr>
      <w:r>
        <w:rPr>
          <w:sz w:val="22"/>
          <w:szCs w:val="22"/>
        </w:rPr>
        <w:lastRenderedPageBreak/>
        <w:t>Para lo referente a la etapa de desmantelamiento y abandono de la infraestructura asociada al proyecto, el usuario deberá cumplir con lo establecido en el artículo 2.2.2.3.9.2 del Decreto 1076 de 2015 y en la MGEPEA acogida mediante la Resolución 1402 de 2018, o los que las modifiquen o sustituyan. Esto aplicará inicialmente para el desmantelamiento y abandono de aquellas áreas intervenidas con instalaciones temporales empleadas durante la construcción del PTE; sin embargo, eventualmente, si el proyecto se desmantela y abandona definitivamente, deberá formularse el respectivo Plan de Desmantelamiento y Abandono acatando las disposiciones señaladas.</w:t>
      </w:r>
    </w:p>
    <w:p w14:paraId="520715F3" w14:textId="77777777" w:rsidR="009E3A3B" w:rsidRDefault="009E3A3B">
      <w:pPr>
        <w:spacing w:line="259" w:lineRule="auto"/>
        <w:rPr>
          <w:sz w:val="22"/>
          <w:szCs w:val="22"/>
        </w:rPr>
      </w:pPr>
    </w:p>
    <w:p w14:paraId="74E1ECAE" w14:textId="77777777" w:rsidR="009E3A3B" w:rsidRDefault="009E3A3B">
      <w:pPr>
        <w:spacing w:line="259" w:lineRule="auto"/>
        <w:rPr>
          <w:sz w:val="22"/>
          <w:szCs w:val="22"/>
          <w:highlight w:val="yellow"/>
        </w:rPr>
      </w:pPr>
    </w:p>
    <w:p w14:paraId="1A41D483" w14:textId="4FED70CE" w:rsidR="009E3A3B" w:rsidRDefault="0000525A">
      <w:pPr>
        <w:pStyle w:val="Ttulo1"/>
        <w:numPr>
          <w:ilvl w:val="0"/>
          <w:numId w:val="11"/>
        </w:numPr>
        <w:rPr>
          <w:sz w:val="22"/>
          <w:szCs w:val="22"/>
        </w:rPr>
      </w:pPr>
      <w:bookmarkStart w:id="44" w:name="_Toc57744131"/>
      <w:r>
        <w:rPr>
          <w:sz w:val="22"/>
          <w:szCs w:val="22"/>
        </w:rPr>
        <w:t>ÁREA DE INFLUENCIA</w:t>
      </w:r>
      <w:bookmarkEnd w:id="44"/>
    </w:p>
    <w:p w14:paraId="6A825E75" w14:textId="77777777" w:rsidR="009E3A3B" w:rsidRDefault="009E3A3B">
      <w:pPr>
        <w:rPr>
          <w:sz w:val="22"/>
          <w:szCs w:val="22"/>
        </w:rPr>
      </w:pPr>
    </w:p>
    <w:p w14:paraId="266EA98A" w14:textId="40F16E03" w:rsidR="009E3A3B" w:rsidRDefault="0000525A">
      <w:pPr>
        <w:pStyle w:val="Ttulo2"/>
        <w:numPr>
          <w:ilvl w:val="1"/>
          <w:numId w:val="11"/>
        </w:numPr>
        <w:rPr>
          <w:sz w:val="22"/>
          <w:szCs w:val="22"/>
        </w:rPr>
      </w:pPr>
      <w:bookmarkStart w:id="45" w:name="_Toc57744132"/>
      <w:r>
        <w:rPr>
          <w:sz w:val="22"/>
          <w:szCs w:val="22"/>
        </w:rPr>
        <w:t>CONSIDERACIONES TÉCNICAS</w:t>
      </w:r>
      <w:bookmarkEnd w:id="45"/>
    </w:p>
    <w:p w14:paraId="7E6AD059" w14:textId="77777777" w:rsidR="009E3A3B" w:rsidRDefault="009E3A3B">
      <w:pPr>
        <w:rPr>
          <w:sz w:val="22"/>
          <w:szCs w:val="22"/>
        </w:rPr>
      </w:pPr>
    </w:p>
    <w:p w14:paraId="62C7CF88" w14:textId="77777777" w:rsidR="009E3A3B" w:rsidRDefault="0000525A">
      <w:pPr>
        <w:rPr>
          <w:sz w:val="22"/>
          <w:szCs w:val="22"/>
        </w:rPr>
      </w:pPr>
      <w:r>
        <w:rPr>
          <w:sz w:val="22"/>
          <w:szCs w:val="22"/>
        </w:rPr>
        <w:t>El área de influencia es aquella en la cual se manifiestan de manera objetiva y en lo posible cuantificable, los impactos ambientales significativos ocasionados por la ejecución del proyecto sobre alguno de los medios abiótico, biótico y socioeconómico</w:t>
      </w:r>
      <w:r>
        <w:rPr>
          <w:vertAlign w:val="superscript"/>
        </w:rPr>
        <w:footnoteReference w:id="47"/>
      </w:r>
      <w:r>
        <w:rPr>
          <w:sz w:val="22"/>
          <w:szCs w:val="22"/>
        </w:rPr>
        <w:t>. Para su definición, de manera complementaria a los lineamientos establecidos en la MGEPEA acogida mediante la Resolución 1402 de 2018, o la que la modifique o sustituya, es necesario considerar los siguientes aspectos:</w:t>
      </w:r>
    </w:p>
    <w:p w14:paraId="26716F25" w14:textId="77777777" w:rsidR="009E3A3B" w:rsidRDefault="009E3A3B">
      <w:pPr>
        <w:pBdr>
          <w:top w:val="nil"/>
          <w:left w:val="nil"/>
          <w:bottom w:val="nil"/>
          <w:right w:val="nil"/>
          <w:between w:val="nil"/>
        </w:pBdr>
        <w:ind w:left="708"/>
        <w:rPr>
          <w:color w:val="000000"/>
          <w:sz w:val="22"/>
          <w:szCs w:val="22"/>
        </w:rPr>
      </w:pPr>
    </w:p>
    <w:p w14:paraId="68C1B701" w14:textId="77777777" w:rsidR="009E3A3B" w:rsidRDefault="0000525A">
      <w:pPr>
        <w:numPr>
          <w:ilvl w:val="0"/>
          <w:numId w:val="27"/>
        </w:numPr>
        <w:pBdr>
          <w:top w:val="nil"/>
          <w:left w:val="nil"/>
          <w:bottom w:val="nil"/>
          <w:right w:val="nil"/>
          <w:between w:val="nil"/>
        </w:pBdr>
        <w:rPr>
          <w:color w:val="000000"/>
          <w:sz w:val="22"/>
          <w:szCs w:val="22"/>
        </w:rPr>
      </w:pPr>
      <w:r>
        <w:rPr>
          <w:color w:val="000000"/>
          <w:sz w:val="22"/>
          <w:szCs w:val="22"/>
        </w:rPr>
        <w:t>Debe considerarse la infraestructura construida y/o empleada durante todas las etapas del proyecto, incluyendo tanto aquella que sea propiedad del solicitante del Plan de Manejo Ambiental (PMA), como aquella propiedad de terceros, y aquellas actividades que sean desarrolladas o gestionadas mediante contratistas.</w:t>
      </w:r>
    </w:p>
    <w:p w14:paraId="6A969606" w14:textId="77777777" w:rsidR="009E3A3B" w:rsidRDefault="0000525A">
      <w:pPr>
        <w:numPr>
          <w:ilvl w:val="0"/>
          <w:numId w:val="28"/>
        </w:numPr>
        <w:pBdr>
          <w:top w:val="nil"/>
          <w:left w:val="nil"/>
          <w:bottom w:val="nil"/>
          <w:right w:val="nil"/>
          <w:between w:val="nil"/>
        </w:pBdr>
        <w:rPr>
          <w:color w:val="000000"/>
          <w:sz w:val="22"/>
          <w:szCs w:val="22"/>
        </w:rPr>
      </w:pPr>
      <w:r>
        <w:rPr>
          <w:color w:val="000000"/>
          <w:sz w:val="22"/>
          <w:szCs w:val="22"/>
        </w:rPr>
        <w:t>La delimitación del área de influencia debe ser debidamente sustentada, cartografiada y presentada en planos a escala 1:25.000 o más detallada haciendo uso de Sistemas de Información Geográfica (SIG).</w:t>
      </w:r>
    </w:p>
    <w:p w14:paraId="2E065D44" w14:textId="77777777" w:rsidR="009E3A3B" w:rsidRDefault="009E3A3B">
      <w:pPr>
        <w:rPr>
          <w:sz w:val="22"/>
          <w:szCs w:val="22"/>
        </w:rPr>
      </w:pPr>
    </w:p>
    <w:p w14:paraId="4534C18F" w14:textId="6B9202DC" w:rsidR="009E3A3B" w:rsidRDefault="0000525A">
      <w:pPr>
        <w:pStyle w:val="Ttulo1"/>
        <w:numPr>
          <w:ilvl w:val="0"/>
          <w:numId w:val="11"/>
        </w:numPr>
        <w:rPr>
          <w:sz w:val="22"/>
          <w:szCs w:val="22"/>
        </w:rPr>
      </w:pPr>
      <w:bookmarkStart w:id="46" w:name="_Toc57744133"/>
      <w:r>
        <w:rPr>
          <w:sz w:val="22"/>
          <w:szCs w:val="22"/>
        </w:rPr>
        <w:t>PARTICIPACIÓN DE LAS COMUNIDADES</w:t>
      </w:r>
      <w:bookmarkEnd w:id="46"/>
      <w:r>
        <w:rPr>
          <w:sz w:val="22"/>
          <w:szCs w:val="22"/>
        </w:rPr>
        <w:t xml:space="preserve"> </w:t>
      </w:r>
    </w:p>
    <w:p w14:paraId="13F26C36" w14:textId="77777777" w:rsidR="009E3A3B" w:rsidRDefault="009E3A3B">
      <w:pPr>
        <w:jc w:val="center"/>
        <w:rPr>
          <w:color w:val="000000"/>
          <w:sz w:val="22"/>
          <w:szCs w:val="22"/>
        </w:rPr>
      </w:pPr>
    </w:p>
    <w:p w14:paraId="562DFE40" w14:textId="77777777" w:rsidR="009E3A3B" w:rsidRDefault="009E3A3B">
      <w:pPr>
        <w:tabs>
          <w:tab w:val="left" w:pos="-2268"/>
        </w:tabs>
        <w:rPr>
          <w:sz w:val="22"/>
          <w:szCs w:val="22"/>
        </w:rPr>
      </w:pPr>
    </w:p>
    <w:p w14:paraId="3D7FC4A7" w14:textId="77777777" w:rsidR="009E3A3B" w:rsidRDefault="0000525A">
      <w:pPr>
        <w:tabs>
          <w:tab w:val="left" w:pos="-2268"/>
        </w:tabs>
        <w:rPr>
          <w:color w:val="0000FF"/>
          <w:sz w:val="22"/>
          <w:szCs w:val="22"/>
          <w:u w:val="single"/>
        </w:rPr>
      </w:pPr>
      <w:r>
        <w:rPr>
          <w:sz w:val="22"/>
          <w:szCs w:val="22"/>
        </w:rPr>
        <w:t xml:space="preserve">Para el desarrollo y documentación del proceso de socialización de la información contenida en el PMA deben atenderse las consideraciones conceptuales y metodológicas establecidas en la MGEPEA acogida mediante la Resolución 1402 de 2018, o aquella norma que la modifique o sustituya. </w:t>
      </w:r>
    </w:p>
    <w:p w14:paraId="69A8079E" w14:textId="77777777" w:rsidR="009E3A3B" w:rsidRDefault="009E3A3B">
      <w:pPr>
        <w:rPr>
          <w:sz w:val="22"/>
          <w:szCs w:val="22"/>
        </w:rPr>
      </w:pPr>
    </w:p>
    <w:p w14:paraId="6E392724" w14:textId="77777777" w:rsidR="009E3A3B" w:rsidRDefault="009E3A3B">
      <w:pPr>
        <w:rPr>
          <w:sz w:val="22"/>
          <w:szCs w:val="22"/>
        </w:rPr>
      </w:pPr>
    </w:p>
    <w:p w14:paraId="219F7BC1" w14:textId="77777777" w:rsidR="009E3A3B" w:rsidRDefault="009E3A3B">
      <w:pPr>
        <w:rPr>
          <w:sz w:val="22"/>
          <w:szCs w:val="22"/>
        </w:rPr>
      </w:pPr>
    </w:p>
    <w:p w14:paraId="7E5B4F56" w14:textId="77777777" w:rsidR="009E3A3B" w:rsidRDefault="009E3A3B">
      <w:pPr>
        <w:rPr>
          <w:sz w:val="22"/>
          <w:szCs w:val="22"/>
          <w:highlight w:val="yellow"/>
        </w:rPr>
      </w:pPr>
    </w:p>
    <w:p w14:paraId="0FFF873D" w14:textId="79420107" w:rsidR="009E3A3B" w:rsidRDefault="0000525A">
      <w:pPr>
        <w:pStyle w:val="Ttulo1"/>
        <w:numPr>
          <w:ilvl w:val="0"/>
          <w:numId w:val="11"/>
        </w:numPr>
        <w:rPr>
          <w:sz w:val="22"/>
          <w:szCs w:val="22"/>
        </w:rPr>
      </w:pPr>
      <w:bookmarkStart w:id="47" w:name="_Toc57744134"/>
      <w:r>
        <w:rPr>
          <w:sz w:val="22"/>
          <w:szCs w:val="22"/>
        </w:rPr>
        <w:t>CARACTERIZACIÓN DEL ÁREA DE INFLUENCIA</w:t>
      </w:r>
      <w:bookmarkEnd w:id="47"/>
    </w:p>
    <w:p w14:paraId="58F3DF56" w14:textId="77777777" w:rsidR="009E3A3B" w:rsidRDefault="009E3A3B">
      <w:pPr>
        <w:rPr>
          <w:sz w:val="22"/>
          <w:szCs w:val="22"/>
        </w:rPr>
      </w:pPr>
    </w:p>
    <w:p w14:paraId="1ECBDE94" w14:textId="77777777" w:rsidR="009E3A3B" w:rsidRDefault="0000525A">
      <w:pPr>
        <w:rPr>
          <w:sz w:val="22"/>
          <w:szCs w:val="22"/>
        </w:rPr>
      </w:pPr>
      <w:r>
        <w:rPr>
          <w:sz w:val="22"/>
          <w:szCs w:val="22"/>
        </w:rPr>
        <w:t xml:space="preserve">Para la caracterización del área de influencia del proyecto, deberán atenderse los requerimientos de información establecidos en estos estos Términos de Referencia (TdR) para cada componente ambiental, siempre y cuando el PTE tenga el potencial de generar impactos ambientales sobre estos. En cada caso, según corresponda, deberán aplicarse los lineamientos y consideraciones metodológicas establecidas en la MGEPEA acogida mediante la Resolución 1402 de 2018 (o aquella norma que la modifique o sustituya). Asimismo, en caso de que no se realice la caracterización de algún componente ambiental obedeciendo a que se prevea que el PTE no genere impactos ambientales sobre este, deberá justificarse suficientemente dicha situación.  </w:t>
      </w:r>
    </w:p>
    <w:p w14:paraId="0E26A2AB" w14:textId="77777777" w:rsidR="009E3A3B" w:rsidRDefault="009E3A3B">
      <w:pPr>
        <w:rPr>
          <w:sz w:val="22"/>
          <w:szCs w:val="22"/>
        </w:rPr>
      </w:pPr>
    </w:p>
    <w:p w14:paraId="7B3B37DC" w14:textId="77777777" w:rsidR="009E3A3B" w:rsidRDefault="0000525A">
      <w:pPr>
        <w:rPr>
          <w:sz w:val="22"/>
          <w:szCs w:val="22"/>
        </w:rPr>
      </w:pPr>
      <w:r>
        <w:rPr>
          <w:sz w:val="22"/>
          <w:szCs w:val="22"/>
        </w:rPr>
        <w:t>Adicionalmente, deberán considerarse los siguientes aspectos:</w:t>
      </w:r>
    </w:p>
    <w:p w14:paraId="29DAE68A" w14:textId="77777777" w:rsidR="009E3A3B" w:rsidRDefault="009E3A3B">
      <w:pPr>
        <w:rPr>
          <w:sz w:val="22"/>
          <w:szCs w:val="22"/>
        </w:rPr>
      </w:pPr>
    </w:p>
    <w:p w14:paraId="4DCAFA19" w14:textId="77777777" w:rsidR="009E3A3B" w:rsidRDefault="0000525A">
      <w:pPr>
        <w:numPr>
          <w:ilvl w:val="0"/>
          <w:numId w:val="19"/>
        </w:numPr>
        <w:pBdr>
          <w:top w:val="nil"/>
          <w:left w:val="nil"/>
          <w:bottom w:val="nil"/>
          <w:right w:val="nil"/>
          <w:between w:val="nil"/>
        </w:pBdr>
        <w:rPr>
          <w:color w:val="000000"/>
          <w:sz w:val="22"/>
          <w:szCs w:val="22"/>
        </w:rPr>
      </w:pPr>
      <w:r>
        <w:rPr>
          <w:color w:val="000000"/>
          <w:sz w:val="22"/>
          <w:szCs w:val="22"/>
        </w:rPr>
        <w:t>Para la caracterización de área de influencia del medio socioeconómico, deben tenerse en cuenta los lineamientos establecidos en la MGEPEA acogida mediante la Resolución 1402 de 2018 (o aquella norma que la modifique o sustituya), en el cual se dan directrices sobre los lineamientos de participación de los actores localizados en el área de influencia durante  la elaboración del PMA, con el fin de garantizar el acceso a una información clara y oportuna, así como la participación efectiva de las autoridades, comunidades y demás actores asentados en el área de influencia.</w:t>
      </w:r>
    </w:p>
    <w:p w14:paraId="7EE9733C" w14:textId="77777777" w:rsidR="009E3A3B" w:rsidRDefault="0000525A">
      <w:pPr>
        <w:numPr>
          <w:ilvl w:val="0"/>
          <w:numId w:val="19"/>
        </w:numPr>
        <w:pBdr>
          <w:top w:val="nil"/>
          <w:left w:val="nil"/>
          <w:bottom w:val="nil"/>
          <w:right w:val="nil"/>
          <w:between w:val="nil"/>
        </w:pBdr>
        <w:rPr>
          <w:color w:val="000000"/>
          <w:sz w:val="22"/>
          <w:szCs w:val="22"/>
        </w:rPr>
      </w:pPr>
      <w:r>
        <w:rPr>
          <w:color w:val="000000"/>
          <w:sz w:val="22"/>
          <w:szCs w:val="22"/>
        </w:rPr>
        <w:t>El PMA debe elaborarse tanto con información primaria, como con la información secundaria que esté disponible. Para tal efecto, en cada ítem de la caracterización ambiental se debe especificar el nivel de detalle empleado para la caracterización de cada uno de los diferentes componentes.</w:t>
      </w:r>
    </w:p>
    <w:p w14:paraId="5CF6C30D" w14:textId="77777777" w:rsidR="009E3A3B" w:rsidRDefault="0000525A">
      <w:pPr>
        <w:numPr>
          <w:ilvl w:val="0"/>
          <w:numId w:val="19"/>
        </w:numPr>
        <w:pBdr>
          <w:top w:val="nil"/>
          <w:left w:val="nil"/>
          <w:bottom w:val="nil"/>
          <w:right w:val="nil"/>
          <w:between w:val="nil"/>
        </w:pBdr>
        <w:rPr>
          <w:color w:val="000000"/>
          <w:sz w:val="22"/>
          <w:szCs w:val="22"/>
        </w:rPr>
      </w:pPr>
      <w:r>
        <w:rPr>
          <w:color w:val="000000"/>
          <w:sz w:val="22"/>
          <w:szCs w:val="22"/>
        </w:rPr>
        <w:t>La información de línea base de nivel regional (de contexto) puede obtenerse de fuentes secundarias siempre y cuando cumpla con los atributos señalados en los lineamientos generales para la elaboración de estudios ambientales de la MGEPEA.</w:t>
      </w:r>
    </w:p>
    <w:p w14:paraId="01A5A61D" w14:textId="77777777" w:rsidR="009E3A3B" w:rsidRDefault="0000525A">
      <w:pPr>
        <w:numPr>
          <w:ilvl w:val="0"/>
          <w:numId w:val="19"/>
        </w:numPr>
        <w:pBdr>
          <w:top w:val="nil"/>
          <w:left w:val="nil"/>
          <w:bottom w:val="nil"/>
          <w:right w:val="nil"/>
          <w:between w:val="nil"/>
        </w:pBdr>
        <w:rPr>
          <w:color w:val="000000"/>
          <w:sz w:val="22"/>
          <w:szCs w:val="22"/>
        </w:rPr>
      </w:pPr>
      <w:r>
        <w:rPr>
          <w:color w:val="000000"/>
          <w:sz w:val="22"/>
          <w:szCs w:val="22"/>
        </w:rPr>
        <w:t>Como ya se mencionó, toda la información cartográfica debe estar acorde con lo establecido en la Resolución 2182 de 2016</w:t>
      </w:r>
      <w:r>
        <w:rPr>
          <w:color w:val="000000"/>
          <w:sz w:val="22"/>
          <w:szCs w:val="22"/>
          <w:vertAlign w:val="superscript"/>
        </w:rPr>
        <w:footnoteReference w:id="48"/>
      </w:r>
      <w:r>
        <w:rPr>
          <w:color w:val="000000"/>
          <w:sz w:val="22"/>
          <w:szCs w:val="22"/>
        </w:rPr>
        <w:t xml:space="preserve"> expedida por Minambiente, o aquella que la modifique o sustituya. En la definición del sistema de coordenadas proyectado a emplear, debe atenderse lo establecido por el IGAC en relación con el origen único nacional en la Resoluciones 471 y 529 de 2020 de 2020</w:t>
      </w:r>
      <w:r>
        <w:rPr>
          <w:color w:val="000000"/>
          <w:sz w:val="22"/>
          <w:szCs w:val="22"/>
          <w:vertAlign w:val="superscript"/>
        </w:rPr>
        <w:footnoteReference w:id="49"/>
      </w:r>
      <w:r>
        <w:rPr>
          <w:color w:val="000000"/>
          <w:sz w:val="22"/>
          <w:szCs w:val="22"/>
        </w:rPr>
        <w:t>.</w:t>
      </w:r>
    </w:p>
    <w:p w14:paraId="4AE25896" w14:textId="77777777" w:rsidR="009E3A3B" w:rsidRDefault="009E3A3B">
      <w:pPr>
        <w:rPr>
          <w:sz w:val="22"/>
          <w:szCs w:val="22"/>
        </w:rPr>
      </w:pPr>
    </w:p>
    <w:p w14:paraId="686D5938" w14:textId="77777777" w:rsidR="009E3A3B" w:rsidRDefault="0000525A">
      <w:pPr>
        <w:rPr>
          <w:sz w:val="22"/>
          <w:szCs w:val="22"/>
        </w:rPr>
      </w:pPr>
      <w:r>
        <w:rPr>
          <w:sz w:val="22"/>
          <w:szCs w:val="22"/>
        </w:rPr>
        <w:t>Finalmente, los resultados deben presentarse en planos a escala 1:25.000 o más detallada, a menos que se realice un requerimiento diferente para alguno de los componentes.</w:t>
      </w:r>
    </w:p>
    <w:p w14:paraId="46049FC5" w14:textId="77777777" w:rsidR="009E3A3B" w:rsidRDefault="009E3A3B">
      <w:pPr>
        <w:rPr>
          <w:sz w:val="22"/>
          <w:szCs w:val="22"/>
        </w:rPr>
      </w:pPr>
    </w:p>
    <w:p w14:paraId="3A722E05" w14:textId="0845D50D" w:rsidR="009E3A3B" w:rsidRDefault="0000525A">
      <w:pPr>
        <w:pStyle w:val="Ttulo2"/>
        <w:numPr>
          <w:ilvl w:val="1"/>
          <w:numId w:val="11"/>
        </w:numPr>
        <w:rPr>
          <w:sz w:val="22"/>
          <w:szCs w:val="22"/>
        </w:rPr>
      </w:pPr>
      <w:bookmarkStart w:id="48" w:name="_Toc57744135"/>
      <w:r>
        <w:rPr>
          <w:sz w:val="22"/>
          <w:szCs w:val="22"/>
        </w:rPr>
        <w:t>MEDIO ABIÓTICO</w:t>
      </w:r>
      <w:bookmarkEnd w:id="48"/>
    </w:p>
    <w:p w14:paraId="495C4D68" w14:textId="77777777" w:rsidR="009E3A3B" w:rsidRDefault="009E3A3B">
      <w:pPr>
        <w:rPr>
          <w:sz w:val="22"/>
          <w:szCs w:val="22"/>
        </w:rPr>
      </w:pPr>
    </w:p>
    <w:p w14:paraId="75127594" w14:textId="77777777" w:rsidR="009E3A3B" w:rsidRDefault="0000525A">
      <w:pPr>
        <w:tabs>
          <w:tab w:val="left" w:pos="-2268"/>
        </w:tabs>
        <w:rPr>
          <w:sz w:val="22"/>
          <w:szCs w:val="22"/>
        </w:rPr>
      </w:pPr>
      <w:r>
        <w:rPr>
          <w:sz w:val="22"/>
          <w:szCs w:val="22"/>
        </w:rPr>
        <w:t>La información de caracterización de este medio debe permitir conocer las condiciones físicas existentes en el área de influencia del proyecto antes de la ejecución del mismo. Para ello, se deben caracterizar los siguientes componentes.</w:t>
      </w:r>
    </w:p>
    <w:p w14:paraId="6035B70F" w14:textId="77777777" w:rsidR="009E3A3B" w:rsidRDefault="009E3A3B">
      <w:pPr>
        <w:rPr>
          <w:sz w:val="22"/>
          <w:szCs w:val="22"/>
        </w:rPr>
      </w:pPr>
    </w:p>
    <w:p w14:paraId="07BCA3E1" w14:textId="111570BE" w:rsidR="009E3A3B" w:rsidRDefault="0000525A">
      <w:pPr>
        <w:pStyle w:val="Ttulo3"/>
        <w:numPr>
          <w:ilvl w:val="2"/>
          <w:numId w:val="11"/>
        </w:numPr>
        <w:rPr>
          <w:sz w:val="22"/>
          <w:szCs w:val="22"/>
        </w:rPr>
      </w:pPr>
      <w:bookmarkStart w:id="49" w:name="_Toc57744136"/>
      <w:r>
        <w:rPr>
          <w:sz w:val="22"/>
          <w:szCs w:val="22"/>
        </w:rPr>
        <w:t>GEOLÓGICO</w:t>
      </w:r>
      <w:bookmarkEnd w:id="49"/>
      <w:r>
        <w:rPr>
          <w:sz w:val="22"/>
          <w:szCs w:val="22"/>
        </w:rPr>
        <w:t xml:space="preserve"> </w:t>
      </w:r>
    </w:p>
    <w:p w14:paraId="6AE791A7" w14:textId="77777777" w:rsidR="009E3A3B" w:rsidRDefault="009E3A3B">
      <w:pPr>
        <w:pBdr>
          <w:top w:val="nil"/>
          <w:left w:val="nil"/>
          <w:bottom w:val="nil"/>
          <w:right w:val="nil"/>
          <w:between w:val="nil"/>
        </w:pBdr>
        <w:rPr>
          <w:color w:val="000000"/>
          <w:sz w:val="22"/>
          <w:szCs w:val="22"/>
        </w:rPr>
      </w:pPr>
    </w:p>
    <w:p w14:paraId="50CBA63C" w14:textId="77777777" w:rsidR="009E3A3B" w:rsidRDefault="009E3A3B">
      <w:pPr>
        <w:pBdr>
          <w:top w:val="nil"/>
          <w:left w:val="nil"/>
          <w:bottom w:val="nil"/>
          <w:right w:val="nil"/>
          <w:between w:val="nil"/>
        </w:pBdr>
        <w:rPr>
          <w:color w:val="000000"/>
          <w:sz w:val="22"/>
          <w:szCs w:val="22"/>
        </w:rPr>
      </w:pPr>
    </w:p>
    <w:p w14:paraId="2FB51B4C" w14:textId="77777777" w:rsidR="009E3A3B" w:rsidRDefault="0000525A">
      <w:pPr>
        <w:numPr>
          <w:ilvl w:val="0"/>
          <w:numId w:val="4"/>
        </w:numPr>
        <w:pBdr>
          <w:top w:val="nil"/>
          <w:left w:val="nil"/>
          <w:bottom w:val="nil"/>
          <w:right w:val="nil"/>
          <w:between w:val="nil"/>
        </w:pBdr>
        <w:rPr>
          <w:color w:val="000000"/>
          <w:sz w:val="22"/>
          <w:szCs w:val="22"/>
        </w:rPr>
      </w:pPr>
      <w:r>
        <w:rPr>
          <w:color w:val="000000"/>
          <w:sz w:val="22"/>
          <w:szCs w:val="22"/>
        </w:rPr>
        <w:t>Descripción de las unidades geológicas aflorantes y de la geología estructural del área regional (orientación de estratos, fallas, pliegues, entre otras)</w:t>
      </w:r>
    </w:p>
    <w:p w14:paraId="51E501BC" w14:textId="77777777" w:rsidR="009E3A3B" w:rsidRDefault="009E3A3B">
      <w:pPr>
        <w:tabs>
          <w:tab w:val="left" w:pos="-2268"/>
        </w:tabs>
        <w:rPr>
          <w:sz w:val="22"/>
          <w:szCs w:val="22"/>
        </w:rPr>
      </w:pPr>
    </w:p>
    <w:p w14:paraId="59805BF1" w14:textId="77777777" w:rsidR="009E3A3B" w:rsidRDefault="0000525A">
      <w:pPr>
        <w:tabs>
          <w:tab w:val="left" w:pos="-2268"/>
        </w:tabs>
        <w:rPr>
          <w:sz w:val="22"/>
          <w:szCs w:val="22"/>
        </w:rPr>
      </w:pPr>
      <w:r>
        <w:rPr>
          <w:sz w:val="22"/>
          <w:szCs w:val="22"/>
        </w:rPr>
        <w:t>La descripción geológica debe contener la descripción y análisis de lo siguiente:</w:t>
      </w:r>
    </w:p>
    <w:p w14:paraId="2C5413CE" w14:textId="77777777" w:rsidR="009E3A3B" w:rsidRDefault="009E3A3B">
      <w:pPr>
        <w:tabs>
          <w:tab w:val="left" w:pos="-2268"/>
        </w:tabs>
        <w:rPr>
          <w:sz w:val="22"/>
          <w:szCs w:val="22"/>
        </w:rPr>
      </w:pPr>
    </w:p>
    <w:p w14:paraId="308884DA" w14:textId="77777777" w:rsidR="009E3A3B" w:rsidRDefault="0000525A">
      <w:pPr>
        <w:numPr>
          <w:ilvl w:val="0"/>
          <w:numId w:val="22"/>
        </w:numPr>
        <w:pBdr>
          <w:top w:val="nil"/>
          <w:left w:val="nil"/>
          <w:bottom w:val="nil"/>
          <w:right w:val="nil"/>
          <w:between w:val="nil"/>
        </w:pBdr>
        <w:tabs>
          <w:tab w:val="left" w:pos="-2268"/>
        </w:tabs>
        <w:rPr>
          <w:color w:val="000000"/>
          <w:sz w:val="22"/>
          <w:szCs w:val="22"/>
        </w:rPr>
      </w:pPr>
      <w:r>
        <w:rPr>
          <w:color w:val="000000"/>
          <w:sz w:val="22"/>
          <w:szCs w:val="22"/>
        </w:rPr>
        <w:t>Estratigrafía</w:t>
      </w:r>
    </w:p>
    <w:p w14:paraId="005D6FD3" w14:textId="77777777" w:rsidR="009E3A3B" w:rsidRDefault="0000525A">
      <w:pPr>
        <w:numPr>
          <w:ilvl w:val="1"/>
          <w:numId w:val="22"/>
        </w:numPr>
        <w:pBdr>
          <w:top w:val="nil"/>
          <w:left w:val="nil"/>
          <w:bottom w:val="nil"/>
          <w:right w:val="nil"/>
          <w:between w:val="nil"/>
        </w:pBdr>
        <w:tabs>
          <w:tab w:val="left" w:pos="-2268"/>
        </w:tabs>
        <w:rPr>
          <w:color w:val="000000"/>
          <w:sz w:val="22"/>
          <w:szCs w:val="22"/>
        </w:rPr>
      </w:pPr>
      <w:r>
        <w:rPr>
          <w:color w:val="000000"/>
          <w:sz w:val="22"/>
          <w:szCs w:val="22"/>
        </w:rPr>
        <w:t>Descripción de unidades litológicas</w:t>
      </w:r>
    </w:p>
    <w:p w14:paraId="1B978FDA" w14:textId="77777777" w:rsidR="009E3A3B" w:rsidRDefault="0000525A">
      <w:pPr>
        <w:numPr>
          <w:ilvl w:val="1"/>
          <w:numId w:val="22"/>
        </w:numPr>
        <w:pBdr>
          <w:top w:val="nil"/>
          <w:left w:val="nil"/>
          <w:bottom w:val="nil"/>
          <w:right w:val="nil"/>
          <w:between w:val="nil"/>
        </w:pBdr>
        <w:tabs>
          <w:tab w:val="left" w:pos="-2268"/>
        </w:tabs>
        <w:rPr>
          <w:color w:val="000000"/>
          <w:sz w:val="22"/>
          <w:szCs w:val="22"/>
        </w:rPr>
      </w:pPr>
      <w:r>
        <w:rPr>
          <w:color w:val="000000"/>
          <w:sz w:val="22"/>
          <w:szCs w:val="22"/>
        </w:rPr>
        <w:t>Caracterización de depósitos superficiales</w:t>
      </w:r>
    </w:p>
    <w:p w14:paraId="20765964" w14:textId="77777777" w:rsidR="009E3A3B" w:rsidRDefault="0000525A">
      <w:pPr>
        <w:numPr>
          <w:ilvl w:val="1"/>
          <w:numId w:val="22"/>
        </w:numPr>
        <w:pBdr>
          <w:top w:val="nil"/>
          <w:left w:val="nil"/>
          <w:bottom w:val="nil"/>
          <w:right w:val="nil"/>
          <w:between w:val="nil"/>
        </w:pBdr>
        <w:tabs>
          <w:tab w:val="left" w:pos="-2268"/>
        </w:tabs>
        <w:rPr>
          <w:color w:val="000000"/>
          <w:sz w:val="22"/>
          <w:szCs w:val="22"/>
        </w:rPr>
      </w:pPr>
      <w:r>
        <w:rPr>
          <w:color w:val="000000"/>
          <w:sz w:val="22"/>
          <w:szCs w:val="22"/>
        </w:rPr>
        <w:t>Columnas estratigráficas de las rocas sedimentarias y/o en depósitos superficiales</w:t>
      </w:r>
    </w:p>
    <w:p w14:paraId="77502638" w14:textId="77777777" w:rsidR="009E3A3B" w:rsidRDefault="0000525A">
      <w:pPr>
        <w:numPr>
          <w:ilvl w:val="1"/>
          <w:numId w:val="22"/>
        </w:numPr>
        <w:pBdr>
          <w:top w:val="nil"/>
          <w:left w:val="nil"/>
          <w:bottom w:val="nil"/>
          <w:right w:val="nil"/>
          <w:between w:val="nil"/>
        </w:pBdr>
        <w:tabs>
          <w:tab w:val="left" w:pos="-2268"/>
        </w:tabs>
        <w:rPr>
          <w:color w:val="000000"/>
          <w:sz w:val="22"/>
          <w:szCs w:val="22"/>
        </w:rPr>
      </w:pPr>
      <w:r>
        <w:rPr>
          <w:color w:val="000000"/>
          <w:sz w:val="22"/>
          <w:szCs w:val="22"/>
        </w:rPr>
        <w:t>Descripción macroscópica y petrográfica de las muestras analizadas</w:t>
      </w:r>
    </w:p>
    <w:p w14:paraId="58D72AD4" w14:textId="77777777" w:rsidR="009E3A3B" w:rsidRDefault="0000525A">
      <w:pPr>
        <w:numPr>
          <w:ilvl w:val="1"/>
          <w:numId w:val="22"/>
        </w:numPr>
        <w:pBdr>
          <w:top w:val="nil"/>
          <w:left w:val="nil"/>
          <w:bottom w:val="nil"/>
          <w:right w:val="nil"/>
          <w:between w:val="nil"/>
        </w:pBdr>
        <w:tabs>
          <w:tab w:val="left" w:pos="-2268"/>
        </w:tabs>
        <w:rPr>
          <w:color w:val="000000"/>
          <w:sz w:val="22"/>
          <w:szCs w:val="22"/>
        </w:rPr>
      </w:pPr>
      <w:r>
        <w:rPr>
          <w:color w:val="000000"/>
          <w:sz w:val="22"/>
          <w:szCs w:val="22"/>
        </w:rPr>
        <w:t>Resultados de ensayos geoquímicos (en caso de que se prevea afectación al recurso hídrico subterráneo)</w:t>
      </w:r>
    </w:p>
    <w:p w14:paraId="5192E3DA" w14:textId="77777777" w:rsidR="009E3A3B" w:rsidRDefault="0000525A">
      <w:pPr>
        <w:numPr>
          <w:ilvl w:val="1"/>
          <w:numId w:val="22"/>
        </w:numPr>
        <w:pBdr>
          <w:top w:val="nil"/>
          <w:left w:val="nil"/>
          <w:bottom w:val="nil"/>
          <w:right w:val="nil"/>
          <w:between w:val="nil"/>
        </w:pBdr>
        <w:tabs>
          <w:tab w:val="left" w:pos="-2268"/>
        </w:tabs>
        <w:rPr>
          <w:color w:val="000000"/>
          <w:sz w:val="22"/>
          <w:szCs w:val="22"/>
        </w:rPr>
      </w:pPr>
      <w:r>
        <w:rPr>
          <w:color w:val="000000"/>
          <w:sz w:val="22"/>
          <w:szCs w:val="22"/>
        </w:rPr>
        <w:t>Resultados de análisis mineralógicos, en caso de presencia de rocas sedimentarias, conformadas por arcillas</w:t>
      </w:r>
    </w:p>
    <w:p w14:paraId="0B3BFE10" w14:textId="77777777" w:rsidR="009E3A3B" w:rsidRDefault="0000525A">
      <w:pPr>
        <w:numPr>
          <w:ilvl w:val="0"/>
          <w:numId w:val="22"/>
        </w:numPr>
        <w:pBdr>
          <w:top w:val="nil"/>
          <w:left w:val="nil"/>
          <w:bottom w:val="nil"/>
          <w:right w:val="nil"/>
          <w:between w:val="nil"/>
        </w:pBdr>
        <w:tabs>
          <w:tab w:val="left" w:pos="-2268"/>
        </w:tabs>
        <w:rPr>
          <w:color w:val="000000"/>
          <w:sz w:val="22"/>
          <w:szCs w:val="22"/>
        </w:rPr>
      </w:pPr>
      <w:r>
        <w:rPr>
          <w:color w:val="000000"/>
          <w:sz w:val="22"/>
          <w:szCs w:val="22"/>
        </w:rPr>
        <w:t>Geología estructural</w:t>
      </w:r>
      <w:r>
        <w:rPr>
          <w:color w:val="000000"/>
          <w:sz w:val="22"/>
          <w:szCs w:val="22"/>
          <w:vertAlign w:val="superscript"/>
        </w:rPr>
        <w:footnoteReference w:id="50"/>
      </w:r>
    </w:p>
    <w:p w14:paraId="178E5374" w14:textId="77777777" w:rsidR="009E3A3B" w:rsidRDefault="0000525A">
      <w:pPr>
        <w:numPr>
          <w:ilvl w:val="1"/>
          <w:numId w:val="22"/>
        </w:numPr>
        <w:pBdr>
          <w:top w:val="nil"/>
          <w:left w:val="nil"/>
          <w:bottom w:val="nil"/>
          <w:right w:val="nil"/>
          <w:between w:val="nil"/>
        </w:pBdr>
        <w:tabs>
          <w:tab w:val="left" w:pos="-2268"/>
        </w:tabs>
        <w:rPr>
          <w:color w:val="000000"/>
          <w:sz w:val="22"/>
          <w:szCs w:val="22"/>
        </w:rPr>
      </w:pPr>
      <w:r>
        <w:rPr>
          <w:color w:val="000000"/>
          <w:sz w:val="22"/>
          <w:szCs w:val="22"/>
        </w:rPr>
        <w:t>Identificación y caracterización de las estructuras geológicas regionales y Locales</w:t>
      </w:r>
    </w:p>
    <w:p w14:paraId="4A243FFD" w14:textId="77777777" w:rsidR="009E3A3B" w:rsidRDefault="0000525A">
      <w:pPr>
        <w:numPr>
          <w:ilvl w:val="1"/>
          <w:numId w:val="22"/>
        </w:numPr>
        <w:pBdr>
          <w:top w:val="nil"/>
          <w:left w:val="nil"/>
          <w:bottom w:val="nil"/>
          <w:right w:val="nil"/>
          <w:between w:val="nil"/>
        </w:pBdr>
        <w:tabs>
          <w:tab w:val="left" w:pos="-2268"/>
        </w:tabs>
        <w:rPr>
          <w:color w:val="000000"/>
          <w:sz w:val="22"/>
          <w:szCs w:val="22"/>
        </w:rPr>
      </w:pPr>
      <w:r>
        <w:rPr>
          <w:color w:val="000000"/>
          <w:sz w:val="22"/>
          <w:szCs w:val="22"/>
        </w:rPr>
        <w:t>Lineamientos fotogeológicos y diaclasas</w:t>
      </w:r>
    </w:p>
    <w:p w14:paraId="6BB7A540" w14:textId="77777777" w:rsidR="009E3A3B" w:rsidRDefault="0000525A">
      <w:pPr>
        <w:numPr>
          <w:ilvl w:val="1"/>
          <w:numId w:val="22"/>
        </w:numPr>
        <w:pBdr>
          <w:top w:val="nil"/>
          <w:left w:val="nil"/>
          <w:bottom w:val="nil"/>
          <w:right w:val="nil"/>
          <w:between w:val="nil"/>
        </w:pBdr>
        <w:tabs>
          <w:tab w:val="left" w:pos="-2268"/>
        </w:tabs>
        <w:rPr>
          <w:color w:val="000000"/>
          <w:sz w:val="22"/>
          <w:szCs w:val="22"/>
        </w:rPr>
      </w:pPr>
      <w:r>
        <w:rPr>
          <w:color w:val="000000"/>
          <w:sz w:val="22"/>
          <w:szCs w:val="22"/>
        </w:rPr>
        <w:t>Análisis de rasgos tectónicos</w:t>
      </w:r>
    </w:p>
    <w:p w14:paraId="7F4B6801" w14:textId="77777777" w:rsidR="009E3A3B" w:rsidRDefault="0000525A">
      <w:pPr>
        <w:numPr>
          <w:ilvl w:val="1"/>
          <w:numId w:val="22"/>
        </w:numPr>
        <w:pBdr>
          <w:top w:val="nil"/>
          <w:left w:val="nil"/>
          <w:bottom w:val="nil"/>
          <w:right w:val="nil"/>
          <w:between w:val="nil"/>
        </w:pBdr>
        <w:tabs>
          <w:tab w:val="left" w:pos="-2268"/>
        </w:tabs>
        <w:rPr>
          <w:color w:val="000000"/>
          <w:sz w:val="22"/>
          <w:szCs w:val="22"/>
        </w:rPr>
      </w:pPr>
      <w:r>
        <w:rPr>
          <w:color w:val="000000"/>
          <w:sz w:val="22"/>
          <w:szCs w:val="22"/>
        </w:rPr>
        <w:t>Localización cartográfica y caracterización de las fallas locales</w:t>
      </w:r>
    </w:p>
    <w:p w14:paraId="0AE1F3F7" w14:textId="77777777" w:rsidR="009E3A3B" w:rsidRDefault="0000525A">
      <w:pPr>
        <w:numPr>
          <w:ilvl w:val="1"/>
          <w:numId w:val="22"/>
        </w:numPr>
        <w:pBdr>
          <w:top w:val="nil"/>
          <w:left w:val="nil"/>
          <w:bottom w:val="nil"/>
          <w:right w:val="nil"/>
          <w:between w:val="nil"/>
        </w:pBdr>
        <w:tabs>
          <w:tab w:val="left" w:pos="-2268"/>
        </w:tabs>
        <w:rPr>
          <w:color w:val="000000"/>
          <w:sz w:val="22"/>
          <w:szCs w:val="22"/>
        </w:rPr>
      </w:pPr>
      <w:r>
        <w:rPr>
          <w:color w:val="000000"/>
          <w:sz w:val="22"/>
          <w:szCs w:val="22"/>
        </w:rPr>
        <w:t>Caracterización de las fracturas</w:t>
      </w:r>
    </w:p>
    <w:p w14:paraId="1958F91D" w14:textId="77777777" w:rsidR="009E3A3B" w:rsidRDefault="0000525A">
      <w:pPr>
        <w:numPr>
          <w:ilvl w:val="0"/>
          <w:numId w:val="22"/>
        </w:numPr>
        <w:pBdr>
          <w:top w:val="nil"/>
          <w:left w:val="nil"/>
          <w:bottom w:val="nil"/>
          <w:right w:val="nil"/>
          <w:between w:val="nil"/>
        </w:pBdr>
        <w:tabs>
          <w:tab w:val="left" w:pos="-2268"/>
        </w:tabs>
        <w:rPr>
          <w:color w:val="000000"/>
          <w:sz w:val="22"/>
          <w:szCs w:val="22"/>
        </w:rPr>
      </w:pPr>
      <w:r>
        <w:rPr>
          <w:color w:val="000000"/>
          <w:sz w:val="22"/>
          <w:szCs w:val="22"/>
        </w:rPr>
        <w:t>Sismicidad</w:t>
      </w:r>
    </w:p>
    <w:p w14:paraId="055991B9" w14:textId="77777777" w:rsidR="009E3A3B" w:rsidRDefault="0000525A">
      <w:pPr>
        <w:numPr>
          <w:ilvl w:val="1"/>
          <w:numId w:val="22"/>
        </w:numPr>
        <w:pBdr>
          <w:top w:val="nil"/>
          <w:left w:val="nil"/>
          <w:bottom w:val="nil"/>
          <w:right w:val="nil"/>
          <w:between w:val="nil"/>
        </w:pBdr>
        <w:tabs>
          <w:tab w:val="left" w:pos="-2268"/>
        </w:tabs>
        <w:rPr>
          <w:color w:val="000000"/>
          <w:sz w:val="22"/>
          <w:szCs w:val="22"/>
        </w:rPr>
      </w:pPr>
      <w:r>
        <w:rPr>
          <w:color w:val="000000"/>
          <w:sz w:val="22"/>
          <w:szCs w:val="22"/>
        </w:rPr>
        <w:t xml:space="preserve">Descripción de la sismicidad existente en el área </w:t>
      </w:r>
    </w:p>
    <w:p w14:paraId="583824EC" w14:textId="77777777" w:rsidR="009E3A3B" w:rsidRDefault="0000525A">
      <w:pPr>
        <w:numPr>
          <w:ilvl w:val="1"/>
          <w:numId w:val="22"/>
        </w:numPr>
        <w:pBdr>
          <w:top w:val="nil"/>
          <w:left w:val="nil"/>
          <w:bottom w:val="nil"/>
          <w:right w:val="nil"/>
          <w:between w:val="nil"/>
        </w:pBdr>
        <w:tabs>
          <w:tab w:val="left" w:pos="-2268"/>
        </w:tabs>
        <w:rPr>
          <w:color w:val="000000"/>
          <w:sz w:val="22"/>
          <w:szCs w:val="22"/>
        </w:rPr>
      </w:pPr>
      <w:r>
        <w:rPr>
          <w:color w:val="000000"/>
          <w:sz w:val="22"/>
          <w:szCs w:val="22"/>
        </w:rPr>
        <w:t>Análisis de la información de sismos históricos durante los últimos 10 años</w:t>
      </w:r>
    </w:p>
    <w:p w14:paraId="7CED4CD8" w14:textId="77777777" w:rsidR="009E3A3B" w:rsidRDefault="0000525A">
      <w:pPr>
        <w:numPr>
          <w:ilvl w:val="0"/>
          <w:numId w:val="22"/>
        </w:numPr>
        <w:pBdr>
          <w:top w:val="nil"/>
          <w:left w:val="nil"/>
          <w:bottom w:val="nil"/>
          <w:right w:val="nil"/>
          <w:between w:val="nil"/>
        </w:pBdr>
        <w:tabs>
          <w:tab w:val="left" w:pos="-2268"/>
        </w:tabs>
        <w:rPr>
          <w:color w:val="000000"/>
          <w:sz w:val="22"/>
          <w:szCs w:val="22"/>
        </w:rPr>
      </w:pPr>
      <w:r>
        <w:rPr>
          <w:color w:val="000000"/>
          <w:sz w:val="22"/>
          <w:szCs w:val="22"/>
        </w:rPr>
        <w:lastRenderedPageBreak/>
        <w:t>Geomorfología</w:t>
      </w:r>
    </w:p>
    <w:p w14:paraId="36A9F5E0" w14:textId="77777777" w:rsidR="009E3A3B" w:rsidRDefault="0000525A">
      <w:pPr>
        <w:numPr>
          <w:ilvl w:val="1"/>
          <w:numId w:val="22"/>
        </w:numPr>
        <w:pBdr>
          <w:top w:val="nil"/>
          <w:left w:val="nil"/>
          <w:bottom w:val="nil"/>
          <w:right w:val="nil"/>
          <w:between w:val="nil"/>
        </w:pBdr>
        <w:tabs>
          <w:tab w:val="left" w:pos="-2268"/>
        </w:tabs>
        <w:rPr>
          <w:color w:val="000000"/>
          <w:sz w:val="22"/>
          <w:szCs w:val="22"/>
        </w:rPr>
      </w:pPr>
      <w:r>
        <w:rPr>
          <w:color w:val="000000"/>
          <w:sz w:val="22"/>
          <w:szCs w:val="22"/>
        </w:rPr>
        <w:t>Caracterización de las geoformas y de su dinámica</w:t>
      </w:r>
    </w:p>
    <w:p w14:paraId="314A7282" w14:textId="77777777" w:rsidR="009E3A3B" w:rsidRDefault="0000525A">
      <w:pPr>
        <w:numPr>
          <w:ilvl w:val="1"/>
          <w:numId w:val="22"/>
        </w:numPr>
        <w:pBdr>
          <w:top w:val="nil"/>
          <w:left w:val="nil"/>
          <w:bottom w:val="nil"/>
          <w:right w:val="nil"/>
          <w:between w:val="nil"/>
        </w:pBdr>
        <w:tabs>
          <w:tab w:val="left" w:pos="-2268"/>
        </w:tabs>
        <w:rPr>
          <w:color w:val="000000"/>
          <w:sz w:val="22"/>
          <w:szCs w:val="22"/>
        </w:rPr>
      </w:pPr>
      <w:r>
        <w:rPr>
          <w:color w:val="000000"/>
          <w:sz w:val="22"/>
          <w:szCs w:val="22"/>
        </w:rPr>
        <w:t>Levantamiento geomorfológico</w:t>
      </w:r>
      <w:r>
        <w:rPr>
          <w:color w:val="000000"/>
          <w:sz w:val="22"/>
          <w:szCs w:val="22"/>
          <w:vertAlign w:val="superscript"/>
        </w:rPr>
        <w:footnoteReference w:id="51"/>
      </w:r>
    </w:p>
    <w:p w14:paraId="1017C0CB" w14:textId="77777777" w:rsidR="009E3A3B" w:rsidRDefault="0000525A">
      <w:pPr>
        <w:numPr>
          <w:ilvl w:val="1"/>
          <w:numId w:val="22"/>
        </w:numPr>
        <w:pBdr>
          <w:top w:val="nil"/>
          <w:left w:val="nil"/>
          <w:bottom w:val="nil"/>
          <w:right w:val="nil"/>
          <w:between w:val="nil"/>
        </w:pBdr>
        <w:tabs>
          <w:tab w:val="left" w:pos="-2268"/>
        </w:tabs>
        <w:rPr>
          <w:color w:val="000000"/>
          <w:sz w:val="22"/>
          <w:szCs w:val="22"/>
        </w:rPr>
      </w:pPr>
      <w:r>
        <w:rPr>
          <w:color w:val="000000"/>
          <w:sz w:val="22"/>
          <w:szCs w:val="22"/>
        </w:rPr>
        <w:t>Análisis multitemporal y cartografía de los procesos erosivos y de inestabilidad por movimientos en masa e intervención antrópica</w:t>
      </w:r>
      <w:r>
        <w:rPr>
          <w:color w:val="000000"/>
          <w:sz w:val="22"/>
          <w:szCs w:val="22"/>
          <w:vertAlign w:val="superscript"/>
        </w:rPr>
        <w:footnoteReference w:id="52"/>
      </w:r>
      <w:r>
        <w:rPr>
          <w:color w:val="000000"/>
          <w:sz w:val="22"/>
          <w:szCs w:val="22"/>
        </w:rPr>
        <w:t xml:space="preserve"> </w:t>
      </w:r>
    </w:p>
    <w:p w14:paraId="7A4BDDDF" w14:textId="77777777" w:rsidR="009E3A3B" w:rsidRDefault="0000525A">
      <w:pPr>
        <w:numPr>
          <w:ilvl w:val="1"/>
          <w:numId w:val="22"/>
        </w:numPr>
        <w:pBdr>
          <w:top w:val="nil"/>
          <w:left w:val="nil"/>
          <w:bottom w:val="nil"/>
          <w:right w:val="nil"/>
          <w:between w:val="nil"/>
        </w:pBdr>
        <w:tabs>
          <w:tab w:val="left" w:pos="-2268"/>
        </w:tabs>
        <w:rPr>
          <w:color w:val="000000"/>
          <w:sz w:val="22"/>
          <w:szCs w:val="22"/>
        </w:rPr>
      </w:pPr>
      <w:r>
        <w:rPr>
          <w:color w:val="000000"/>
          <w:sz w:val="22"/>
          <w:szCs w:val="22"/>
        </w:rPr>
        <w:t>Mapas:</w:t>
      </w:r>
    </w:p>
    <w:p w14:paraId="4B8BA1B5" w14:textId="77777777" w:rsidR="009E3A3B" w:rsidRDefault="0000525A">
      <w:pPr>
        <w:numPr>
          <w:ilvl w:val="2"/>
          <w:numId w:val="22"/>
        </w:numPr>
        <w:pBdr>
          <w:top w:val="nil"/>
          <w:left w:val="nil"/>
          <w:bottom w:val="nil"/>
          <w:right w:val="nil"/>
          <w:between w:val="nil"/>
        </w:pBdr>
        <w:tabs>
          <w:tab w:val="left" w:pos="-2268"/>
        </w:tabs>
        <w:rPr>
          <w:color w:val="000000"/>
          <w:sz w:val="22"/>
          <w:szCs w:val="22"/>
        </w:rPr>
      </w:pPr>
      <w:r>
        <w:rPr>
          <w:color w:val="000000"/>
          <w:sz w:val="22"/>
          <w:szCs w:val="22"/>
        </w:rPr>
        <w:t>De pendientes</w:t>
      </w:r>
    </w:p>
    <w:p w14:paraId="46C77399" w14:textId="77777777" w:rsidR="009E3A3B" w:rsidRDefault="0000525A">
      <w:pPr>
        <w:numPr>
          <w:ilvl w:val="2"/>
          <w:numId w:val="22"/>
        </w:numPr>
        <w:pBdr>
          <w:top w:val="nil"/>
          <w:left w:val="nil"/>
          <w:bottom w:val="nil"/>
          <w:right w:val="nil"/>
          <w:between w:val="nil"/>
        </w:pBdr>
        <w:tabs>
          <w:tab w:val="left" w:pos="-2268"/>
        </w:tabs>
        <w:rPr>
          <w:color w:val="000000"/>
          <w:sz w:val="22"/>
          <w:szCs w:val="22"/>
        </w:rPr>
      </w:pPr>
      <w:r>
        <w:rPr>
          <w:color w:val="000000"/>
          <w:sz w:val="22"/>
          <w:szCs w:val="22"/>
        </w:rPr>
        <w:t>De procesos morfodinámicos</w:t>
      </w:r>
    </w:p>
    <w:p w14:paraId="6CAA7C10" w14:textId="77777777" w:rsidR="009E3A3B" w:rsidRDefault="0000525A">
      <w:pPr>
        <w:numPr>
          <w:ilvl w:val="2"/>
          <w:numId w:val="22"/>
        </w:numPr>
        <w:pBdr>
          <w:top w:val="nil"/>
          <w:left w:val="nil"/>
          <w:bottom w:val="nil"/>
          <w:right w:val="nil"/>
          <w:between w:val="nil"/>
        </w:pBdr>
        <w:tabs>
          <w:tab w:val="left" w:pos="-2268"/>
        </w:tabs>
        <w:rPr>
          <w:color w:val="000000"/>
          <w:sz w:val="22"/>
          <w:szCs w:val="22"/>
        </w:rPr>
      </w:pPr>
      <w:r>
        <w:rPr>
          <w:color w:val="000000"/>
          <w:sz w:val="22"/>
          <w:szCs w:val="22"/>
        </w:rPr>
        <w:t>De unidades geomorfológicas con énfasis en la morfogénesis y la morfodinámica</w:t>
      </w:r>
    </w:p>
    <w:p w14:paraId="63665697" w14:textId="77777777" w:rsidR="009E3A3B" w:rsidRDefault="0000525A">
      <w:pPr>
        <w:numPr>
          <w:ilvl w:val="2"/>
          <w:numId w:val="22"/>
        </w:numPr>
        <w:pBdr>
          <w:top w:val="nil"/>
          <w:left w:val="nil"/>
          <w:bottom w:val="nil"/>
          <w:right w:val="nil"/>
          <w:between w:val="nil"/>
        </w:pBdr>
        <w:tabs>
          <w:tab w:val="left" w:pos="-2268"/>
        </w:tabs>
        <w:rPr>
          <w:color w:val="000000"/>
          <w:sz w:val="22"/>
          <w:szCs w:val="22"/>
        </w:rPr>
      </w:pPr>
      <w:r>
        <w:rPr>
          <w:color w:val="000000"/>
          <w:sz w:val="22"/>
          <w:szCs w:val="22"/>
        </w:rPr>
        <w:t>De susceptibilidad por la ocurrencia de procesos erosivos y de susceptibilidad ante procesos de movimientos en masa</w:t>
      </w:r>
    </w:p>
    <w:p w14:paraId="6814C488" w14:textId="77777777" w:rsidR="009E3A3B" w:rsidRDefault="0000525A">
      <w:pPr>
        <w:numPr>
          <w:ilvl w:val="1"/>
          <w:numId w:val="22"/>
        </w:numPr>
        <w:pBdr>
          <w:top w:val="nil"/>
          <w:left w:val="nil"/>
          <w:bottom w:val="nil"/>
          <w:right w:val="nil"/>
          <w:between w:val="nil"/>
        </w:pBdr>
        <w:tabs>
          <w:tab w:val="left" w:pos="-2268"/>
        </w:tabs>
        <w:rPr>
          <w:color w:val="000000"/>
          <w:sz w:val="22"/>
          <w:szCs w:val="22"/>
        </w:rPr>
      </w:pPr>
      <w:r>
        <w:rPr>
          <w:color w:val="000000"/>
          <w:sz w:val="22"/>
          <w:szCs w:val="22"/>
        </w:rPr>
        <w:t>Si el PTE involucra zonas marinas o marino-costeras, un análisis multitemporal para determinar tasas de erosión y acreción sedimentaria</w:t>
      </w:r>
    </w:p>
    <w:p w14:paraId="7FC481E6" w14:textId="77777777" w:rsidR="009E3A3B" w:rsidRDefault="0000525A">
      <w:pPr>
        <w:numPr>
          <w:ilvl w:val="0"/>
          <w:numId w:val="22"/>
        </w:numPr>
        <w:pBdr>
          <w:top w:val="nil"/>
          <w:left w:val="nil"/>
          <w:bottom w:val="nil"/>
          <w:right w:val="nil"/>
          <w:between w:val="nil"/>
        </w:pBdr>
        <w:tabs>
          <w:tab w:val="left" w:pos="-2268"/>
        </w:tabs>
        <w:rPr>
          <w:color w:val="000000"/>
          <w:sz w:val="22"/>
          <w:szCs w:val="22"/>
        </w:rPr>
      </w:pPr>
      <w:r>
        <w:rPr>
          <w:color w:val="000000"/>
          <w:sz w:val="22"/>
          <w:szCs w:val="22"/>
        </w:rPr>
        <w:t>Geotecnia</w:t>
      </w:r>
      <w:r>
        <w:rPr>
          <w:color w:val="000000"/>
          <w:sz w:val="22"/>
          <w:szCs w:val="22"/>
          <w:vertAlign w:val="superscript"/>
        </w:rPr>
        <w:footnoteReference w:id="53"/>
      </w:r>
    </w:p>
    <w:p w14:paraId="30B8555C" w14:textId="77777777" w:rsidR="009E3A3B" w:rsidRDefault="0000525A">
      <w:pPr>
        <w:numPr>
          <w:ilvl w:val="1"/>
          <w:numId w:val="22"/>
        </w:numPr>
        <w:pBdr>
          <w:top w:val="nil"/>
          <w:left w:val="nil"/>
          <w:bottom w:val="nil"/>
          <w:right w:val="nil"/>
          <w:between w:val="nil"/>
        </w:pBdr>
        <w:tabs>
          <w:tab w:val="left" w:pos="-2268"/>
        </w:tabs>
        <w:rPr>
          <w:color w:val="000000"/>
          <w:sz w:val="22"/>
          <w:szCs w:val="22"/>
        </w:rPr>
      </w:pPr>
      <w:r>
        <w:rPr>
          <w:color w:val="000000"/>
          <w:sz w:val="22"/>
          <w:szCs w:val="22"/>
        </w:rPr>
        <w:t>Descripción y zonificación geotécnica cualitativa</w:t>
      </w:r>
    </w:p>
    <w:p w14:paraId="2AAF6731" w14:textId="77777777" w:rsidR="009E3A3B" w:rsidRDefault="0000525A">
      <w:pPr>
        <w:numPr>
          <w:ilvl w:val="1"/>
          <w:numId w:val="22"/>
        </w:numPr>
        <w:pBdr>
          <w:top w:val="nil"/>
          <w:left w:val="nil"/>
          <w:bottom w:val="nil"/>
          <w:right w:val="nil"/>
          <w:between w:val="nil"/>
        </w:pBdr>
        <w:tabs>
          <w:tab w:val="left" w:pos="-2268"/>
        </w:tabs>
        <w:rPr>
          <w:color w:val="000000"/>
          <w:sz w:val="22"/>
          <w:szCs w:val="22"/>
        </w:rPr>
      </w:pPr>
      <w:r>
        <w:rPr>
          <w:color w:val="000000"/>
          <w:sz w:val="22"/>
          <w:szCs w:val="22"/>
        </w:rPr>
        <w:t>Análisis de estabilidad de las laderas y taludes</w:t>
      </w:r>
    </w:p>
    <w:p w14:paraId="26168231" w14:textId="77777777" w:rsidR="009E3A3B" w:rsidRDefault="0000525A">
      <w:pPr>
        <w:numPr>
          <w:ilvl w:val="1"/>
          <w:numId w:val="22"/>
        </w:numPr>
        <w:pBdr>
          <w:top w:val="nil"/>
          <w:left w:val="nil"/>
          <w:bottom w:val="nil"/>
          <w:right w:val="nil"/>
          <w:between w:val="nil"/>
        </w:pBdr>
        <w:tabs>
          <w:tab w:val="left" w:pos="-2268"/>
        </w:tabs>
        <w:rPr>
          <w:color w:val="000000"/>
          <w:sz w:val="22"/>
          <w:szCs w:val="22"/>
        </w:rPr>
      </w:pPr>
      <w:r>
        <w:rPr>
          <w:color w:val="000000"/>
          <w:sz w:val="22"/>
          <w:szCs w:val="22"/>
        </w:rPr>
        <w:t>Mapa de zonificación geotécnica</w:t>
      </w:r>
    </w:p>
    <w:p w14:paraId="488D5EE7" w14:textId="77777777" w:rsidR="009E3A3B" w:rsidRDefault="009E3A3B">
      <w:pPr>
        <w:rPr>
          <w:sz w:val="22"/>
          <w:szCs w:val="22"/>
        </w:rPr>
      </w:pPr>
    </w:p>
    <w:p w14:paraId="727E9A3C" w14:textId="77777777" w:rsidR="009E3A3B" w:rsidRDefault="0000525A">
      <w:pPr>
        <w:tabs>
          <w:tab w:val="left" w:pos="-2268"/>
        </w:tabs>
        <w:rPr>
          <w:color w:val="000000"/>
          <w:sz w:val="22"/>
          <w:szCs w:val="22"/>
        </w:rPr>
      </w:pPr>
      <w:r>
        <w:rPr>
          <w:sz w:val="22"/>
          <w:szCs w:val="22"/>
        </w:rPr>
        <w:t>Adicionalmente, c</w:t>
      </w:r>
      <w:r>
        <w:rPr>
          <w:color w:val="000000"/>
          <w:sz w:val="22"/>
          <w:szCs w:val="22"/>
        </w:rPr>
        <w:t>on base en la caracterización geotécnica del suelo, se deben determinar perfiles estratigráficos, capacidad portante y asentamientos de la estructura de suelo, a partir de la carga establecida generada por la infraestructura del PTE.</w:t>
      </w:r>
    </w:p>
    <w:p w14:paraId="7DEFD339" w14:textId="77777777" w:rsidR="009E3A3B" w:rsidRDefault="009E3A3B">
      <w:pPr>
        <w:tabs>
          <w:tab w:val="left" w:pos="-2268"/>
        </w:tabs>
        <w:rPr>
          <w:color w:val="000000"/>
          <w:sz w:val="22"/>
          <w:szCs w:val="22"/>
        </w:rPr>
      </w:pPr>
    </w:p>
    <w:p w14:paraId="74873368" w14:textId="77777777" w:rsidR="009E3A3B" w:rsidRDefault="0000525A">
      <w:pPr>
        <w:tabs>
          <w:tab w:val="left" w:pos="-2268"/>
        </w:tabs>
        <w:rPr>
          <w:color w:val="000000"/>
          <w:sz w:val="22"/>
          <w:szCs w:val="22"/>
        </w:rPr>
      </w:pPr>
      <w:r>
        <w:rPr>
          <w:color w:val="000000"/>
          <w:sz w:val="22"/>
          <w:szCs w:val="22"/>
        </w:rPr>
        <w:t>La información cartográfica deberá ser generada a escala 1:10.000, o a una más detallada si el análisis lo requiere, de acuerdo con las condiciones particulares de cada uno de los proyectos; se debe contar con una escala de trabajo de detalle y una escala de presentación que permita su lectura.</w:t>
      </w:r>
    </w:p>
    <w:p w14:paraId="01CC06CF" w14:textId="77777777" w:rsidR="009E3A3B" w:rsidRDefault="009E3A3B">
      <w:pPr>
        <w:rPr>
          <w:color w:val="000000"/>
          <w:sz w:val="22"/>
          <w:szCs w:val="22"/>
        </w:rPr>
      </w:pPr>
    </w:p>
    <w:p w14:paraId="0B2DE794" w14:textId="77777777" w:rsidR="009E3A3B" w:rsidRDefault="009E3A3B">
      <w:pPr>
        <w:rPr>
          <w:sz w:val="22"/>
          <w:szCs w:val="22"/>
        </w:rPr>
      </w:pPr>
    </w:p>
    <w:p w14:paraId="7B19CAF7" w14:textId="001F4D3F" w:rsidR="009E3A3B" w:rsidRDefault="0000525A">
      <w:pPr>
        <w:pStyle w:val="Ttulo3"/>
        <w:numPr>
          <w:ilvl w:val="2"/>
          <w:numId w:val="11"/>
        </w:numPr>
        <w:rPr>
          <w:sz w:val="22"/>
          <w:szCs w:val="22"/>
        </w:rPr>
      </w:pPr>
      <w:bookmarkStart w:id="50" w:name="_Toc57744137"/>
      <w:r>
        <w:rPr>
          <w:sz w:val="22"/>
          <w:szCs w:val="22"/>
        </w:rPr>
        <w:t>SUELOS Y USOS DE LA TIERRA</w:t>
      </w:r>
      <w:bookmarkEnd w:id="50"/>
      <w:r>
        <w:rPr>
          <w:sz w:val="22"/>
          <w:szCs w:val="22"/>
        </w:rPr>
        <w:t xml:space="preserve"> </w:t>
      </w:r>
    </w:p>
    <w:p w14:paraId="278C7164" w14:textId="77777777" w:rsidR="009E3A3B" w:rsidRDefault="009E3A3B">
      <w:pPr>
        <w:rPr>
          <w:sz w:val="22"/>
          <w:szCs w:val="22"/>
        </w:rPr>
      </w:pPr>
    </w:p>
    <w:p w14:paraId="51E6C3D9" w14:textId="77777777" w:rsidR="009E3A3B" w:rsidRDefault="009E3A3B">
      <w:pPr>
        <w:rPr>
          <w:sz w:val="22"/>
          <w:szCs w:val="22"/>
        </w:rPr>
      </w:pPr>
    </w:p>
    <w:p w14:paraId="1CF4305B" w14:textId="77777777" w:rsidR="009E3A3B" w:rsidRDefault="0000525A">
      <w:pPr>
        <w:numPr>
          <w:ilvl w:val="0"/>
          <w:numId w:val="6"/>
        </w:numPr>
        <w:pBdr>
          <w:top w:val="nil"/>
          <w:left w:val="nil"/>
          <w:bottom w:val="nil"/>
          <w:right w:val="nil"/>
          <w:between w:val="nil"/>
        </w:pBdr>
        <w:rPr>
          <w:color w:val="000000"/>
          <w:sz w:val="22"/>
          <w:szCs w:val="22"/>
        </w:rPr>
      </w:pPr>
      <w:r>
        <w:rPr>
          <w:color w:val="000000"/>
          <w:sz w:val="22"/>
          <w:szCs w:val="22"/>
        </w:rPr>
        <w:t>Caracterización fisicoquímica del suelo</w:t>
      </w:r>
    </w:p>
    <w:p w14:paraId="5EEFC256" w14:textId="77777777" w:rsidR="009E3A3B" w:rsidRDefault="0000525A">
      <w:pPr>
        <w:numPr>
          <w:ilvl w:val="1"/>
          <w:numId w:val="6"/>
        </w:numPr>
        <w:pBdr>
          <w:top w:val="nil"/>
          <w:left w:val="nil"/>
          <w:bottom w:val="nil"/>
          <w:right w:val="nil"/>
          <w:between w:val="nil"/>
        </w:pBdr>
        <w:rPr>
          <w:color w:val="000000"/>
          <w:sz w:val="22"/>
          <w:szCs w:val="22"/>
        </w:rPr>
      </w:pPr>
      <w:r>
        <w:rPr>
          <w:color w:val="000000"/>
          <w:sz w:val="22"/>
          <w:szCs w:val="22"/>
        </w:rPr>
        <w:t>Variables físicas: Textura, Estructura, Infiltración, Profundidad, Color, Conductividad Eléctrica, Densidad Real y Aparente</w:t>
      </w:r>
    </w:p>
    <w:p w14:paraId="2EFF4EAF" w14:textId="77777777" w:rsidR="009E3A3B" w:rsidRDefault="0000525A">
      <w:pPr>
        <w:numPr>
          <w:ilvl w:val="1"/>
          <w:numId w:val="6"/>
        </w:numPr>
        <w:pBdr>
          <w:top w:val="nil"/>
          <w:left w:val="nil"/>
          <w:bottom w:val="nil"/>
          <w:right w:val="nil"/>
          <w:between w:val="nil"/>
        </w:pBdr>
        <w:rPr>
          <w:color w:val="000000"/>
          <w:sz w:val="22"/>
          <w:szCs w:val="22"/>
        </w:rPr>
      </w:pPr>
      <w:r>
        <w:rPr>
          <w:color w:val="000000"/>
          <w:sz w:val="22"/>
          <w:szCs w:val="22"/>
        </w:rPr>
        <w:lastRenderedPageBreak/>
        <w:t>Variables químicas: PH, Capacidad de Intercambio Catiónico (CIC), Acidez Intercambiable, Alcalinidad, Concentración de Nutrientes, Contenido de Carbono Orgánico, Materia Orgánica, Presencia de Metales Pesados, Bases Intercambiables, Relación de Absorción del Sodio – RAS, Porcentaje de Sodio Intercambiable – PSI</w:t>
      </w:r>
    </w:p>
    <w:p w14:paraId="137A6991" w14:textId="77777777" w:rsidR="009E3A3B" w:rsidRDefault="0000525A">
      <w:pPr>
        <w:numPr>
          <w:ilvl w:val="0"/>
          <w:numId w:val="6"/>
        </w:numPr>
        <w:pBdr>
          <w:top w:val="nil"/>
          <w:left w:val="nil"/>
          <w:bottom w:val="nil"/>
          <w:right w:val="nil"/>
          <w:between w:val="nil"/>
        </w:pBdr>
        <w:rPr>
          <w:color w:val="000000"/>
          <w:sz w:val="22"/>
          <w:szCs w:val="22"/>
        </w:rPr>
      </w:pPr>
      <w:r>
        <w:rPr>
          <w:color w:val="000000"/>
          <w:sz w:val="22"/>
          <w:szCs w:val="22"/>
        </w:rPr>
        <w:t>Información sobre el estado actual de los suelos (Erosión, Compactación, Salinización, Remoción, Desertificación)</w:t>
      </w:r>
    </w:p>
    <w:p w14:paraId="5A3098EB" w14:textId="77777777" w:rsidR="009E3A3B" w:rsidRDefault="0000525A">
      <w:pPr>
        <w:numPr>
          <w:ilvl w:val="0"/>
          <w:numId w:val="6"/>
        </w:numPr>
        <w:pBdr>
          <w:top w:val="nil"/>
          <w:left w:val="nil"/>
          <w:bottom w:val="nil"/>
          <w:right w:val="nil"/>
          <w:between w:val="nil"/>
        </w:pBdr>
        <w:rPr>
          <w:color w:val="000000"/>
          <w:sz w:val="22"/>
          <w:szCs w:val="22"/>
        </w:rPr>
      </w:pPr>
      <w:r>
        <w:rPr>
          <w:color w:val="000000"/>
          <w:sz w:val="22"/>
          <w:szCs w:val="22"/>
        </w:rPr>
        <w:t>Presentar, a escala 1:10.000, mapas de suelos, de capacidad de uso (clasificación agrológica), vocación, uso actual, conflicto de uso del suelo y uso permitido de la tierra, de acuerdo con lo establecido en los instrumentos de ordenamiento territorial, y de conflictos de la tierra.</w:t>
      </w:r>
    </w:p>
    <w:p w14:paraId="156766E2" w14:textId="77777777" w:rsidR="009E3A3B" w:rsidRDefault="009E3A3B">
      <w:pPr>
        <w:rPr>
          <w:sz w:val="22"/>
          <w:szCs w:val="22"/>
        </w:rPr>
      </w:pPr>
    </w:p>
    <w:p w14:paraId="3AE2BB14" w14:textId="77777777" w:rsidR="009E3A3B" w:rsidRDefault="009E3A3B">
      <w:pPr>
        <w:rPr>
          <w:sz w:val="22"/>
          <w:szCs w:val="22"/>
        </w:rPr>
      </w:pPr>
    </w:p>
    <w:p w14:paraId="272FB2FA" w14:textId="261FF687" w:rsidR="009E3A3B" w:rsidRDefault="0000525A">
      <w:pPr>
        <w:pStyle w:val="Ttulo3"/>
        <w:numPr>
          <w:ilvl w:val="2"/>
          <w:numId w:val="11"/>
        </w:numPr>
        <w:rPr>
          <w:sz w:val="22"/>
          <w:szCs w:val="22"/>
        </w:rPr>
      </w:pPr>
      <w:bookmarkStart w:id="51" w:name="_Toc57744138"/>
      <w:r>
        <w:rPr>
          <w:sz w:val="22"/>
          <w:szCs w:val="22"/>
        </w:rPr>
        <w:t>HIDROLÓGICO</w:t>
      </w:r>
      <w:bookmarkEnd w:id="51"/>
    </w:p>
    <w:p w14:paraId="6BF1E9F3" w14:textId="77777777" w:rsidR="009E3A3B" w:rsidRDefault="009E3A3B">
      <w:pPr>
        <w:pBdr>
          <w:top w:val="nil"/>
          <w:left w:val="nil"/>
          <w:bottom w:val="nil"/>
          <w:right w:val="nil"/>
          <w:between w:val="nil"/>
        </w:pBdr>
        <w:rPr>
          <w:color w:val="000000"/>
          <w:sz w:val="22"/>
          <w:szCs w:val="22"/>
        </w:rPr>
      </w:pPr>
    </w:p>
    <w:p w14:paraId="3AA8F3E8" w14:textId="77777777" w:rsidR="009E3A3B" w:rsidRDefault="009E3A3B">
      <w:pPr>
        <w:tabs>
          <w:tab w:val="left" w:pos="-2268"/>
        </w:tabs>
        <w:rPr>
          <w:sz w:val="22"/>
          <w:szCs w:val="22"/>
        </w:rPr>
      </w:pPr>
    </w:p>
    <w:p w14:paraId="7EA1E305" w14:textId="77777777" w:rsidR="009E3A3B" w:rsidRDefault="0000525A">
      <w:pPr>
        <w:numPr>
          <w:ilvl w:val="0"/>
          <w:numId w:val="9"/>
        </w:numPr>
        <w:pBdr>
          <w:top w:val="nil"/>
          <w:left w:val="nil"/>
          <w:bottom w:val="nil"/>
          <w:right w:val="nil"/>
          <w:between w:val="nil"/>
        </w:pBdr>
        <w:rPr>
          <w:color w:val="000000"/>
          <w:sz w:val="22"/>
          <w:szCs w:val="22"/>
        </w:rPr>
      </w:pPr>
      <w:r>
        <w:rPr>
          <w:color w:val="000000"/>
          <w:sz w:val="22"/>
          <w:szCs w:val="22"/>
        </w:rPr>
        <w:t>Localización del área de influencia del proyecto dentro de la zonificación hidrográfica nacional, definiendo unidades hidrográficas de análisis cuando corresponda, y dentro de dentro de la cartografía nacional de humedales establecida por el Minambiente, de conformidad con el artículo 172 de la Ley 1753 de 2015</w:t>
      </w:r>
    </w:p>
    <w:p w14:paraId="238F2B8F" w14:textId="77777777" w:rsidR="009E3A3B" w:rsidRDefault="0000525A">
      <w:pPr>
        <w:numPr>
          <w:ilvl w:val="0"/>
          <w:numId w:val="9"/>
        </w:numPr>
        <w:pBdr>
          <w:top w:val="nil"/>
          <w:left w:val="nil"/>
          <w:bottom w:val="nil"/>
          <w:right w:val="nil"/>
          <w:between w:val="nil"/>
        </w:pBdr>
        <w:tabs>
          <w:tab w:val="left" w:pos="-2268"/>
        </w:tabs>
        <w:rPr>
          <w:color w:val="366091"/>
          <w:sz w:val="22"/>
          <w:szCs w:val="22"/>
        </w:rPr>
      </w:pPr>
      <w:r>
        <w:rPr>
          <w:color w:val="000000"/>
          <w:sz w:val="22"/>
          <w:szCs w:val="22"/>
        </w:rPr>
        <w:t>Datos hidroclimáticos para las subzonas hidrográficas en las que se encuentra el área de influencia del proyecto con una longitud mínima de la serie de quince (15) años</w:t>
      </w:r>
      <w:r>
        <w:rPr>
          <w:color w:val="000000"/>
          <w:sz w:val="22"/>
          <w:szCs w:val="22"/>
          <w:vertAlign w:val="superscript"/>
        </w:rPr>
        <w:t xml:space="preserve"> [</w:t>
      </w:r>
      <w:r>
        <w:rPr>
          <w:color w:val="000000"/>
          <w:sz w:val="22"/>
          <w:szCs w:val="22"/>
          <w:vertAlign w:val="superscript"/>
        </w:rPr>
        <w:footnoteReference w:id="54"/>
      </w:r>
      <w:r>
        <w:rPr>
          <w:color w:val="000000"/>
          <w:sz w:val="22"/>
          <w:szCs w:val="22"/>
          <w:vertAlign w:val="superscript"/>
        </w:rPr>
        <w:t>]</w:t>
      </w:r>
    </w:p>
    <w:p w14:paraId="4686C06D" w14:textId="77777777" w:rsidR="009E3A3B" w:rsidRDefault="0000525A">
      <w:pPr>
        <w:numPr>
          <w:ilvl w:val="0"/>
          <w:numId w:val="9"/>
        </w:numPr>
        <w:pBdr>
          <w:top w:val="nil"/>
          <w:left w:val="nil"/>
          <w:bottom w:val="nil"/>
          <w:right w:val="nil"/>
          <w:between w:val="nil"/>
        </w:pBdr>
        <w:tabs>
          <w:tab w:val="left" w:pos="-2268"/>
        </w:tabs>
        <w:rPr>
          <w:color w:val="000000"/>
          <w:sz w:val="22"/>
          <w:szCs w:val="22"/>
        </w:rPr>
      </w:pPr>
      <w:r>
        <w:rPr>
          <w:color w:val="000000"/>
          <w:sz w:val="22"/>
          <w:szCs w:val="22"/>
        </w:rPr>
        <w:t>Análisis temporal y espacial de variables climáticas</w:t>
      </w:r>
    </w:p>
    <w:p w14:paraId="3A90E745" w14:textId="77777777" w:rsidR="009E3A3B" w:rsidRDefault="0000525A">
      <w:pPr>
        <w:numPr>
          <w:ilvl w:val="0"/>
          <w:numId w:val="9"/>
        </w:numPr>
        <w:pBdr>
          <w:top w:val="nil"/>
          <w:left w:val="nil"/>
          <w:bottom w:val="nil"/>
          <w:right w:val="nil"/>
          <w:between w:val="nil"/>
        </w:pBdr>
        <w:tabs>
          <w:tab w:val="left" w:pos="-2268"/>
        </w:tabs>
        <w:rPr>
          <w:color w:val="000000"/>
          <w:sz w:val="22"/>
          <w:szCs w:val="22"/>
        </w:rPr>
      </w:pPr>
      <w:r>
        <w:rPr>
          <w:color w:val="000000"/>
          <w:sz w:val="22"/>
          <w:szCs w:val="22"/>
        </w:rPr>
        <w:t>Estimación de la evapotranspiración potencial y real</w:t>
      </w:r>
    </w:p>
    <w:p w14:paraId="64051B74" w14:textId="77777777" w:rsidR="009E3A3B" w:rsidRDefault="0000525A">
      <w:pPr>
        <w:numPr>
          <w:ilvl w:val="0"/>
          <w:numId w:val="9"/>
        </w:numPr>
        <w:pBdr>
          <w:top w:val="nil"/>
          <w:left w:val="nil"/>
          <w:bottom w:val="nil"/>
          <w:right w:val="nil"/>
          <w:between w:val="nil"/>
        </w:pBdr>
        <w:tabs>
          <w:tab w:val="left" w:pos="-2268"/>
        </w:tabs>
        <w:rPr>
          <w:color w:val="000000"/>
          <w:sz w:val="22"/>
          <w:szCs w:val="22"/>
        </w:rPr>
      </w:pPr>
      <w:r>
        <w:rPr>
          <w:color w:val="000000"/>
          <w:sz w:val="22"/>
          <w:szCs w:val="22"/>
        </w:rPr>
        <w:t>Principales características morfométricas de las unidades de análisis hidrográficas identificadas</w:t>
      </w:r>
    </w:p>
    <w:p w14:paraId="32FB25BB" w14:textId="77777777" w:rsidR="009E3A3B" w:rsidRDefault="0000525A">
      <w:pPr>
        <w:numPr>
          <w:ilvl w:val="0"/>
          <w:numId w:val="9"/>
        </w:numPr>
        <w:pBdr>
          <w:top w:val="nil"/>
          <w:left w:val="nil"/>
          <w:bottom w:val="nil"/>
          <w:right w:val="nil"/>
          <w:between w:val="nil"/>
        </w:pBdr>
        <w:tabs>
          <w:tab w:val="left" w:pos="-2268"/>
        </w:tabs>
        <w:rPr>
          <w:color w:val="000000"/>
          <w:sz w:val="22"/>
          <w:szCs w:val="22"/>
        </w:rPr>
      </w:pPr>
      <w:r>
        <w:rPr>
          <w:color w:val="000000"/>
          <w:sz w:val="22"/>
          <w:szCs w:val="22"/>
        </w:rPr>
        <w:t>Caracterización del régimen hidrológico y análisis de eventos extremos</w:t>
      </w:r>
    </w:p>
    <w:p w14:paraId="67E342AF" w14:textId="77777777" w:rsidR="009E3A3B" w:rsidRDefault="0000525A">
      <w:pPr>
        <w:numPr>
          <w:ilvl w:val="0"/>
          <w:numId w:val="9"/>
        </w:numPr>
        <w:pBdr>
          <w:top w:val="nil"/>
          <w:left w:val="nil"/>
          <w:bottom w:val="nil"/>
          <w:right w:val="nil"/>
          <w:between w:val="nil"/>
        </w:pBdr>
        <w:tabs>
          <w:tab w:val="left" w:pos="-2268"/>
        </w:tabs>
        <w:rPr>
          <w:color w:val="000000"/>
          <w:sz w:val="22"/>
          <w:szCs w:val="22"/>
        </w:rPr>
      </w:pPr>
      <w:r>
        <w:rPr>
          <w:color w:val="000000"/>
          <w:sz w:val="22"/>
          <w:szCs w:val="22"/>
        </w:rPr>
        <w:t>Curvas de Duración de Caudales medios diarios y mensuales en cada uno de los puntos susceptibles de intervención</w:t>
      </w:r>
    </w:p>
    <w:p w14:paraId="148225EB" w14:textId="77777777" w:rsidR="009E3A3B" w:rsidRDefault="0000525A">
      <w:pPr>
        <w:numPr>
          <w:ilvl w:val="0"/>
          <w:numId w:val="9"/>
        </w:numPr>
        <w:pBdr>
          <w:top w:val="nil"/>
          <w:left w:val="nil"/>
          <w:bottom w:val="nil"/>
          <w:right w:val="nil"/>
          <w:between w:val="nil"/>
        </w:pBdr>
        <w:tabs>
          <w:tab w:val="left" w:pos="-2268"/>
        </w:tabs>
        <w:rPr>
          <w:color w:val="000000"/>
          <w:sz w:val="22"/>
          <w:szCs w:val="22"/>
        </w:rPr>
      </w:pPr>
      <w:r>
        <w:rPr>
          <w:color w:val="000000"/>
          <w:sz w:val="22"/>
          <w:szCs w:val="22"/>
        </w:rPr>
        <w:t>Estimación del índice de aridez (IA), Índice de Retención, Índice de Regulación Hídrica (IRH) e Índice de Uso del Agua (IUA), para las unidades de análisis hidrológico definidas</w:t>
      </w:r>
    </w:p>
    <w:p w14:paraId="5FF562E3" w14:textId="77777777" w:rsidR="009E3A3B" w:rsidRDefault="0000525A">
      <w:pPr>
        <w:numPr>
          <w:ilvl w:val="0"/>
          <w:numId w:val="9"/>
        </w:numPr>
        <w:pBdr>
          <w:top w:val="nil"/>
          <w:left w:val="nil"/>
          <w:bottom w:val="nil"/>
          <w:right w:val="nil"/>
          <w:between w:val="nil"/>
        </w:pBdr>
        <w:tabs>
          <w:tab w:val="left" w:pos="-2268"/>
        </w:tabs>
        <w:rPr>
          <w:color w:val="000000"/>
          <w:sz w:val="22"/>
          <w:szCs w:val="22"/>
        </w:rPr>
      </w:pPr>
      <w:r>
        <w:rPr>
          <w:color w:val="000000"/>
          <w:sz w:val="22"/>
          <w:szCs w:val="22"/>
        </w:rPr>
        <w:t>Estimación del caudal ambiental para el drenaje de intervención principal y cada uno de los puntos susceptibles de intervención por captación o vertimiento en aguas superficiales</w:t>
      </w:r>
    </w:p>
    <w:p w14:paraId="63DF9958" w14:textId="77777777" w:rsidR="009E3A3B" w:rsidRDefault="0000525A">
      <w:pPr>
        <w:numPr>
          <w:ilvl w:val="0"/>
          <w:numId w:val="9"/>
        </w:numPr>
        <w:pBdr>
          <w:top w:val="nil"/>
          <w:left w:val="nil"/>
          <w:bottom w:val="nil"/>
          <w:right w:val="nil"/>
          <w:between w:val="nil"/>
        </w:pBdr>
        <w:tabs>
          <w:tab w:val="left" w:pos="-2268"/>
        </w:tabs>
        <w:rPr>
          <w:color w:val="000000"/>
          <w:sz w:val="22"/>
          <w:szCs w:val="22"/>
        </w:rPr>
      </w:pPr>
      <w:r>
        <w:rPr>
          <w:color w:val="000000"/>
          <w:sz w:val="22"/>
          <w:szCs w:val="22"/>
        </w:rPr>
        <w:t>Estimación de la oferta hídrica disponible en los puntos de interés</w:t>
      </w:r>
    </w:p>
    <w:p w14:paraId="140AC0FA" w14:textId="77777777" w:rsidR="009E3A3B" w:rsidRDefault="0000525A">
      <w:pPr>
        <w:numPr>
          <w:ilvl w:val="0"/>
          <w:numId w:val="9"/>
        </w:numPr>
        <w:pBdr>
          <w:top w:val="nil"/>
          <w:left w:val="nil"/>
          <w:bottom w:val="nil"/>
          <w:right w:val="nil"/>
          <w:between w:val="nil"/>
        </w:pBdr>
        <w:tabs>
          <w:tab w:val="left" w:pos="-2268"/>
        </w:tabs>
        <w:rPr>
          <w:color w:val="000000"/>
          <w:sz w:val="22"/>
          <w:szCs w:val="22"/>
        </w:rPr>
      </w:pPr>
      <w:r>
        <w:rPr>
          <w:color w:val="000000"/>
          <w:sz w:val="22"/>
          <w:szCs w:val="22"/>
        </w:rPr>
        <w:lastRenderedPageBreak/>
        <w:t>Presentar la oferta hídrica disponible en los puntos de interés a escala mensual, teniendo en cuenta que ésta es la oferta hídrica total menos el caudal ambiental.</w:t>
      </w:r>
    </w:p>
    <w:p w14:paraId="7B9A01E5" w14:textId="77777777" w:rsidR="009E3A3B" w:rsidRDefault="0000525A">
      <w:pPr>
        <w:numPr>
          <w:ilvl w:val="0"/>
          <w:numId w:val="9"/>
        </w:numPr>
        <w:pBdr>
          <w:top w:val="nil"/>
          <w:left w:val="nil"/>
          <w:bottom w:val="nil"/>
          <w:right w:val="nil"/>
          <w:between w:val="nil"/>
        </w:pBdr>
        <w:tabs>
          <w:tab w:val="left" w:pos="-2268"/>
        </w:tabs>
        <w:rPr>
          <w:color w:val="000000"/>
          <w:sz w:val="22"/>
          <w:szCs w:val="22"/>
        </w:rPr>
      </w:pPr>
      <w:r>
        <w:rPr>
          <w:color w:val="000000"/>
          <w:sz w:val="22"/>
          <w:szCs w:val="22"/>
        </w:rPr>
        <w:t>Descripción hidrológica, identificación de la dinámica fluvial de las fuentes que pueden ser afectadas por el proyecto e identificación de alteraciones de su régimen natural, incorporando un análisis funcionalidad y conectividad</w:t>
      </w:r>
    </w:p>
    <w:p w14:paraId="5E47AE8B" w14:textId="77777777" w:rsidR="009E3A3B" w:rsidRDefault="0000525A">
      <w:pPr>
        <w:numPr>
          <w:ilvl w:val="0"/>
          <w:numId w:val="9"/>
        </w:numPr>
        <w:pBdr>
          <w:top w:val="nil"/>
          <w:left w:val="nil"/>
          <w:bottom w:val="nil"/>
          <w:right w:val="nil"/>
          <w:between w:val="nil"/>
        </w:pBdr>
        <w:tabs>
          <w:tab w:val="left" w:pos="-2268"/>
        </w:tabs>
        <w:rPr>
          <w:color w:val="000000"/>
          <w:sz w:val="22"/>
          <w:szCs w:val="22"/>
        </w:rPr>
      </w:pPr>
      <w:r>
        <w:rPr>
          <w:color w:val="000000"/>
          <w:sz w:val="22"/>
          <w:szCs w:val="22"/>
        </w:rPr>
        <w:t>Identificación de áreas de inundación</w:t>
      </w:r>
    </w:p>
    <w:p w14:paraId="7EFFEA2D" w14:textId="6E48D48C" w:rsidR="009E3A3B" w:rsidRDefault="009E3A3B">
      <w:pPr>
        <w:pBdr>
          <w:top w:val="nil"/>
          <w:left w:val="nil"/>
          <w:bottom w:val="nil"/>
          <w:right w:val="nil"/>
          <w:between w:val="nil"/>
        </w:pBdr>
        <w:jc w:val="left"/>
        <w:rPr>
          <w:color w:val="000000"/>
          <w:sz w:val="22"/>
          <w:szCs w:val="22"/>
        </w:rPr>
      </w:pPr>
    </w:p>
    <w:p w14:paraId="7B0EE19D" w14:textId="04F22D77" w:rsidR="003D1E88" w:rsidRDefault="003D1E88">
      <w:pPr>
        <w:pBdr>
          <w:top w:val="nil"/>
          <w:left w:val="nil"/>
          <w:bottom w:val="nil"/>
          <w:right w:val="nil"/>
          <w:between w:val="nil"/>
        </w:pBdr>
        <w:jc w:val="left"/>
        <w:rPr>
          <w:color w:val="000000"/>
          <w:sz w:val="22"/>
          <w:szCs w:val="22"/>
        </w:rPr>
      </w:pPr>
    </w:p>
    <w:p w14:paraId="59C6D139" w14:textId="77777777" w:rsidR="003D1E88" w:rsidRDefault="003D1E88">
      <w:pPr>
        <w:pBdr>
          <w:top w:val="nil"/>
          <w:left w:val="nil"/>
          <w:bottom w:val="nil"/>
          <w:right w:val="nil"/>
          <w:between w:val="nil"/>
        </w:pBdr>
        <w:jc w:val="left"/>
        <w:rPr>
          <w:color w:val="000000"/>
          <w:sz w:val="22"/>
          <w:szCs w:val="22"/>
        </w:rPr>
      </w:pPr>
    </w:p>
    <w:p w14:paraId="3AC7BED4" w14:textId="77777777" w:rsidR="009E3A3B" w:rsidRDefault="009E3A3B">
      <w:pPr>
        <w:rPr>
          <w:sz w:val="22"/>
          <w:szCs w:val="22"/>
        </w:rPr>
      </w:pPr>
    </w:p>
    <w:p w14:paraId="1BF095DF" w14:textId="7E37B795" w:rsidR="009E3A3B" w:rsidRDefault="0000525A">
      <w:pPr>
        <w:pStyle w:val="Ttulo4"/>
        <w:numPr>
          <w:ilvl w:val="3"/>
          <w:numId w:val="11"/>
        </w:numPr>
        <w:rPr>
          <w:sz w:val="22"/>
          <w:szCs w:val="22"/>
        </w:rPr>
      </w:pPr>
      <w:bookmarkStart w:id="52" w:name="_Toc57744139"/>
      <w:r>
        <w:rPr>
          <w:sz w:val="22"/>
          <w:szCs w:val="22"/>
        </w:rPr>
        <w:t>Calidad del agua</w:t>
      </w:r>
      <w:bookmarkEnd w:id="52"/>
    </w:p>
    <w:p w14:paraId="77B25118" w14:textId="77777777" w:rsidR="009E3A3B" w:rsidRDefault="009E3A3B">
      <w:pPr>
        <w:rPr>
          <w:sz w:val="22"/>
          <w:szCs w:val="22"/>
        </w:rPr>
      </w:pPr>
    </w:p>
    <w:p w14:paraId="0EDDF1B2" w14:textId="77777777" w:rsidR="009E3A3B" w:rsidRDefault="0000525A">
      <w:pPr>
        <w:numPr>
          <w:ilvl w:val="0"/>
          <w:numId w:val="34"/>
        </w:numPr>
        <w:pBdr>
          <w:top w:val="nil"/>
          <w:left w:val="nil"/>
          <w:bottom w:val="nil"/>
          <w:right w:val="nil"/>
          <w:between w:val="nil"/>
        </w:pBdr>
        <w:tabs>
          <w:tab w:val="left" w:pos="-2268"/>
        </w:tabs>
        <w:rPr>
          <w:color w:val="000000"/>
          <w:sz w:val="22"/>
          <w:szCs w:val="22"/>
        </w:rPr>
      </w:pPr>
      <w:r>
        <w:rPr>
          <w:color w:val="000000"/>
          <w:sz w:val="22"/>
          <w:szCs w:val="22"/>
        </w:rPr>
        <w:t>Realizar la evaluación de la calidad del agua de los cuerpos lóticos y lénticos continentales, zonas marino-costeras y oceánicas, considerando, como mínimo, los parámetros listados en la Tabla 4, en dos (2) períodos climáticos contrastantes (temporada de mayor y de menor precipitación), así como la transición entre ellos.</w:t>
      </w:r>
    </w:p>
    <w:p w14:paraId="738DE365" w14:textId="77777777" w:rsidR="009E3A3B" w:rsidRDefault="0000525A">
      <w:pPr>
        <w:numPr>
          <w:ilvl w:val="0"/>
          <w:numId w:val="34"/>
        </w:numPr>
        <w:pBdr>
          <w:top w:val="nil"/>
          <w:left w:val="nil"/>
          <w:bottom w:val="nil"/>
          <w:right w:val="nil"/>
          <w:between w:val="nil"/>
        </w:pBdr>
        <w:rPr>
          <w:color w:val="000000"/>
          <w:sz w:val="22"/>
          <w:szCs w:val="22"/>
        </w:rPr>
      </w:pPr>
      <w:r>
        <w:rPr>
          <w:color w:val="000000"/>
          <w:sz w:val="22"/>
          <w:szCs w:val="22"/>
        </w:rPr>
        <w:t>Calcular los índices de calidad del agua (ICA, ICOMO, ICOMI, ICOSUS e ICOTRO)</w:t>
      </w:r>
    </w:p>
    <w:p w14:paraId="2559A090" w14:textId="77777777" w:rsidR="009E3A3B" w:rsidRDefault="009E3A3B">
      <w:pPr>
        <w:tabs>
          <w:tab w:val="left" w:pos="-2268"/>
        </w:tabs>
        <w:rPr>
          <w:sz w:val="22"/>
          <w:szCs w:val="22"/>
        </w:rPr>
      </w:pPr>
    </w:p>
    <w:p w14:paraId="7A718C5A" w14:textId="77777777" w:rsidR="009E3A3B" w:rsidRDefault="009E3A3B">
      <w:pPr>
        <w:tabs>
          <w:tab w:val="left" w:pos="-2268"/>
        </w:tabs>
        <w:rPr>
          <w:sz w:val="22"/>
          <w:szCs w:val="22"/>
        </w:rPr>
      </w:pPr>
    </w:p>
    <w:p w14:paraId="712242F1" w14:textId="77777777" w:rsidR="009E3A3B" w:rsidRDefault="009E3A3B">
      <w:pPr>
        <w:rPr>
          <w:sz w:val="22"/>
          <w:szCs w:val="22"/>
        </w:rPr>
      </w:pPr>
    </w:p>
    <w:p w14:paraId="4A6F0745" w14:textId="77777777" w:rsidR="009E3A3B" w:rsidRDefault="0000525A">
      <w:pPr>
        <w:ind w:firstLine="3"/>
        <w:jc w:val="center"/>
        <w:rPr>
          <w:b/>
          <w:sz w:val="22"/>
          <w:szCs w:val="22"/>
        </w:rPr>
      </w:pPr>
      <w:bookmarkStart w:id="53" w:name="_37m2jsg" w:colFirst="0" w:colLast="0"/>
      <w:bookmarkEnd w:id="53"/>
      <w:r>
        <w:rPr>
          <w:b/>
          <w:sz w:val="22"/>
          <w:szCs w:val="22"/>
        </w:rPr>
        <w:t>Tabla 4. Relación de los parámetros fisicoquímicos y bacteriológicos mínimos que se deben medir para caracterizar los cuerpos de agua, según el uso y aprovechamiento que se propone dar al mismo</w:t>
      </w:r>
    </w:p>
    <w:tbl>
      <w:tblPr>
        <w:tblStyle w:val="a2"/>
        <w:tblW w:w="9072" w:type="dxa"/>
        <w:tblInd w:w="0" w:type="dxa"/>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245"/>
        <w:gridCol w:w="1353"/>
        <w:gridCol w:w="2069"/>
        <w:gridCol w:w="1619"/>
        <w:gridCol w:w="1786"/>
      </w:tblGrid>
      <w:tr w:rsidR="009E3A3B" w14:paraId="59CF4B05" w14:textId="77777777">
        <w:trPr>
          <w:trHeight w:val="615"/>
        </w:trPr>
        <w:tc>
          <w:tcPr>
            <w:tcW w:w="2245" w:type="dxa"/>
            <w:vMerge w:val="restart"/>
            <w:vAlign w:val="center"/>
          </w:tcPr>
          <w:p w14:paraId="2076B550" w14:textId="77777777" w:rsidR="009E3A3B" w:rsidRPr="00BE798E" w:rsidRDefault="009E3A3B">
            <w:pPr>
              <w:jc w:val="left"/>
              <w:rPr>
                <w:rFonts w:ascii="Arial" w:hAnsi="Arial" w:cs="Arial"/>
              </w:rPr>
            </w:pPr>
          </w:p>
          <w:p w14:paraId="05169056" w14:textId="77777777" w:rsidR="009E3A3B" w:rsidRPr="00BE798E" w:rsidRDefault="0000525A">
            <w:pPr>
              <w:jc w:val="left"/>
              <w:rPr>
                <w:rFonts w:ascii="Arial" w:hAnsi="Arial" w:cs="Arial"/>
              </w:rPr>
            </w:pPr>
            <w:r w:rsidRPr="00BE798E">
              <w:rPr>
                <w:rFonts w:ascii="Arial" w:hAnsi="Arial" w:cs="Arial"/>
              </w:rPr>
              <w:t xml:space="preserve"> </w:t>
            </w:r>
            <w:r w:rsidRPr="00BE798E">
              <w:rPr>
                <w:rFonts w:ascii="Arial" w:hAnsi="Arial" w:cs="Arial"/>
                <w:b/>
              </w:rPr>
              <w:t>PARÁMETRO</w:t>
            </w:r>
          </w:p>
        </w:tc>
        <w:tc>
          <w:tcPr>
            <w:tcW w:w="1353" w:type="dxa"/>
            <w:vMerge w:val="restart"/>
            <w:vAlign w:val="center"/>
          </w:tcPr>
          <w:p w14:paraId="4DABF7A7" w14:textId="77777777" w:rsidR="009E3A3B" w:rsidRPr="00BE798E" w:rsidRDefault="0000525A">
            <w:pPr>
              <w:jc w:val="center"/>
              <w:rPr>
                <w:rFonts w:ascii="Arial" w:hAnsi="Arial" w:cs="Arial"/>
              </w:rPr>
            </w:pPr>
            <w:r w:rsidRPr="00BE798E">
              <w:rPr>
                <w:rFonts w:ascii="Arial" w:hAnsi="Arial" w:cs="Arial"/>
                <w:b/>
              </w:rPr>
              <w:t>Unidades</w:t>
            </w:r>
          </w:p>
        </w:tc>
        <w:tc>
          <w:tcPr>
            <w:tcW w:w="2069" w:type="dxa"/>
            <w:vMerge w:val="restart"/>
            <w:vAlign w:val="center"/>
          </w:tcPr>
          <w:p w14:paraId="59489549" w14:textId="77777777" w:rsidR="009E3A3B" w:rsidRPr="00BE798E" w:rsidRDefault="0000525A">
            <w:pPr>
              <w:ind w:left="4" w:hanging="4"/>
              <w:jc w:val="center"/>
              <w:rPr>
                <w:rFonts w:ascii="Arial" w:hAnsi="Arial" w:cs="Arial"/>
              </w:rPr>
            </w:pPr>
            <w:r w:rsidRPr="00BE798E">
              <w:rPr>
                <w:rFonts w:ascii="Arial" w:hAnsi="Arial" w:cs="Arial"/>
                <w:b/>
              </w:rPr>
              <w:t>PARA LOS CUERPOS DE AGUA EN LOS QUE SE PROPONEN CONCESIONES</w:t>
            </w:r>
            <w:r w:rsidRPr="00BE798E">
              <w:rPr>
                <w:rFonts w:ascii="Arial" w:eastAsia="Arial" w:hAnsi="Arial" w:cs="Arial"/>
                <w:b/>
                <w:vertAlign w:val="superscript"/>
              </w:rPr>
              <w:footnoteReference w:id="55"/>
            </w:r>
            <w:r w:rsidRPr="00BE798E">
              <w:rPr>
                <w:rFonts w:ascii="Arial" w:hAnsi="Arial" w:cs="Arial"/>
                <w:b/>
              </w:rPr>
              <w:t xml:space="preserve"> </w:t>
            </w:r>
          </w:p>
        </w:tc>
        <w:tc>
          <w:tcPr>
            <w:tcW w:w="3405" w:type="dxa"/>
            <w:gridSpan w:val="2"/>
            <w:vAlign w:val="center"/>
          </w:tcPr>
          <w:p w14:paraId="509406A2" w14:textId="77777777" w:rsidR="009E3A3B" w:rsidRPr="00BE798E" w:rsidRDefault="0000525A">
            <w:pPr>
              <w:jc w:val="center"/>
              <w:rPr>
                <w:rFonts w:ascii="Arial" w:hAnsi="Arial" w:cs="Arial"/>
              </w:rPr>
            </w:pPr>
            <w:r w:rsidRPr="00BE798E">
              <w:rPr>
                <w:rFonts w:ascii="Arial" w:hAnsi="Arial" w:cs="Arial"/>
                <w:b/>
              </w:rPr>
              <w:t>PARA LOS CUERPOS DE AGUA EN LOS QUE SE PROPONEN VERTIMIENTOS DIRECTOS</w:t>
            </w:r>
          </w:p>
        </w:tc>
      </w:tr>
      <w:tr w:rsidR="009E3A3B" w14:paraId="049FDD05" w14:textId="77777777">
        <w:trPr>
          <w:trHeight w:val="810"/>
        </w:trPr>
        <w:tc>
          <w:tcPr>
            <w:tcW w:w="2245" w:type="dxa"/>
            <w:vMerge/>
            <w:vAlign w:val="center"/>
          </w:tcPr>
          <w:p w14:paraId="007DD450" w14:textId="77777777" w:rsidR="009E3A3B" w:rsidRPr="00BE798E" w:rsidRDefault="009E3A3B">
            <w:pPr>
              <w:widowControl w:val="0"/>
              <w:pBdr>
                <w:top w:val="nil"/>
                <w:left w:val="nil"/>
                <w:bottom w:val="nil"/>
                <w:right w:val="nil"/>
                <w:between w:val="nil"/>
              </w:pBdr>
              <w:spacing w:line="276" w:lineRule="auto"/>
              <w:jc w:val="left"/>
              <w:rPr>
                <w:rFonts w:ascii="Arial" w:hAnsi="Arial" w:cs="Arial"/>
              </w:rPr>
            </w:pPr>
          </w:p>
        </w:tc>
        <w:tc>
          <w:tcPr>
            <w:tcW w:w="1353" w:type="dxa"/>
            <w:vMerge/>
            <w:vAlign w:val="center"/>
          </w:tcPr>
          <w:p w14:paraId="7646BE33" w14:textId="77777777" w:rsidR="009E3A3B" w:rsidRPr="00BE798E" w:rsidRDefault="009E3A3B">
            <w:pPr>
              <w:widowControl w:val="0"/>
              <w:pBdr>
                <w:top w:val="nil"/>
                <w:left w:val="nil"/>
                <w:bottom w:val="nil"/>
                <w:right w:val="nil"/>
                <w:between w:val="nil"/>
              </w:pBdr>
              <w:spacing w:line="276" w:lineRule="auto"/>
              <w:jc w:val="left"/>
              <w:rPr>
                <w:rFonts w:ascii="Arial" w:hAnsi="Arial" w:cs="Arial"/>
              </w:rPr>
            </w:pPr>
          </w:p>
        </w:tc>
        <w:tc>
          <w:tcPr>
            <w:tcW w:w="2069" w:type="dxa"/>
            <w:vMerge/>
            <w:vAlign w:val="center"/>
          </w:tcPr>
          <w:p w14:paraId="12FBB320" w14:textId="77777777" w:rsidR="009E3A3B" w:rsidRPr="00BE798E" w:rsidRDefault="009E3A3B">
            <w:pPr>
              <w:widowControl w:val="0"/>
              <w:pBdr>
                <w:top w:val="nil"/>
                <w:left w:val="nil"/>
                <w:bottom w:val="nil"/>
                <w:right w:val="nil"/>
                <w:between w:val="nil"/>
              </w:pBdr>
              <w:spacing w:line="276" w:lineRule="auto"/>
              <w:jc w:val="left"/>
              <w:rPr>
                <w:rFonts w:ascii="Arial" w:hAnsi="Arial" w:cs="Arial"/>
              </w:rPr>
            </w:pPr>
          </w:p>
        </w:tc>
        <w:tc>
          <w:tcPr>
            <w:tcW w:w="1619" w:type="dxa"/>
            <w:vAlign w:val="center"/>
          </w:tcPr>
          <w:p w14:paraId="5D1396BC" w14:textId="77777777" w:rsidR="009E3A3B" w:rsidRPr="00BE798E" w:rsidRDefault="0000525A">
            <w:pPr>
              <w:jc w:val="center"/>
              <w:rPr>
                <w:rFonts w:ascii="Arial" w:hAnsi="Arial" w:cs="Arial"/>
              </w:rPr>
            </w:pPr>
            <w:r w:rsidRPr="00BE798E">
              <w:rPr>
                <w:rFonts w:ascii="Arial" w:hAnsi="Arial" w:cs="Arial"/>
                <w:b/>
              </w:rPr>
              <w:t>AGUA RESIDUAL DOMÉSTICA</w:t>
            </w:r>
          </w:p>
        </w:tc>
        <w:tc>
          <w:tcPr>
            <w:tcW w:w="1786" w:type="dxa"/>
            <w:vAlign w:val="center"/>
          </w:tcPr>
          <w:p w14:paraId="538A8868" w14:textId="77777777" w:rsidR="009E3A3B" w:rsidRPr="00BE798E" w:rsidRDefault="0000525A">
            <w:pPr>
              <w:ind w:firstLine="3"/>
              <w:jc w:val="center"/>
              <w:rPr>
                <w:rFonts w:ascii="Arial" w:hAnsi="Arial" w:cs="Arial"/>
              </w:rPr>
            </w:pPr>
            <w:r w:rsidRPr="00BE798E">
              <w:rPr>
                <w:rFonts w:ascii="Arial" w:hAnsi="Arial" w:cs="Arial"/>
                <w:b/>
              </w:rPr>
              <w:t>AGUA RESIDUAL NO DOMESTICA</w:t>
            </w:r>
          </w:p>
        </w:tc>
      </w:tr>
      <w:tr w:rsidR="009E3A3B" w14:paraId="77F403D7" w14:textId="77777777">
        <w:trPr>
          <w:trHeight w:val="225"/>
        </w:trPr>
        <w:tc>
          <w:tcPr>
            <w:tcW w:w="9072" w:type="dxa"/>
            <w:gridSpan w:val="5"/>
            <w:vAlign w:val="center"/>
          </w:tcPr>
          <w:p w14:paraId="03EEB720" w14:textId="77777777" w:rsidR="009E3A3B" w:rsidRPr="00BE798E" w:rsidRDefault="0000525A">
            <w:pPr>
              <w:jc w:val="center"/>
              <w:rPr>
                <w:rFonts w:ascii="Arial" w:hAnsi="Arial" w:cs="Arial"/>
              </w:rPr>
            </w:pPr>
            <w:r w:rsidRPr="00BE798E">
              <w:rPr>
                <w:rFonts w:ascii="Arial" w:hAnsi="Arial" w:cs="Arial"/>
                <w:b/>
              </w:rPr>
              <w:t>Generales</w:t>
            </w:r>
          </w:p>
        </w:tc>
      </w:tr>
      <w:tr w:rsidR="009E3A3B" w14:paraId="45E728DD" w14:textId="77777777">
        <w:trPr>
          <w:trHeight w:val="225"/>
        </w:trPr>
        <w:tc>
          <w:tcPr>
            <w:tcW w:w="2245" w:type="dxa"/>
            <w:vAlign w:val="center"/>
          </w:tcPr>
          <w:p w14:paraId="6744384D" w14:textId="77777777" w:rsidR="009E3A3B" w:rsidRPr="00BE798E" w:rsidRDefault="0000525A">
            <w:pPr>
              <w:jc w:val="left"/>
              <w:rPr>
                <w:rFonts w:ascii="Arial" w:hAnsi="Arial" w:cs="Arial"/>
              </w:rPr>
            </w:pPr>
            <w:r w:rsidRPr="00BE798E">
              <w:rPr>
                <w:rFonts w:ascii="Arial" w:hAnsi="Arial" w:cs="Arial"/>
              </w:rPr>
              <w:t>Temperatura</w:t>
            </w:r>
          </w:p>
        </w:tc>
        <w:tc>
          <w:tcPr>
            <w:tcW w:w="1353" w:type="dxa"/>
            <w:vAlign w:val="center"/>
          </w:tcPr>
          <w:p w14:paraId="3F30E313" w14:textId="77777777" w:rsidR="009E3A3B" w:rsidRPr="00BE798E" w:rsidRDefault="0000525A">
            <w:pPr>
              <w:jc w:val="center"/>
              <w:rPr>
                <w:rFonts w:ascii="Arial" w:hAnsi="Arial" w:cs="Arial"/>
              </w:rPr>
            </w:pPr>
            <w:r w:rsidRPr="00BE798E">
              <w:rPr>
                <w:rFonts w:ascii="Arial" w:hAnsi="Arial" w:cs="Arial"/>
              </w:rPr>
              <w:t>(°C)</w:t>
            </w:r>
          </w:p>
        </w:tc>
        <w:tc>
          <w:tcPr>
            <w:tcW w:w="2069" w:type="dxa"/>
            <w:vAlign w:val="center"/>
          </w:tcPr>
          <w:p w14:paraId="51842878"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561151E5"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717F90E9" w14:textId="77777777" w:rsidR="009E3A3B" w:rsidRPr="00BE798E" w:rsidRDefault="0000525A">
            <w:pPr>
              <w:jc w:val="center"/>
              <w:rPr>
                <w:rFonts w:ascii="Arial" w:hAnsi="Arial" w:cs="Arial"/>
              </w:rPr>
            </w:pPr>
            <w:r w:rsidRPr="00BE798E">
              <w:rPr>
                <w:rFonts w:ascii="Arial" w:hAnsi="Arial" w:cs="Arial"/>
              </w:rPr>
              <w:t>X</w:t>
            </w:r>
          </w:p>
        </w:tc>
      </w:tr>
      <w:tr w:rsidR="009E3A3B" w14:paraId="42E73546" w14:textId="77777777">
        <w:trPr>
          <w:trHeight w:val="225"/>
        </w:trPr>
        <w:tc>
          <w:tcPr>
            <w:tcW w:w="2245" w:type="dxa"/>
            <w:vAlign w:val="center"/>
          </w:tcPr>
          <w:p w14:paraId="5017879E" w14:textId="77777777" w:rsidR="009E3A3B" w:rsidRPr="00BE798E" w:rsidRDefault="0000525A">
            <w:pPr>
              <w:jc w:val="left"/>
              <w:rPr>
                <w:rFonts w:ascii="Arial" w:hAnsi="Arial" w:cs="Arial"/>
              </w:rPr>
            </w:pPr>
            <w:r w:rsidRPr="00BE798E">
              <w:rPr>
                <w:rFonts w:ascii="Arial" w:hAnsi="Arial" w:cs="Arial"/>
              </w:rPr>
              <w:t>Potencial de Hidrógeno – pH</w:t>
            </w:r>
          </w:p>
        </w:tc>
        <w:tc>
          <w:tcPr>
            <w:tcW w:w="1353" w:type="dxa"/>
            <w:vAlign w:val="center"/>
          </w:tcPr>
          <w:p w14:paraId="31BA905E" w14:textId="77777777" w:rsidR="009E3A3B" w:rsidRPr="00BE798E" w:rsidRDefault="0000525A">
            <w:pPr>
              <w:jc w:val="center"/>
              <w:rPr>
                <w:rFonts w:ascii="Arial" w:hAnsi="Arial" w:cs="Arial"/>
              </w:rPr>
            </w:pPr>
            <w:r w:rsidRPr="00BE798E">
              <w:rPr>
                <w:rFonts w:ascii="Arial" w:hAnsi="Arial" w:cs="Arial"/>
              </w:rPr>
              <w:t>Unidades de pH</w:t>
            </w:r>
          </w:p>
        </w:tc>
        <w:tc>
          <w:tcPr>
            <w:tcW w:w="2069" w:type="dxa"/>
            <w:vAlign w:val="center"/>
          </w:tcPr>
          <w:p w14:paraId="5D412310"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26EB1081"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22E4E9B9" w14:textId="77777777" w:rsidR="009E3A3B" w:rsidRPr="00BE798E" w:rsidRDefault="0000525A">
            <w:pPr>
              <w:jc w:val="center"/>
              <w:rPr>
                <w:rFonts w:ascii="Arial" w:hAnsi="Arial" w:cs="Arial"/>
              </w:rPr>
            </w:pPr>
            <w:r w:rsidRPr="00BE798E">
              <w:rPr>
                <w:rFonts w:ascii="Arial" w:hAnsi="Arial" w:cs="Arial"/>
              </w:rPr>
              <w:t>X</w:t>
            </w:r>
          </w:p>
        </w:tc>
      </w:tr>
      <w:tr w:rsidR="009E3A3B" w14:paraId="762D7BC6" w14:textId="77777777">
        <w:trPr>
          <w:trHeight w:val="225"/>
        </w:trPr>
        <w:tc>
          <w:tcPr>
            <w:tcW w:w="2245" w:type="dxa"/>
            <w:vAlign w:val="center"/>
          </w:tcPr>
          <w:p w14:paraId="3AF39AD1" w14:textId="77777777" w:rsidR="009E3A3B" w:rsidRPr="00BE798E" w:rsidRDefault="0000525A">
            <w:pPr>
              <w:jc w:val="left"/>
              <w:rPr>
                <w:rFonts w:ascii="Arial" w:hAnsi="Arial" w:cs="Arial"/>
              </w:rPr>
            </w:pPr>
            <w:r w:rsidRPr="00BE798E">
              <w:rPr>
                <w:rFonts w:ascii="Arial" w:hAnsi="Arial" w:cs="Arial"/>
              </w:rPr>
              <w:t>Demanda Química de Oxígeno (DQO)</w:t>
            </w:r>
          </w:p>
        </w:tc>
        <w:tc>
          <w:tcPr>
            <w:tcW w:w="1353" w:type="dxa"/>
            <w:vAlign w:val="center"/>
          </w:tcPr>
          <w:p w14:paraId="2E871C58" w14:textId="77777777" w:rsidR="009E3A3B" w:rsidRPr="00BE798E" w:rsidRDefault="0000525A">
            <w:pPr>
              <w:jc w:val="center"/>
              <w:rPr>
                <w:rFonts w:ascii="Arial" w:hAnsi="Arial" w:cs="Arial"/>
              </w:rPr>
            </w:pPr>
            <w:r w:rsidRPr="00BE798E">
              <w:rPr>
                <w:rFonts w:ascii="Arial" w:hAnsi="Arial" w:cs="Arial"/>
              </w:rPr>
              <w:t>(mg/L O2)</w:t>
            </w:r>
          </w:p>
        </w:tc>
        <w:tc>
          <w:tcPr>
            <w:tcW w:w="2069" w:type="dxa"/>
            <w:vAlign w:val="center"/>
          </w:tcPr>
          <w:p w14:paraId="10571C56"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78E6C3D7"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47F3FC93" w14:textId="77777777" w:rsidR="009E3A3B" w:rsidRPr="00BE798E" w:rsidRDefault="0000525A">
            <w:pPr>
              <w:jc w:val="center"/>
              <w:rPr>
                <w:rFonts w:ascii="Arial" w:hAnsi="Arial" w:cs="Arial"/>
              </w:rPr>
            </w:pPr>
            <w:r w:rsidRPr="00BE798E">
              <w:rPr>
                <w:rFonts w:ascii="Arial" w:hAnsi="Arial" w:cs="Arial"/>
              </w:rPr>
              <w:t>X</w:t>
            </w:r>
          </w:p>
        </w:tc>
      </w:tr>
      <w:tr w:rsidR="009E3A3B" w14:paraId="6A818532" w14:textId="77777777">
        <w:trPr>
          <w:trHeight w:val="465"/>
        </w:trPr>
        <w:tc>
          <w:tcPr>
            <w:tcW w:w="2245" w:type="dxa"/>
            <w:vAlign w:val="center"/>
          </w:tcPr>
          <w:p w14:paraId="49F25C1B" w14:textId="77777777" w:rsidR="009E3A3B" w:rsidRPr="00BE798E" w:rsidRDefault="0000525A">
            <w:pPr>
              <w:jc w:val="left"/>
              <w:rPr>
                <w:rFonts w:ascii="Arial" w:hAnsi="Arial" w:cs="Arial"/>
              </w:rPr>
            </w:pPr>
            <w:r w:rsidRPr="00BE798E">
              <w:rPr>
                <w:rFonts w:ascii="Arial" w:hAnsi="Arial" w:cs="Arial"/>
              </w:rPr>
              <w:t xml:space="preserve">Demanda Bioquímica de </w:t>
            </w:r>
            <w:r w:rsidRPr="00BE798E">
              <w:rPr>
                <w:rFonts w:ascii="Arial" w:hAnsi="Arial" w:cs="Arial"/>
              </w:rPr>
              <w:lastRenderedPageBreak/>
              <w:t>Oxígeno a cinco (5) días (DBO5)</w:t>
            </w:r>
          </w:p>
        </w:tc>
        <w:tc>
          <w:tcPr>
            <w:tcW w:w="1353" w:type="dxa"/>
            <w:vAlign w:val="center"/>
          </w:tcPr>
          <w:p w14:paraId="71C45757" w14:textId="77777777" w:rsidR="009E3A3B" w:rsidRPr="00BE798E" w:rsidRDefault="0000525A">
            <w:pPr>
              <w:jc w:val="center"/>
              <w:rPr>
                <w:rFonts w:ascii="Arial" w:hAnsi="Arial" w:cs="Arial"/>
              </w:rPr>
            </w:pPr>
            <w:r w:rsidRPr="00BE798E">
              <w:rPr>
                <w:rFonts w:ascii="Arial" w:hAnsi="Arial" w:cs="Arial"/>
              </w:rPr>
              <w:lastRenderedPageBreak/>
              <w:t>(mg/L O2).</w:t>
            </w:r>
          </w:p>
        </w:tc>
        <w:tc>
          <w:tcPr>
            <w:tcW w:w="2069" w:type="dxa"/>
            <w:vAlign w:val="center"/>
          </w:tcPr>
          <w:p w14:paraId="14579527"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7F01A60C"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7D4C12FE" w14:textId="77777777" w:rsidR="009E3A3B" w:rsidRPr="00BE798E" w:rsidRDefault="0000525A">
            <w:pPr>
              <w:jc w:val="center"/>
              <w:rPr>
                <w:rFonts w:ascii="Arial" w:hAnsi="Arial" w:cs="Arial"/>
              </w:rPr>
            </w:pPr>
            <w:r w:rsidRPr="00BE798E">
              <w:rPr>
                <w:rFonts w:ascii="Arial" w:hAnsi="Arial" w:cs="Arial"/>
              </w:rPr>
              <w:t>X</w:t>
            </w:r>
          </w:p>
        </w:tc>
      </w:tr>
      <w:tr w:rsidR="009E3A3B" w14:paraId="050A9EF7" w14:textId="77777777">
        <w:trPr>
          <w:trHeight w:val="225"/>
        </w:trPr>
        <w:tc>
          <w:tcPr>
            <w:tcW w:w="2245" w:type="dxa"/>
            <w:vAlign w:val="center"/>
          </w:tcPr>
          <w:p w14:paraId="05DFB0CD" w14:textId="77777777" w:rsidR="009E3A3B" w:rsidRPr="00BE798E" w:rsidRDefault="0000525A">
            <w:pPr>
              <w:jc w:val="left"/>
              <w:rPr>
                <w:rFonts w:ascii="Arial" w:hAnsi="Arial" w:cs="Arial"/>
              </w:rPr>
            </w:pPr>
            <w:r w:rsidRPr="00BE798E">
              <w:rPr>
                <w:rFonts w:ascii="Arial" w:hAnsi="Arial" w:cs="Arial"/>
              </w:rPr>
              <w:lastRenderedPageBreak/>
              <w:t>Sólidos Suspendidos Totales (SST)</w:t>
            </w:r>
          </w:p>
        </w:tc>
        <w:tc>
          <w:tcPr>
            <w:tcW w:w="1353" w:type="dxa"/>
            <w:vAlign w:val="center"/>
          </w:tcPr>
          <w:p w14:paraId="718E4F95"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7B900049"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5E67E5C8"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52E70DD6" w14:textId="77777777" w:rsidR="009E3A3B" w:rsidRPr="00BE798E" w:rsidRDefault="0000525A">
            <w:pPr>
              <w:jc w:val="center"/>
              <w:rPr>
                <w:rFonts w:ascii="Arial" w:hAnsi="Arial" w:cs="Arial"/>
              </w:rPr>
            </w:pPr>
            <w:r w:rsidRPr="00BE798E">
              <w:rPr>
                <w:rFonts w:ascii="Arial" w:hAnsi="Arial" w:cs="Arial"/>
              </w:rPr>
              <w:t>X</w:t>
            </w:r>
          </w:p>
        </w:tc>
      </w:tr>
      <w:tr w:rsidR="009E3A3B" w14:paraId="7DEADF35" w14:textId="77777777">
        <w:trPr>
          <w:trHeight w:val="225"/>
        </w:trPr>
        <w:tc>
          <w:tcPr>
            <w:tcW w:w="2245" w:type="dxa"/>
            <w:vAlign w:val="center"/>
          </w:tcPr>
          <w:p w14:paraId="03812381" w14:textId="77777777" w:rsidR="009E3A3B" w:rsidRPr="00BE798E" w:rsidRDefault="0000525A">
            <w:pPr>
              <w:jc w:val="left"/>
              <w:rPr>
                <w:rFonts w:ascii="Arial" w:hAnsi="Arial" w:cs="Arial"/>
              </w:rPr>
            </w:pPr>
            <w:r w:rsidRPr="00BE798E">
              <w:rPr>
                <w:rFonts w:ascii="Arial" w:hAnsi="Arial" w:cs="Arial"/>
              </w:rPr>
              <w:t>Sólidos Disueltos Totales (SDT)</w:t>
            </w:r>
          </w:p>
        </w:tc>
        <w:tc>
          <w:tcPr>
            <w:tcW w:w="1353" w:type="dxa"/>
            <w:vAlign w:val="center"/>
          </w:tcPr>
          <w:p w14:paraId="0C3BC111" w14:textId="77777777" w:rsidR="009E3A3B" w:rsidRPr="00BE798E" w:rsidRDefault="009E3A3B">
            <w:pPr>
              <w:jc w:val="center"/>
              <w:rPr>
                <w:rFonts w:ascii="Arial" w:hAnsi="Arial" w:cs="Arial"/>
              </w:rPr>
            </w:pPr>
          </w:p>
        </w:tc>
        <w:tc>
          <w:tcPr>
            <w:tcW w:w="2069" w:type="dxa"/>
            <w:vAlign w:val="center"/>
          </w:tcPr>
          <w:p w14:paraId="6B6A5B4D"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6A3D86AA" w14:textId="77777777" w:rsidR="009E3A3B" w:rsidRPr="00BE798E" w:rsidRDefault="009E3A3B">
            <w:pPr>
              <w:jc w:val="center"/>
              <w:rPr>
                <w:rFonts w:ascii="Arial" w:hAnsi="Arial" w:cs="Arial"/>
              </w:rPr>
            </w:pPr>
          </w:p>
        </w:tc>
        <w:tc>
          <w:tcPr>
            <w:tcW w:w="1786" w:type="dxa"/>
            <w:vAlign w:val="center"/>
          </w:tcPr>
          <w:p w14:paraId="556424F6" w14:textId="77777777" w:rsidR="009E3A3B" w:rsidRPr="00BE798E" w:rsidRDefault="009E3A3B">
            <w:pPr>
              <w:jc w:val="center"/>
              <w:rPr>
                <w:rFonts w:ascii="Arial" w:hAnsi="Arial" w:cs="Arial"/>
              </w:rPr>
            </w:pPr>
          </w:p>
        </w:tc>
      </w:tr>
      <w:tr w:rsidR="009E3A3B" w14:paraId="70AA3107" w14:textId="77777777">
        <w:trPr>
          <w:trHeight w:val="225"/>
        </w:trPr>
        <w:tc>
          <w:tcPr>
            <w:tcW w:w="2245" w:type="dxa"/>
            <w:vAlign w:val="center"/>
          </w:tcPr>
          <w:p w14:paraId="3681FF66" w14:textId="77777777" w:rsidR="009E3A3B" w:rsidRPr="00BE798E" w:rsidRDefault="0000525A">
            <w:pPr>
              <w:jc w:val="left"/>
              <w:rPr>
                <w:rFonts w:ascii="Arial" w:hAnsi="Arial" w:cs="Arial"/>
              </w:rPr>
            </w:pPr>
            <w:r w:rsidRPr="00BE798E">
              <w:rPr>
                <w:rFonts w:ascii="Arial" w:hAnsi="Arial" w:cs="Arial"/>
              </w:rPr>
              <w:t>Sólidos Sedimentables (SSED)</w:t>
            </w:r>
          </w:p>
        </w:tc>
        <w:tc>
          <w:tcPr>
            <w:tcW w:w="1353" w:type="dxa"/>
            <w:vAlign w:val="center"/>
          </w:tcPr>
          <w:p w14:paraId="342FAB5F" w14:textId="77777777" w:rsidR="009E3A3B" w:rsidRPr="00BE798E" w:rsidRDefault="0000525A">
            <w:pPr>
              <w:jc w:val="center"/>
              <w:rPr>
                <w:rFonts w:ascii="Arial" w:hAnsi="Arial" w:cs="Arial"/>
              </w:rPr>
            </w:pPr>
            <w:r w:rsidRPr="00BE798E">
              <w:rPr>
                <w:rFonts w:ascii="Arial" w:hAnsi="Arial" w:cs="Arial"/>
              </w:rPr>
              <w:t>mL/L</w:t>
            </w:r>
          </w:p>
        </w:tc>
        <w:tc>
          <w:tcPr>
            <w:tcW w:w="2069" w:type="dxa"/>
            <w:vAlign w:val="center"/>
          </w:tcPr>
          <w:p w14:paraId="23CE21A6"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35ED9161"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75EF194A" w14:textId="77777777" w:rsidR="009E3A3B" w:rsidRPr="00BE798E" w:rsidRDefault="0000525A">
            <w:pPr>
              <w:jc w:val="center"/>
              <w:rPr>
                <w:rFonts w:ascii="Arial" w:hAnsi="Arial" w:cs="Arial"/>
              </w:rPr>
            </w:pPr>
            <w:r w:rsidRPr="00BE798E">
              <w:rPr>
                <w:rFonts w:ascii="Arial" w:hAnsi="Arial" w:cs="Arial"/>
              </w:rPr>
              <w:t>X</w:t>
            </w:r>
          </w:p>
        </w:tc>
      </w:tr>
      <w:tr w:rsidR="009E3A3B" w14:paraId="6A11DADD" w14:textId="77777777">
        <w:trPr>
          <w:trHeight w:val="225"/>
        </w:trPr>
        <w:tc>
          <w:tcPr>
            <w:tcW w:w="2245" w:type="dxa"/>
            <w:vAlign w:val="center"/>
          </w:tcPr>
          <w:p w14:paraId="4C27D134" w14:textId="77777777" w:rsidR="009E3A3B" w:rsidRPr="00BE798E" w:rsidRDefault="0000525A">
            <w:pPr>
              <w:jc w:val="left"/>
              <w:rPr>
                <w:rFonts w:ascii="Arial" w:hAnsi="Arial" w:cs="Arial"/>
              </w:rPr>
            </w:pPr>
            <w:r w:rsidRPr="00BE798E">
              <w:rPr>
                <w:rFonts w:ascii="Arial" w:hAnsi="Arial" w:cs="Arial"/>
              </w:rPr>
              <w:t>Grasas y Aceites</w:t>
            </w:r>
          </w:p>
        </w:tc>
        <w:tc>
          <w:tcPr>
            <w:tcW w:w="1353" w:type="dxa"/>
            <w:vAlign w:val="center"/>
          </w:tcPr>
          <w:p w14:paraId="2E9194E1"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22093F2D"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57C9671B"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648554C4" w14:textId="77777777" w:rsidR="009E3A3B" w:rsidRPr="00BE798E" w:rsidRDefault="0000525A">
            <w:pPr>
              <w:jc w:val="center"/>
              <w:rPr>
                <w:rFonts w:ascii="Arial" w:hAnsi="Arial" w:cs="Arial"/>
              </w:rPr>
            </w:pPr>
            <w:r w:rsidRPr="00BE798E">
              <w:rPr>
                <w:rFonts w:ascii="Arial" w:hAnsi="Arial" w:cs="Arial"/>
              </w:rPr>
              <w:t>X</w:t>
            </w:r>
          </w:p>
        </w:tc>
      </w:tr>
      <w:tr w:rsidR="009E3A3B" w14:paraId="46212BCB" w14:textId="77777777">
        <w:trPr>
          <w:trHeight w:val="225"/>
        </w:trPr>
        <w:tc>
          <w:tcPr>
            <w:tcW w:w="2245" w:type="dxa"/>
            <w:vAlign w:val="center"/>
          </w:tcPr>
          <w:p w14:paraId="4A062D32" w14:textId="77777777" w:rsidR="009E3A3B" w:rsidRPr="00BE798E" w:rsidRDefault="0000525A">
            <w:pPr>
              <w:jc w:val="left"/>
              <w:rPr>
                <w:rFonts w:ascii="Arial" w:hAnsi="Arial" w:cs="Arial"/>
              </w:rPr>
            </w:pPr>
            <w:r w:rsidRPr="00BE798E">
              <w:rPr>
                <w:rFonts w:ascii="Arial" w:hAnsi="Arial" w:cs="Arial"/>
              </w:rPr>
              <w:t>Fenoles Totales</w:t>
            </w:r>
          </w:p>
        </w:tc>
        <w:tc>
          <w:tcPr>
            <w:tcW w:w="1353" w:type="dxa"/>
            <w:vAlign w:val="center"/>
          </w:tcPr>
          <w:p w14:paraId="6A00B9FE"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38EC3584" w14:textId="77777777" w:rsidR="009E3A3B" w:rsidRPr="00BE798E" w:rsidRDefault="009E3A3B">
            <w:pPr>
              <w:jc w:val="center"/>
              <w:rPr>
                <w:rFonts w:ascii="Arial" w:hAnsi="Arial" w:cs="Arial"/>
              </w:rPr>
            </w:pPr>
          </w:p>
        </w:tc>
        <w:tc>
          <w:tcPr>
            <w:tcW w:w="1619" w:type="dxa"/>
            <w:vAlign w:val="center"/>
          </w:tcPr>
          <w:p w14:paraId="58CDE68A"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6E1210F3" w14:textId="77777777" w:rsidR="009E3A3B" w:rsidRPr="00BE798E" w:rsidRDefault="0000525A">
            <w:pPr>
              <w:jc w:val="center"/>
              <w:rPr>
                <w:rFonts w:ascii="Arial" w:hAnsi="Arial" w:cs="Arial"/>
              </w:rPr>
            </w:pPr>
            <w:r w:rsidRPr="00BE798E">
              <w:rPr>
                <w:rFonts w:ascii="Arial" w:hAnsi="Arial" w:cs="Arial"/>
              </w:rPr>
              <w:t>X</w:t>
            </w:r>
          </w:p>
        </w:tc>
      </w:tr>
      <w:tr w:rsidR="009E3A3B" w14:paraId="16385126" w14:textId="77777777">
        <w:trPr>
          <w:trHeight w:val="225"/>
        </w:trPr>
        <w:tc>
          <w:tcPr>
            <w:tcW w:w="2245" w:type="dxa"/>
            <w:vAlign w:val="center"/>
          </w:tcPr>
          <w:p w14:paraId="0199EBC8" w14:textId="77777777" w:rsidR="009E3A3B" w:rsidRPr="00BE798E" w:rsidRDefault="0000525A">
            <w:pPr>
              <w:jc w:val="left"/>
              <w:rPr>
                <w:rFonts w:ascii="Arial" w:hAnsi="Arial" w:cs="Arial"/>
              </w:rPr>
            </w:pPr>
            <w:r w:rsidRPr="00BE798E">
              <w:rPr>
                <w:rFonts w:ascii="Arial" w:hAnsi="Arial" w:cs="Arial"/>
              </w:rPr>
              <w:t xml:space="preserve">Formaldehido </w:t>
            </w:r>
          </w:p>
        </w:tc>
        <w:tc>
          <w:tcPr>
            <w:tcW w:w="1353" w:type="dxa"/>
            <w:vAlign w:val="center"/>
          </w:tcPr>
          <w:p w14:paraId="08F713C1"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09BD7A28" w14:textId="77777777" w:rsidR="009E3A3B" w:rsidRPr="00BE798E" w:rsidRDefault="009E3A3B">
            <w:pPr>
              <w:jc w:val="center"/>
              <w:rPr>
                <w:rFonts w:ascii="Arial" w:hAnsi="Arial" w:cs="Arial"/>
              </w:rPr>
            </w:pPr>
          </w:p>
        </w:tc>
        <w:tc>
          <w:tcPr>
            <w:tcW w:w="1619" w:type="dxa"/>
            <w:vAlign w:val="center"/>
          </w:tcPr>
          <w:p w14:paraId="4504017F" w14:textId="77777777" w:rsidR="009E3A3B" w:rsidRPr="00BE798E" w:rsidRDefault="009E3A3B">
            <w:pPr>
              <w:jc w:val="center"/>
              <w:rPr>
                <w:rFonts w:ascii="Arial" w:hAnsi="Arial" w:cs="Arial"/>
              </w:rPr>
            </w:pPr>
          </w:p>
        </w:tc>
        <w:tc>
          <w:tcPr>
            <w:tcW w:w="1786" w:type="dxa"/>
            <w:vAlign w:val="center"/>
          </w:tcPr>
          <w:p w14:paraId="45BA46BB" w14:textId="77777777" w:rsidR="009E3A3B" w:rsidRPr="00BE798E" w:rsidRDefault="0000525A">
            <w:pPr>
              <w:jc w:val="center"/>
              <w:rPr>
                <w:rFonts w:ascii="Arial" w:hAnsi="Arial" w:cs="Arial"/>
              </w:rPr>
            </w:pPr>
            <w:r w:rsidRPr="00BE798E">
              <w:rPr>
                <w:rFonts w:ascii="Arial" w:hAnsi="Arial" w:cs="Arial"/>
              </w:rPr>
              <w:t>X</w:t>
            </w:r>
          </w:p>
        </w:tc>
      </w:tr>
      <w:tr w:rsidR="009E3A3B" w14:paraId="69074788" w14:textId="77777777">
        <w:trPr>
          <w:trHeight w:val="450"/>
        </w:trPr>
        <w:tc>
          <w:tcPr>
            <w:tcW w:w="2245" w:type="dxa"/>
            <w:vAlign w:val="center"/>
          </w:tcPr>
          <w:p w14:paraId="098DD0C9" w14:textId="77777777" w:rsidR="009E3A3B" w:rsidRPr="00BE798E" w:rsidRDefault="0000525A">
            <w:pPr>
              <w:jc w:val="left"/>
              <w:rPr>
                <w:rFonts w:ascii="Arial" w:hAnsi="Arial" w:cs="Arial"/>
              </w:rPr>
            </w:pPr>
            <w:r w:rsidRPr="00BE798E">
              <w:rPr>
                <w:rFonts w:ascii="Arial" w:hAnsi="Arial" w:cs="Arial"/>
              </w:rPr>
              <w:t>Sustancias Activas de Azul de Metileno (SAAM)</w:t>
            </w:r>
          </w:p>
        </w:tc>
        <w:tc>
          <w:tcPr>
            <w:tcW w:w="1353" w:type="dxa"/>
            <w:vAlign w:val="center"/>
          </w:tcPr>
          <w:p w14:paraId="208F686B"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38A58998" w14:textId="77777777" w:rsidR="009E3A3B" w:rsidRPr="00BE798E" w:rsidRDefault="009E3A3B">
            <w:pPr>
              <w:jc w:val="center"/>
              <w:rPr>
                <w:rFonts w:ascii="Arial" w:hAnsi="Arial" w:cs="Arial"/>
              </w:rPr>
            </w:pPr>
          </w:p>
        </w:tc>
        <w:tc>
          <w:tcPr>
            <w:tcW w:w="1619" w:type="dxa"/>
            <w:vAlign w:val="center"/>
          </w:tcPr>
          <w:p w14:paraId="419C52F4"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2527201A" w14:textId="77777777" w:rsidR="009E3A3B" w:rsidRPr="00BE798E" w:rsidRDefault="0000525A">
            <w:pPr>
              <w:jc w:val="center"/>
              <w:rPr>
                <w:rFonts w:ascii="Arial" w:hAnsi="Arial" w:cs="Arial"/>
              </w:rPr>
            </w:pPr>
            <w:r w:rsidRPr="00BE798E">
              <w:rPr>
                <w:rFonts w:ascii="Arial" w:hAnsi="Arial" w:cs="Arial"/>
              </w:rPr>
              <w:t>X</w:t>
            </w:r>
          </w:p>
        </w:tc>
      </w:tr>
      <w:tr w:rsidR="009E3A3B" w14:paraId="2F31B56A" w14:textId="77777777">
        <w:trPr>
          <w:trHeight w:val="225"/>
        </w:trPr>
        <w:tc>
          <w:tcPr>
            <w:tcW w:w="2245" w:type="dxa"/>
            <w:vAlign w:val="center"/>
          </w:tcPr>
          <w:p w14:paraId="57500E30" w14:textId="77777777" w:rsidR="009E3A3B" w:rsidRPr="00BE798E" w:rsidRDefault="0000525A">
            <w:pPr>
              <w:jc w:val="left"/>
              <w:rPr>
                <w:rFonts w:ascii="Arial" w:hAnsi="Arial" w:cs="Arial"/>
              </w:rPr>
            </w:pPr>
            <w:r w:rsidRPr="00BE798E">
              <w:rPr>
                <w:rFonts w:ascii="Arial" w:hAnsi="Arial" w:cs="Arial"/>
              </w:rPr>
              <w:t>Coliformes totales</w:t>
            </w:r>
          </w:p>
        </w:tc>
        <w:tc>
          <w:tcPr>
            <w:tcW w:w="1353" w:type="dxa"/>
            <w:vAlign w:val="center"/>
          </w:tcPr>
          <w:p w14:paraId="353D22DA" w14:textId="77777777" w:rsidR="009E3A3B" w:rsidRPr="00BE798E" w:rsidRDefault="0000525A">
            <w:pPr>
              <w:jc w:val="center"/>
              <w:rPr>
                <w:rFonts w:ascii="Arial" w:hAnsi="Arial" w:cs="Arial"/>
              </w:rPr>
            </w:pPr>
            <w:r w:rsidRPr="00BE798E">
              <w:rPr>
                <w:rFonts w:ascii="Arial" w:hAnsi="Arial" w:cs="Arial"/>
              </w:rPr>
              <w:t>NMP/100 mL</w:t>
            </w:r>
          </w:p>
        </w:tc>
        <w:tc>
          <w:tcPr>
            <w:tcW w:w="2069" w:type="dxa"/>
            <w:vAlign w:val="center"/>
          </w:tcPr>
          <w:p w14:paraId="056ECFC1"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0724C854"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2925EE3F" w14:textId="77777777" w:rsidR="009E3A3B" w:rsidRPr="00BE798E" w:rsidRDefault="009E3A3B">
            <w:pPr>
              <w:jc w:val="center"/>
              <w:rPr>
                <w:rFonts w:ascii="Arial" w:hAnsi="Arial" w:cs="Arial"/>
              </w:rPr>
            </w:pPr>
          </w:p>
        </w:tc>
      </w:tr>
      <w:tr w:rsidR="009E3A3B" w14:paraId="75626F4C" w14:textId="77777777">
        <w:trPr>
          <w:trHeight w:val="225"/>
        </w:trPr>
        <w:tc>
          <w:tcPr>
            <w:tcW w:w="2245" w:type="dxa"/>
            <w:vAlign w:val="center"/>
          </w:tcPr>
          <w:p w14:paraId="210964C6" w14:textId="77777777" w:rsidR="009E3A3B" w:rsidRPr="00BE798E" w:rsidRDefault="0000525A">
            <w:pPr>
              <w:jc w:val="left"/>
              <w:rPr>
                <w:rFonts w:ascii="Arial" w:hAnsi="Arial" w:cs="Arial"/>
              </w:rPr>
            </w:pPr>
            <w:r w:rsidRPr="00BE798E">
              <w:rPr>
                <w:rFonts w:ascii="Arial" w:hAnsi="Arial" w:cs="Arial"/>
              </w:rPr>
              <w:t>Coliformes fecales</w:t>
            </w:r>
          </w:p>
        </w:tc>
        <w:tc>
          <w:tcPr>
            <w:tcW w:w="1353" w:type="dxa"/>
            <w:vAlign w:val="center"/>
          </w:tcPr>
          <w:p w14:paraId="006BBB6D" w14:textId="77777777" w:rsidR="009E3A3B" w:rsidRPr="00BE798E" w:rsidRDefault="0000525A">
            <w:pPr>
              <w:jc w:val="center"/>
              <w:rPr>
                <w:rFonts w:ascii="Arial" w:hAnsi="Arial" w:cs="Arial"/>
              </w:rPr>
            </w:pPr>
            <w:r w:rsidRPr="00BE798E">
              <w:rPr>
                <w:rFonts w:ascii="Arial" w:hAnsi="Arial" w:cs="Arial"/>
              </w:rPr>
              <w:t>NMP/100 mL</w:t>
            </w:r>
          </w:p>
        </w:tc>
        <w:tc>
          <w:tcPr>
            <w:tcW w:w="2069" w:type="dxa"/>
            <w:vAlign w:val="center"/>
          </w:tcPr>
          <w:p w14:paraId="4002009E"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27DE73D6"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1C0E8DCB" w14:textId="77777777" w:rsidR="009E3A3B" w:rsidRPr="00BE798E" w:rsidRDefault="009E3A3B">
            <w:pPr>
              <w:jc w:val="center"/>
              <w:rPr>
                <w:rFonts w:ascii="Arial" w:hAnsi="Arial" w:cs="Arial"/>
              </w:rPr>
            </w:pPr>
          </w:p>
        </w:tc>
      </w:tr>
      <w:tr w:rsidR="009E3A3B" w14:paraId="6DF1D41F" w14:textId="77777777">
        <w:trPr>
          <w:trHeight w:val="225"/>
        </w:trPr>
        <w:tc>
          <w:tcPr>
            <w:tcW w:w="2245" w:type="dxa"/>
            <w:vAlign w:val="center"/>
          </w:tcPr>
          <w:p w14:paraId="5C54AC8C" w14:textId="77777777" w:rsidR="009E3A3B" w:rsidRPr="00BE798E" w:rsidRDefault="0000525A">
            <w:pPr>
              <w:jc w:val="left"/>
              <w:rPr>
                <w:rFonts w:ascii="Arial" w:hAnsi="Arial" w:cs="Arial"/>
              </w:rPr>
            </w:pPr>
            <w:r w:rsidRPr="00BE798E">
              <w:rPr>
                <w:rFonts w:ascii="Arial" w:hAnsi="Arial" w:cs="Arial"/>
              </w:rPr>
              <w:t>Conductividad eléctrica</w:t>
            </w:r>
          </w:p>
        </w:tc>
        <w:tc>
          <w:tcPr>
            <w:tcW w:w="1353" w:type="dxa"/>
            <w:vAlign w:val="center"/>
          </w:tcPr>
          <w:p w14:paraId="376C4D1A" w14:textId="77777777" w:rsidR="009E3A3B" w:rsidRPr="00BE798E" w:rsidRDefault="0000525A">
            <w:pPr>
              <w:jc w:val="center"/>
              <w:rPr>
                <w:rFonts w:ascii="Arial" w:hAnsi="Arial" w:cs="Arial"/>
              </w:rPr>
            </w:pPr>
            <w:r w:rsidRPr="00BE798E">
              <w:rPr>
                <w:rFonts w:ascii="Arial" w:hAnsi="Arial" w:cs="Arial"/>
              </w:rPr>
              <w:t>(uS/cm)</w:t>
            </w:r>
          </w:p>
        </w:tc>
        <w:tc>
          <w:tcPr>
            <w:tcW w:w="2069" w:type="dxa"/>
            <w:vAlign w:val="center"/>
          </w:tcPr>
          <w:p w14:paraId="50D6BAE8"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58CD35AA"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53909D5D" w14:textId="77777777" w:rsidR="009E3A3B" w:rsidRPr="00BE798E" w:rsidRDefault="009E3A3B">
            <w:pPr>
              <w:jc w:val="center"/>
              <w:rPr>
                <w:rFonts w:ascii="Arial" w:hAnsi="Arial" w:cs="Arial"/>
              </w:rPr>
            </w:pPr>
          </w:p>
        </w:tc>
      </w:tr>
      <w:tr w:rsidR="009E3A3B" w14:paraId="7EDF9BE6" w14:textId="77777777">
        <w:trPr>
          <w:trHeight w:val="225"/>
        </w:trPr>
        <w:tc>
          <w:tcPr>
            <w:tcW w:w="2245" w:type="dxa"/>
            <w:vAlign w:val="center"/>
          </w:tcPr>
          <w:p w14:paraId="71639335" w14:textId="77777777" w:rsidR="009E3A3B" w:rsidRPr="00BE798E" w:rsidRDefault="0000525A">
            <w:pPr>
              <w:jc w:val="left"/>
              <w:rPr>
                <w:rFonts w:ascii="Arial" w:hAnsi="Arial" w:cs="Arial"/>
              </w:rPr>
            </w:pPr>
            <w:r w:rsidRPr="00BE798E">
              <w:rPr>
                <w:rFonts w:ascii="Arial" w:hAnsi="Arial" w:cs="Arial"/>
              </w:rPr>
              <w:t>Turbiedad</w:t>
            </w:r>
          </w:p>
        </w:tc>
        <w:tc>
          <w:tcPr>
            <w:tcW w:w="1353" w:type="dxa"/>
            <w:vAlign w:val="center"/>
          </w:tcPr>
          <w:p w14:paraId="14135277" w14:textId="77777777" w:rsidR="009E3A3B" w:rsidRPr="00BE798E" w:rsidRDefault="0000525A">
            <w:pPr>
              <w:jc w:val="center"/>
              <w:rPr>
                <w:rFonts w:ascii="Arial" w:hAnsi="Arial" w:cs="Arial"/>
              </w:rPr>
            </w:pPr>
            <w:r w:rsidRPr="00BE798E">
              <w:rPr>
                <w:rFonts w:ascii="Arial" w:hAnsi="Arial" w:cs="Arial"/>
              </w:rPr>
              <w:t>(UNT)</w:t>
            </w:r>
          </w:p>
        </w:tc>
        <w:tc>
          <w:tcPr>
            <w:tcW w:w="2069" w:type="dxa"/>
            <w:vAlign w:val="center"/>
          </w:tcPr>
          <w:p w14:paraId="444F5C99"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33A02A5B"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2285B78F" w14:textId="77777777" w:rsidR="009E3A3B" w:rsidRPr="00BE798E" w:rsidRDefault="009E3A3B">
            <w:pPr>
              <w:jc w:val="center"/>
              <w:rPr>
                <w:rFonts w:ascii="Arial" w:hAnsi="Arial" w:cs="Arial"/>
              </w:rPr>
            </w:pPr>
          </w:p>
        </w:tc>
      </w:tr>
      <w:tr w:rsidR="009E3A3B" w14:paraId="0875550D" w14:textId="77777777">
        <w:trPr>
          <w:trHeight w:val="225"/>
        </w:trPr>
        <w:tc>
          <w:tcPr>
            <w:tcW w:w="2245" w:type="dxa"/>
            <w:vAlign w:val="center"/>
          </w:tcPr>
          <w:p w14:paraId="636CB42C" w14:textId="77777777" w:rsidR="009E3A3B" w:rsidRPr="00BE798E" w:rsidRDefault="0000525A">
            <w:pPr>
              <w:jc w:val="left"/>
              <w:rPr>
                <w:rFonts w:ascii="Arial" w:hAnsi="Arial" w:cs="Arial"/>
              </w:rPr>
            </w:pPr>
            <w:r w:rsidRPr="00BE798E">
              <w:rPr>
                <w:rFonts w:ascii="Arial" w:hAnsi="Arial" w:cs="Arial"/>
              </w:rPr>
              <w:t>Oxígeno Disuelto (OD)</w:t>
            </w:r>
          </w:p>
        </w:tc>
        <w:tc>
          <w:tcPr>
            <w:tcW w:w="1353" w:type="dxa"/>
            <w:vAlign w:val="center"/>
          </w:tcPr>
          <w:p w14:paraId="5C48F24B" w14:textId="77777777" w:rsidR="009E3A3B" w:rsidRPr="00BE798E" w:rsidRDefault="0000525A">
            <w:pPr>
              <w:jc w:val="center"/>
              <w:rPr>
                <w:rFonts w:ascii="Arial" w:hAnsi="Arial" w:cs="Arial"/>
              </w:rPr>
            </w:pPr>
            <w:r w:rsidRPr="00BE798E">
              <w:rPr>
                <w:rFonts w:ascii="Arial" w:hAnsi="Arial" w:cs="Arial"/>
              </w:rPr>
              <w:t>mg/L O2</w:t>
            </w:r>
          </w:p>
        </w:tc>
        <w:tc>
          <w:tcPr>
            <w:tcW w:w="2069" w:type="dxa"/>
            <w:vAlign w:val="center"/>
          </w:tcPr>
          <w:p w14:paraId="7584202D"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68D364FE"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10D64DDA" w14:textId="77777777" w:rsidR="009E3A3B" w:rsidRPr="00BE798E" w:rsidRDefault="009E3A3B">
            <w:pPr>
              <w:jc w:val="center"/>
              <w:rPr>
                <w:rFonts w:ascii="Arial" w:hAnsi="Arial" w:cs="Arial"/>
              </w:rPr>
            </w:pPr>
          </w:p>
        </w:tc>
      </w:tr>
      <w:tr w:rsidR="009E3A3B" w14:paraId="1F0A12A4" w14:textId="77777777">
        <w:trPr>
          <w:trHeight w:val="225"/>
        </w:trPr>
        <w:tc>
          <w:tcPr>
            <w:tcW w:w="2245" w:type="dxa"/>
            <w:vAlign w:val="center"/>
          </w:tcPr>
          <w:p w14:paraId="184C97AF" w14:textId="77777777" w:rsidR="009E3A3B" w:rsidRPr="00BE798E" w:rsidRDefault="0000525A">
            <w:pPr>
              <w:jc w:val="left"/>
              <w:rPr>
                <w:rFonts w:ascii="Arial" w:hAnsi="Arial" w:cs="Arial"/>
              </w:rPr>
            </w:pPr>
            <w:r w:rsidRPr="00BE798E">
              <w:rPr>
                <w:rFonts w:ascii="Arial" w:hAnsi="Arial" w:cs="Arial"/>
              </w:rPr>
              <w:t>Potasio</w:t>
            </w:r>
          </w:p>
        </w:tc>
        <w:tc>
          <w:tcPr>
            <w:tcW w:w="1353" w:type="dxa"/>
            <w:vAlign w:val="center"/>
          </w:tcPr>
          <w:p w14:paraId="4D63E4BF"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0C4B5ADE" w14:textId="77777777" w:rsidR="009E3A3B" w:rsidRPr="00BE798E" w:rsidRDefault="009E3A3B">
            <w:pPr>
              <w:jc w:val="center"/>
              <w:rPr>
                <w:rFonts w:ascii="Arial" w:hAnsi="Arial" w:cs="Arial"/>
              </w:rPr>
            </w:pPr>
          </w:p>
        </w:tc>
        <w:tc>
          <w:tcPr>
            <w:tcW w:w="1619" w:type="dxa"/>
            <w:vAlign w:val="center"/>
          </w:tcPr>
          <w:p w14:paraId="41E9A434" w14:textId="77777777" w:rsidR="009E3A3B" w:rsidRPr="00BE798E" w:rsidRDefault="009E3A3B">
            <w:pPr>
              <w:jc w:val="center"/>
              <w:rPr>
                <w:rFonts w:ascii="Arial" w:hAnsi="Arial" w:cs="Arial"/>
              </w:rPr>
            </w:pPr>
          </w:p>
        </w:tc>
        <w:tc>
          <w:tcPr>
            <w:tcW w:w="1786" w:type="dxa"/>
            <w:vAlign w:val="center"/>
          </w:tcPr>
          <w:p w14:paraId="3B4D4984" w14:textId="77777777" w:rsidR="009E3A3B" w:rsidRPr="00BE798E" w:rsidRDefault="0000525A">
            <w:pPr>
              <w:jc w:val="center"/>
              <w:rPr>
                <w:rFonts w:ascii="Arial" w:hAnsi="Arial" w:cs="Arial"/>
              </w:rPr>
            </w:pPr>
            <w:r w:rsidRPr="00BE798E">
              <w:rPr>
                <w:rFonts w:ascii="Arial" w:hAnsi="Arial" w:cs="Arial"/>
              </w:rPr>
              <w:t>X</w:t>
            </w:r>
          </w:p>
        </w:tc>
      </w:tr>
      <w:tr w:rsidR="009E3A3B" w14:paraId="09FED886" w14:textId="77777777">
        <w:trPr>
          <w:trHeight w:val="225"/>
        </w:trPr>
        <w:tc>
          <w:tcPr>
            <w:tcW w:w="2245" w:type="dxa"/>
            <w:vAlign w:val="center"/>
          </w:tcPr>
          <w:p w14:paraId="6079CE34" w14:textId="77777777" w:rsidR="009E3A3B" w:rsidRPr="00BE798E" w:rsidRDefault="0000525A">
            <w:pPr>
              <w:jc w:val="left"/>
              <w:rPr>
                <w:rFonts w:ascii="Arial" w:hAnsi="Arial" w:cs="Arial"/>
              </w:rPr>
            </w:pPr>
            <w:r w:rsidRPr="00BE798E">
              <w:rPr>
                <w:rFonts w:ascii="Arial" w:hAnsi="Arial" w:cs="Arial"/>
              </w:rPr>
              <w:t>Carbono Orgánico Total (COT)</w:t>
            </w:r>
          </w:p>
        </w:tc>
        <w:tc>
          <w:tcPr>
            <w:tcW w:w="1353" w:type="dxa"/>
            <w:vAlign w:val="center"/>
          </w:tcPr>
          <w:p w14:paraId="3BE89CAC"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65CF4F05"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5D17592B" w14:textId="77777777" w:rsidR="009E3A3B" w:rsidRPr="00BE798E" w:rsidRDefault="009E3A3B">
            <w:pPr>
              <w:jc w:val="center"/>
              <w:rPr>
                <w:rFonts w:ascii="Arial" w:hAnsi="Arial" w:cs="Arial"/>
              </w:rPr>
            </w:pPr>
          </w:p>
        </w:tc>
        <w:tc>
          <w:tcPr>
            <w:tcW w:w="1786" w:type="dxa"/>
            <w:vAlign w:val="center"/>
          </w:tcPr>
          <w:p w14:paraId="63C4A51B" w14:textId="77777777" w:rsidR="009E3A3B" w:rsidRPr="00BE798E" w:rsidRDefault="009E3A3B">
            <w:pPr>
              <w:jc w:val="center"/>
              <w:rPr>
                <w:rFonts w:ascii="Arial" w:hAnsi="Arial" w:cs="Arial"/>
              </w:rPr>
            </w:pPr>
          </w:p>
        </w:tc>
      </w:tr>
      <w:tr w:rsidR="009E3A3B" w14:paraId="10E9364E" w14:textId="77777777">
        <w:trPr>
          <w:trHeight w:val="225"/>
        </w:trPr>
        <w:tc>
          <w:tcPr>
            <w:tcW w:w="2245" w:type="dxa"/>
            <w:vAlign w:val="center"/>
          </w:tcPr>
          <w:p w14:paraId="10C54CBF" w14:textId="77777777" w:rsidR="009E3A3B" w:rsidRPr="00BE798E" w:rsidRDefault="0000525A">
            <w:pPr>
              <w:jc w:val="left"/>
              <w:rPr>
                <w:rFonts w:ascii="Arial" w:hAnsi="Arial" w:cs="Arial"/>
              </w:rPr>
            </w:pPr>
            <w:r w:rsidRPr="00BE798E">
              <w:rPr>
                <w:rFonts w:ascii="Arial" w:hAnsi="Arial" w:cs="Arial"/>
              </w:rPr>
              <w:t>Compuestos</w:t>
            </w:r>
          </w:p>
          <w:p w14:paraId="7C1DFA79" w14:textId="77777777" w:rsidR="009E3A3B" w:rsidRPr="00BE798E" w:rsidRDefault="0000525A">
            <w:pPr>
              <w:jc w:val="left"/>
              <w:rPr>
                <w:rFonts w:ascii="Arial" w:hAnsi="Arial" w:cs="Arial"/>
              </w:rPr>
            </w:pPr>
            <w:r w:rsidRPr="00BE798E">
              <w:rPr>
                <w:rFonts w:ascii="Arial" w:hAnsi="Arial" w:cs="Arial"/>
              </w:rPr>
              <w:t>Semivolátiles Fenólicos</w:t>
            </w:r>
          </w:p>
        </w:tc>
        <w:tc>
          <w:tcPr>
            <w:tcW w:w="1353" w:type="dxa"/>
            <w:vAlign w:val="center"/>
          </w:tcPr>
          <w:p w14:paraId="251EF1EA"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2F335E86" w14:textId="77777777" w:rsidR="009E3A3B" w:rsidRPr="00BE798E" w:rsidRDefault="009E3A3B">
            <w:pPr>
              <w:jc w:val="center"/>
              <w:rPr>
                <w:rFonts w:ascii="Arial" w:hAnsi="Arial" w:cs="Arial"/>
              </w:rPr>
            </w:pPr>
          </w:p>
        </w:tc>
        <w:tc>
          <w:tcPr>
            <w:tcW w:w="1619" w:type="dxa"/>
            <w:vAlign w:val="center"/>
          </w:tcPr>
          <w:p w14:paraId="60BDFD37"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73A80C35" w14:textId="77777777" w:rsidR="009E3A3B" w:rsidRPr="00BE798E" w:rsidRDefault="0000525A">
            <w:pPr>
              <w:jc w:val="center"/>
              <w:rPr>
                <w:rFonts w:ascii="Arial" w:hAnsi="Arial" w:cs="Arial"/>
              </w:rPr>
            </w:pPr>
            <w:r w:rsidRPr="00BE798E">
              <w:rPr>
                <w:rFonts w:ascii="Arial" w:hAnsi="Arial" w:cs="Arial"/>
              </w:rPr>
              <w:t>X</w:t>
            </w:r>
          </w:p>
        </w:tc>
      </w:tr>
      <w:tr w:rsidR="009E3A3B" w14:paraId="5384AE43" w14:textId="77777777">
        <w:trPr>
          <w:trHeight w:val="225"/>
        </w:trPr>
        <w:tc>
          <w:tcPr>
            <w:tcW w:w="9072" w:type="dxa"/>
            <w:gridSpan w:val="5"/>
            <w:vAlign w:val="center"/>
          </w:tcPr>
          <w:p w14:paraId="5DD51B49" w14:textId="77777777" w:rsidR="009E3A3B" w:rsidRPr="00BE798E" w:rsidRDefault="0000525A">
            <w:pPr>
              <w:jc w:val="center"/>
              <w:rPr>
                <w:rFonts w:ascii="Arial" w:hAnsi="Arial" w:cs="Arial"/>
              </w:rPr>
            </w:pPr>
            <w:r w:rsidRPr="00BE798E">
              <w:rPr>
                <w:rFonts w:ascii="Arial" w:hAnsi="Arial" w:cs="Arial"/>
                <w:b/>
              </w:rPr>
              <w:t>Hidrocarburos</w:t>
            </w:r>
          </w:p>
        </w:tc>
      </w:tr>
      <w:tr w:rsidR="009E3A3B" w14:paraId="30CA2D53" w14:textId="77777777">
        <w:trPr>
          <w:trHeight w:val="225"/>
        </w:trPr>
        <w:tc>
          <w:tcPr>
            <w:tcW w:w="2245" w:type="dxa"/>
            <w:vAlign w:val="center"/>
          </w:tcPr>
          <w:p w14:paraId="241E2C04" w14:textId="77777777" w:rsidR="009E3A3B" w:rsidRPr="00BE798E" w:rsidRDefault="0000525A">
            <w:pPr>
              <w:jc w:val="left"/>
              <w:rPr>
                <w:rFonts w:ascii="Arial" w:hAnsi="Arial" w:cs="Arial"/>
              </w:rPr>
            </w:pPr>
            <w:r w:rsidRPr="00BE798E">
              <w:rPr>
                <w:rFonts w:ascii="Arial" w:hAnsi="Arial" w:cs="Arial"/>
              </w:rPr>
              <w:t>Compuestos orgánicos Halogenados adsorbibles (AOX)</w:t>
            </w:r>
          </w:p>
        </w:tc>
        <w:tc>
          <w:tcPr>
            <w:tcW w:w="1353" w:type="dxa"/>
            <w:vAlign w:val="center"/>
          </w:tcPr>
          <w:p w14:paraId="348B499B"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5E9382F8" w14:textId="77777777" w:rsidR="009E3A3B" w:rsidRPr="00BE798E" w:rsidRDefault="009E3A3B">
            <w:pPr>
              <w:jc w:val="center"/>
              <w:rPr>
                <w:rFonts w:ascii="Arial" w:hAnsi="Arial" w:cs="Arial"/>
              </w:rPr>
            </w:pPr>
          </w:p>
        </w:tc>
        <w:tc>
          <w:tcPr>
            <w:tcW w:w="1619" w:type="dxa"/>
            <w:vAlign w:val="center"/>
          </w:tcPr>
          <w:p w14:paraId="5C143EC1"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0FB86A14" w14:textId="77777777" w:rsidR="009E3A3B" w:rsidRPr="00BE798E" w:rsidRDefault="0000525A">
            <w:pPr>
              <w:jc w:val="center"/>
              <w:rPr>
                <w:rFonts w:ascii="Arial" w:hAnsi="Arial" w:cs="Arial"/>
              </w:rPr>
            </w:pPr>
            <w:r w:rsidRPr="00BE798E">
              <w:rPr>
                <w:rFonts w:ascii="Arial" w:hAnsi="Arial" w:cs="Arial"/>
              </w:rPr>
              <w:t>X</w:t>
            </w:r>
          </w:p>
        </w:tc>
      </w:tr>
      <w:tr w:rsidR="009E3A3B" w14:paraId="06BD439C" w14:textId="77777777">
        <w:trPr>
          <w:trHeight w:val="225"/>
        </w:trPr>
        <w:tc>
          <w:tcPr>
            <w:tcW w:w="2245" w:type="dxa"/>
            <w:vAlign w:val="center"/>
          </w:tcPr>
          <w:p w14:paraId="57399B7F" w14:textId="77777777" w:rsidR="009E3A3B" w:rsidRPr="00BE798E" w:rsidRDefault="0000525A">
            <w:pPr>
              <w:jc w:val="left"/>
              <w:rPr>
                <w:rFonts w:ascii="Arial" w:hAnsi="Arial" w:cs="Arial"/>
              </w:rPr>
            </w:pPr>
            <w:r w:rsidRPr="00BE798E">
              <w:rPr>
                <w:rFonts w:ascii="Arial" w:hAnsi="Arial" w:cs="Arial"/>
              </w:rPr>
              <w:t>BTEX (Benceno,</w:t>
            </w:r>
          </w:p>
          <w:p w14:paraId="580F48E0" w14:textId="77777777" w:rsidR="009E3A3B" w:rsidRPr="00BE798E" w:rsidRDefault="0000525A">
            <w:pPr>
              <w:jc w:val="left"/>
              <w:rPr>
                <w:rFonts w:ascii="Arial" w:hAnsi="Arial" w:cs="Arial"/>
              </w:rPr>
            </w:pPr>
            <w:r w:rsidRPr="00BE798E">
              <w:rPr>
                <w:rFonts w:ascii="Arial" w:hAnsi="Arial" w:cs="Arial"/>
              </w:rPr>
              <w:t>Tolueno, Etilbenceno y Xileno)</w:t>
            </w:r>
          </w:p>
        </w:tc>
        <w:tc>
          <w:tcPr>
            <w:tcW w:w="1353" w:type="dxa"/>
            <w:vAlign w:val="center"/>
          </w:tcPr>
          <w:p w14:paraId="5D6BAF3C"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072E864A" w14:textId="77777777" w:rsidR="009E3A3B" w:rsidRPr="00BE798E" w:rsidRDefault="009E3A3B">
            <w:pPr>
              <w:jc w:val="center"/>
              <w:rPr>
                <w:rFonts w:ascii="Arial" w:hAnsi="Arial" w:cs="Arial"/>
              </w:rPr>
            </w:pPr>
          </w:p>
        </w:tc>
        <w:tc>
          <w:tcPr>
            <w:tcW w:w="1619" w:type="dxa"/>
            <w:vAlign w:val="center"/>
          </w:tcPr>
          <w:p w14:paraId="1EE2712B"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701C3F82" w14:textId="77777777" w:rsidR="009E3A3B" w:rsidRPr="00BE798E" w:rsidRDefault="0000525A">
            <w:pPr>
              <w:jc w:val="center"/>
              <w:rPr>
                <w:rFonts w:ascii="Arial" w:hAnsi="Arial" w:cs="Arial"/>
              </w:rPr>
            </w:pPr>
            <w:r w:rsidRPr="00BE798E">
              <w:rPr>
                <w:rFonts w:ascii="Arial" w:hAnsi="Arial" w:cs="Arial"/>
              </w:rPr>
              <w:t>X</w:t>
            </w:r>
          </w:p>
        </w:tc>
      </w:tr>
      <w:tr w:rsidR="009E3A3B" w14:paraId="2FC5CC1D" w14:textId="77777777">
        <w:trPr>
          <w:trHeight w:val="225"/>
        </w:trPr>
        <w:tc>
          <w:tcPr>
            <w:tcW w:w="2245" w:type="dxa"/>
            <w:vAlign w:val="center"/>
          </w:tcPr>
          <w:p w14:paraId="25D76202" w14:textId="77777777" w:rsidR="009E3A3B" w:rsidRPr="00BE798E" w:rsidRDefault="0000525A">
            <w:pPr>
              <w:jc w:val="left"/>
              <w:rPr>
                <w:rFonts w:ascii="Arial" w:hAnsi="Arial" w:cs="Arial"/>
              </w:rPr>
            </w:pPr>
            <w:r w:rsidRPr="00BE798E">
              <w:rPr>
                <w:rFonts w:ascii="Arial" w:hAnsi="Arial" w:cs="Arial"/>
              </w:rPr>
              <w:lastRenderedPageBreak/>
              <w:t>Hidrocarburos Aromáticos</w:t>
            </w:r>
          </w:p>
          <w:p w14:paraId="52D7B241" w14:textId="77777777" w:rsidR="009E3A3B" w:rsidRPr="00BE798E" w:rsidRDefault="0000525A">
            <w:pPr>
              <w:jc w:val="left"/>
              <w:rPr>
                <w:rFonts w:ascii="Arial" w:hAnsi="Arial" w:cs="Arial"/>
              </w:rPr>
            </w:pPr>
            <w:r w:rsidRPr="00BE798E">
              <w:rPr>
                <w:rFonts w:ascii="Arial" w:hAnsi="Arial" w:cs="Arial"/>
              </w:rPr>
              <w:t>Policíclicos (HAP)</w:t>
            </w:r>
          </w:p>
        </w:tc>
        <w:tc>
          <w:tcPr>
            <w:tcW w:w="1353" w:type="dxa"/>
            <w:vAlign w:val="center"/>
          </w:tcPr>
          <w:p w14:paraId="37DE450D"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650BCA9A"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10686FB5"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11922C9A" w14:textId="77777777" w:rsidR="009E3A3B" w:rsidRPr="00BE798E" w:rsidRDefault="0000525A">
            <w:pPr>
              <w:jc w:val="center"/>
              <w:rPr>
                <w:rFonts w:ascii="Arial" w:hAnsi="Arial" w:cs="Arial"/>
              </w:rPr>
            </w:pPr>
            <w:r w:rsidRPr="00BE798E">
              <w:rPr>
                <w:rFonts w:ascii="Arial" w:hAnsi="Arial" w:cs="Arial"/>
              </w:rPr>
              <w:t>X</w:t>
            </w:r>
          </w:p>
        </w:tc>
      </w:tr>
      <w:tr w:rsidR="009E3A3B" w14:paraId="616DEFDC" w14:textId="77777777">
        <w:trPr>
          <w:trHeight w:val="225"/>
        </w:trPr>
        <w:tc>
          <w:tcPr>
            <w:tcW w:w="2245" w:type="dxa"/>
            <w:vAlign w:val="center"/>
          </w:tcPr>
          <w:p w14:paraId="523448E7" w14:textId="77777777" w:rsidR="009E3A3B" w:rsidRPr="00BE798E" w:rsidRDefault="0000525A">
            <w:pPr>
              <w:jc w:val="left"/>
              <w:rPr>
                <w:rFonts w:ascii="Arial" w:hAnsi="Arial" w:cs="Arial"/>
              </w:rPr>
            </w:pPr>
            <w:r w:rsidRPr="00BE798E">
              <w:rPr>
                <w:rFonts w:ascii="Arial" w:hAnsi="Arial" w:cs="Arial"/>
              </w:rPr>
              <w:t>Hidrocarburos Totales (HTP)</w:t>
            </w:r>
          </w:p>
        </w:tc>
        <w:tc>
          <w:tcPr>
            <w:tcW w:w="1353" w:type="dxa"/>
            <w:vAlign w:val="center"/>
          </w:tcPr>
          <w:p w14:paraId="3ADDB3FD"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664EC43A" w14:textId="77777777" w:rsidR="009E3A3B" w:rsidRPr="00BE798E" w:rsidRDefault="009E3A3B">
            <w:pPr>
              <w:jc w:val="center"/>
              <w:rPr>
                <w:rFonts w:ascii="Arial" w:hAnsi="Arial" w:cs="Arial"/>
              </w:rPr>
            </w:pPr>
          </w:p>
        </w:tc>
        <w:tc>
          <w:tcPr>
            <w:tcW w:w="1619" w:type="dxa"/>
            <w:vAlign w:val="center"/>
          </w:tcPr>
          <w:p w14:paraId="76CAE4AC"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60B38122" w14:textId="77777777" w:rsidR="009E3A3B" w:rsidRPr="00BE798E" w:rsidRDefault="0000525A">
            <w:pPr>
              <w:jc w:val="center"/>
              <w:rPr>
                <w:rFonts w:ascii="Arial" w:hAnsi="Arial" w:cs="Arial"/>
              </w:rPr>
            </w:pPr>
            <w:r w:rsidRPr="00BE798E">
              <w:rPr>
                <w:rFonts w:ascii="Arial" w:hAnsi="Arial" w:cs="Arial"/>
              </w:rPr>
              <w:t>X</w:t>
            </w:r>
          </w:p>
        </w:tc>
      </w:tr>
      <w:tr w:rsidR="009E3A3B" w14:paraId="417EBFAD" w14:textId="77777777">
        <w:trPr>
          <w:trHeight w:val="225"/>
        </w:trPr>
        <w:tc>
          <w:tcPr>
            <w:tcW w:w="9072" w:type="dxa"/>
            <w:gridSpan w:val="5"/>
            <w:vAlign w:val="center"/>
          </w:tcPr>
          <w:p w14:paraId="5197A416" w14:textId="77777777" w:rsidR="009E3A3B" w:rsidRPr="00BE798E" w:rsidRDefault="0000525A">
            <w:pPr>
              <w:jc w:val="center"/>
              <w:rPr>
                <w:rFonts w:ascii="Arial" w:hAnsi="Arial" w:cs="Arial"/>
              </w:rPr>
            </w:pPr>
            <w:r w:rsidRPr="00BE798E">
              <w:rPr>
                <w:rFonts w:ascii="Arial" w:hAnsi="Arial" w:cs="Arial"/>
                <w:b/>
              </w:rPr>
              <w:t>Compuestos de Fósforo</w:t>
            </w:r>
          </w:p>
        </w:tc>
      </w:tr>
      <w:tr w:rsidR="009E3A3B" w14:paraId="502BCA18" w14:textId="77777777">
        <w:trPr>
          <w:trHeight w:val="134"/>
        </w:trPr>
        <w:tc>
          <w:tcPr>
            <w:tcW w:w="2245" w:type="dxa"/>
            <w:vAlign w:val="center"/>
          </w:tcPr>
          <w:p w14:paraId="368C27F7" w14:textId="77777777" w:rsidR="009E3A3B" w:rsidRPr="00BE798E" w:rsidRDefault="0000525A">
            <w:pPr>
              <w:jc w:val="left"/>
              <w:rPr>
                <w:rFonts w:ascii="Arial" w:hAnsi="Arial" w:cs="Arial"/>
              </w:rPr>
            </w:pPr>
            <w:r w:rsidRPr="00BE798E">
              <w:rPr>
                <w:rFonts w:ascii="Arial" w:hAnsi="Arial" w:cs="Arial"/>
              </w:rPr>
              <w:t>Fósforo Total (P)</w:t>
            </w:r>
          </w:p>
        </w:tc>
        <w:tc>
          <w:tcPr>
            <w:tcW w:w="1353" w:type="dxa"/>
            <w:vAlign w:val="center"/>
          </w:tcPr>
          <w:p w14:paraId="39E5F996"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46A4B493"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37B05760"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0314CDE7" w14:textId="77777777" w:rsidR="009E3A3B" w:rsidRPr="00BE798E" w:rsidRDefault="0000525A">
            <w:pPr>
              <w:jc w:val="center"/>
              <w:rPr>
                <w:rFonts w:ascii="Arial" w:hAnsi="Arial" w:cs="Arial"/>
              </w:rPr>
            </w:pPr>
            <w:r w:rsidRPr="00BE798E">
              <w:rPr>
                <w:rFonts w:ascii="Arial" w:hAnsi="Arial" w:cs="Arial"/>
              </w:rPr>
              <w:t>X</w:t>
            </w:r>
          </w:p>
        </w:tc>
      </w:tr>
      <w:tr w:rsidR="009E3A3B" w14:paraId="76E07B46" w14:textId="77777777">
        <w:trPr>
          <w:trHeight w:val="225"/>
        </w:trPr>
        <w:tc>
          <w:tcPr>
            <w:tcW w:w="2245" w:type="dxa"/>
            <w:vAlign w:val="center"/>
          </w:tcPr>
          <w:p w14:paraId="3AF4D6E2" w14:textId="77777777" w:rsidR="009E3A3B" w:rsidRPr="00BE798E" w:rsidRDefault="0000525A">
            <w:pPr>
              <w:jc w:val="left"/>
              <w:rPr>
                <w:rFonts w:ascii="Arial" w:hAnsi="Arial" w:cs="Arial"/>
              </w:rPr>
            </w:pPr>
            <w:r w:rsidRPr="00BE798E">
              <w:rPr>
                <w:rFonts w:ascii="Arial" w:hAnsi="Arial" w:cs="Arial"/>
              </w:rPr>
              <w:t xml:space="preserve">Ortofosfatos </w:t>
            </w:r>
          </w:p>
          <w:p w14:paraId="5DE4769D" w14:textId="77777777" w:rsidR="009E3A3B" w:rsidRPr="00BE798E" w:rsidRDefault="0000525A">
            <w:pPr>
              <w:jc w:val="left"/>
              <w:rPr>
                <w:rFonts w:ascii="Arial" w:hAnsi="Arial" w:cs="Arial"/>
              </w:rPr>
            </w:pPr>
            <w:r w:rsidRPr="00BE798E">
              <w:rPr>
                <w:rFonts w:ascii="Arial" w:hAnsi="Arial" w:cs="Arial"/>
              </w:rPr>
              <w:t>(P-PO</w:t>
            </w:r>
            <w:r w:rsidRPr="00BE798E">
              <w:rPr>
                <w:rFonts w:ascii="Arial" w:hAnsi="Arial" w:cs="Arial"/>
                <w:vertAlign w:val="subscript"/>
              </w:rPr>
              <w:t>4</w:t>
            </w:r>
            <w:r w:rsidRPr="00BE798E">
              <w:rPr>
                <w:rFonts w:ascii="Arial" w:hAnsi="Arial" w:cs="Arial"/>
                <w:vertAlign w:val="superscript"/>
              </w:rPr>
              <w:t>3-</w:t>
            </w:r>
            <w:r w:rsidRPr="00BE798E">
              <w:rPr>
                <w:rFonts w:ascii="Arial" w:hAnsi="Arial" w:cs="Arial"/>
              </w:rPr>
              <w:t>)</w:t>
            </w:r>
          </w:p>
        </w:tc>
        <w:tc>
          <w:tcPr>
            <w:tcW w:w="1353" w:type="dxa"/>
            <w:vAlign w:val="center"/>
          </w:tcPr>
          <w:p w14:paraId="20A74F10"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4D90CD1D" w14:textId="77777777" w:rsidR="009E3A3B" w:rsidRPr="00BE798E" w:rsidRDefault="009E3A3B">
            <w:pPr>
              <w:jc w:val="center"/>
              <w:rPr>
                <w:rFonts w:ascii="Arial" w:hAnsi="Arial" w:cs="Arial"/>
              </w:rPr>
            </w:pPr>
          </w:p>
        </w:tc>
        <w:tc>
          <w:tcPr>
            <w:tcW w:w="1619" w:type="dxa"/>
            <w:vAlign w:val="center"/>
          </w:tcPr>
          <w:p w14:paraId="4719A322"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3D9421C6" w14:textId="77777777" w:rsidR="009E3A3B" w:rsidRPr="00BE798E" w:rsidRDefault="0000525A">
            <w:pPr>
              <w:jc w:val="center"/>
              <w:rPr>
                <w:rFonts w:ascii="Arial" w:hAnsi="Arial" w:cs="Arial"/>
              </w:rPr>
            </w:pPr>
            <w:r w:rsidRPr="00BE798E">
              <w:rPr>
                <w:rFonts w:ascii="Arial" w:hAnsi="Arial" w:cs="Arial"/>
              </w:rPr>
              <w:t>X</w:t>
            </w:r>
          </w:p>
        </w:tc>
      </w:tr>
      <w:tr w:rsidR="009E3A3B" w14:paraId="43204DA2" w14:textId="77777777">
        <w:trPr>
          <w:trHeight w:val="225"/>
        </w:trPr>
        <w:tc>
          <w:tcPr>
            <w:tcW w:w="9072" w:type="dxa"/>
            <w:gridSpan w:val="5"/>
            <w:vAlign w:val="center"/>
          </w:tcPr>
          <w:p w14:paraId="1CE61E2C" w14:textId="77777777" w:rsidR="009E3A3B" w:rsidRPr="00BE798E" w:rsidRDefault="0000525A">
            <w:pPr>
              <w:jc w:val="center"/>
              <w:rPr>
                <w:rFonts w:ascii="Arial" w:hAnsi="Arial" w:cs="Arial"/>
              </w:rPr>
            </w:pPr>
            <w:r w:rsidRPr="00BE798E">
              <w:rPr>
                <w:rFonts w:ascii="Arial" w:hAnsi="Arial" w:cs="Arial"/>
                <w:b/>
              </w:rPr>
              <w:t>Compuestos Nitrógeno</w:t>
            </w:r>
          </w:p>
        </w:tc>
      </w:tr>
      <w:tr w:rsidR="009E3A3B" w14:paraId="62F2D6B7" w14:textId="77777777">
        <w:trPr>
          <w:trHeight w:val="225"/>
        </w:trPr>
        <w:tc>
          <w:tcPr>
            <w:tcW w:w="2245" w:type="dxa"/>
            <w:vAlign w:val="center"/>
          </w:tcPr>
          <w:p w14:paraId="494F1CEA" w14:textId="77777777" w:rsidR="009E3A3B" w:rsidRPr="00BE798E" w:rsidRDefault="0000525A">
            <w:pPr>
              <w:jc w:val="left"/>
              <w:rPr>
                <w:rFonts w:ascii="Arial" w:hAnsi="Arial" w:cs="Arial"/>
              </w:rPr>
            </w:pPr>
            <w:r w:rsidRPr="00BE798E">
              <w:rPr>
                <w:rFonts w:ascii="Arial" w:hAnsi="Arial" w:cs="Arial"/>
              </w:rPr>
              <w:t>Nitritos (NO</w:t>
            </w:r>
            <w:r w:rsidRPr="00BE798E">
              <w:rPr>
                <w:rFonts w:ascii="Arial" w:hAnsi="Arial" w:cs="Arial"/>
                <w:vertAlign w:val="subscript"/>
              </w:rPr>
              <w:t>2</w:t>
            </w:r>
            <w:r w:rsidRPr="00BE798E">
              <w:rPr>
                <w:rFonts w:ascii="Arial" w:hAnsi="Arial" w:cs="Arial"/>
              </w:rPr>
              <w:t>)</w:t>
            </w:r>
          </w:p>
        </w:tc>
        <w:tc>
          <w:tcPr>
            <w:tcW w:w="1353" w:type="dxa"/>
            <w:vAlign w:val="center"/>
          </w:tcPr>
          <w:p w14:paraId="7B150769"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70CA2F24"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177F7CC7"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10E2AC26" w14:textId="77777777" w:rsidR="009E3A3B" w:rsidRPr="00BE798E" w:rsidRDefault="0000525A">
            <w:pPr>
              <w:jc w:val="center"/>
              <w:rPr>
                <w:rFonts w:ascii="Arial" w:hAnsi="Arial" w:cs="Arial"/>
              </w:rPr>
            </w:pPr>
            <w:r w:rsidRPr="00BE798E">
              <w:rPr>
                <w:rFonts w:ascii="Arial" w:hAnsi="Arial" w:cs="Arial"/>
              </w:rPr>
              <w:t>X</w:t>
            </w:r>
          </w:p>
        </w:tc>
      </w:tr>
      <w:tr w:rsidR="009E3A3B" w14:paraId="4C8FB27F" w14:textId="77777777">
        <w:trPr>
          <w:trHeight w:val="225"/>
        </w:trPr>
        <w:tc>
          <w:tcPr>
            <w:tcW w:w="2245" w:type="dxa"/>
            <w:vAlign w:val="center"/>
          </w:tcPr>
          <w:p w14:paraId="19240B11" w14:textId="77777777" w:rsidR="009E3A3B" w:rsidRPr="00BE798E" w:rsidRDefault="0000525A">
            <w:pPr>
              <w:jc w:val="left"/>
              <w:rPr>
                <w:rFonts w:ascii="Arial" w:hAnsi="Arial" w:cs="Arial"/>
              </w:rPr>
            </w:pPr>
            <w:r w:rsidRPr="00BE798E">
              <w:rPr>
                <w:rFonts w:ascii="Arial" w:hAnsi="Arial" w:cs="Arial"/>
              </w:rPr>
              <w:t>Nitratos (NO</w:t>
            </w:r>
            <w:r w:rsidRPr="00BE798E">
              <w:rPr>
                <w:rFonts w:ascii="Arial" w:hAnsi="Arial" w:cs="Arial"/>
                <w:vertAlign w:val="subscript"/>
              </w:rPr>
              <w:t>3</w:t>
            </w:r>
            <w:r w:rsidRPr="00BE798E">
              <w:rPr>
                <w:rFonts w:ascii="Arial" w:hAnsi="Arial" w:cs="Arial"/>
              </w:rPr>
              <w:t>)</w:t>
            </w:r>
          </w:p>
        </w:tc>
        <w:tc>
          <w:tcPr>
            <w:tcW w:w="1353" w:type="dxa"/>
            <w:vAlign w:val="center"/>
          </w:tcPr>
          <w:p w14:paraId="16C943D3"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423BB56B"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07AB9374"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5C448ADA" w14:textId="77777777" w:rsidR="009E3A3B" w:rsidRPr="00BE798E" w:rsidRDefault="0000525A">
            <w:pPr>
              <w:jc w:val="center"/>
              <w:rPr>
                <w:rFonts w:ascii="Arial" w:hAnsi="Arial" w:cs="Arial"/>
              </w:rPr>
            </w:pPr>
            <w:r w:rsidRPr="00BE798E">
              <w:rPr>
                <w:rFonts w:ascii="Arial" w:hAnsi="Arial" w:cs="Arial"/>
              </w:rPr>
              <w:t>X</w:t>
            </w:r>
          </w:p>
        </w:tc>
      </w:tr>
      <w:tr w:rsidR="009E3A3B" w14:paraId="60A57FC1" w14:textId="77777777">
        <w:trPr>
          <w:trHeight w:val="225"/>
        </w:trPr>
        <w:tc>
          <w:tcPr>
            <w:tcW w:w="2245" w:type="dxa"/>
            <w:vAlign w:val="center"/>
          </w:tcPr>
          <w:p w14:paraId="3FBFA228" w14:textId="77777777" w:rsidR="009E3A3B" w:rsidRPr="00BE798E" w:rsidRDefault="0000525A">
            <w:pPr>
              <w:jc w:val="left"/>
              <w:rPr>
                <w:rFonts w:ascii="Arial" w:hAnsi="Arial" w:cs="Arial"/>
              </w:rPr>
            </w:pPr>
            <w:r w:rsidRPr="00BE798E">
              <w:rPr>
                <w:rFonts w:ascii="Arial" w:hAnsi="Arial" w:cs="Arial"/>
              </w:rPr>
              <w:t>Nitrógeno Amoniacal (N-NH</w:t>
            </w:r>
            <w:r w:rsidRPr="00BE798E">
              <w:rPr>
                <w:rFonts w:ascii="Arial" w:hAnsi="Arial" w:cs="Arial"/>
                <w:vertAlign w:val="subscript"/>
              </w:rPr>
              <w:t>3</w:t>
            </w:r>
            <w:r w:rsidRPr="00BE798E">
              <w:rPr>
                <w:rFonts w:ascii="Arial" w:hAnsi="Arial" w:cs="Arial"/>
              </w:rPr>
              <w:t>)</w:t>
            </w:r>
          </w:p>
        </w:tc>
        <w:tc>
          <w:tcPr>
            <w:tcW w:w="1353" w:type="dxa"/>
            <w:vAlign w:val="center"/>
          </w:tcPr>
          <w:p w14:paraId="35BCA136"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208175CD" w14:textId="77777777" w:rsidR="009E3A3B" w:rsidRPr="00BE798E" w:rsidRDefault="009E3A3B">
            <w:pPr>
              <w:jc w:val="center"/>
              <w:rPr>
                <w:rFonts w:ascii="Arial" w:hAnsi="Arial" w:cs="Arial"/>
              </w:rPr>
            </w:pPr>
          </w:p>
        </w:tc>
        <w:tc>
          <w:tcPr>
            <w:tcW w:w="1619" w:type="dxa"/>
            <w:vAlign w:val="center"/>
          </w:tcPr>
          <w:p w14:paraId="21910381"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53403105" w14:textId="77777777" w:rsidR="009E3A3B" w:rsidRPr="00BE798E" w:rsidRDefault="0000525A">
            <w:pPr>
              <w:jc w:val="center"/>
              <w:rPr>
                <w:rFonts w:ascii="Arial" w:hAnsi="Arial" w:cs="Arial"/>
              </w:rPr>
            </w:pPr>
            <w:r w:rsidRPr="00BE798E">
              <w:rPr>
                <w:rFonts w:ascii="Arial" w:hAnsi="Arial" w:cs="Arial"/>
              </w:rPr>
              <w:t>X</w:t>
            </w:r>
          </w:p>
        </w:tc>
      </w:tr>
      <w:tr w:rsidR="009E3A3B" w14:paraId="48447AB1" w14:textId="77777777">
        <w:trPr>
          <w:trHeight w:val="225"/>
        </w:trPr>
        <w:tc>
          <w:tcPr>
            <w:tcW w:w="2245" w:type="dxa"/>
            <w:vAlign w:val="center"/>
          </w:tcPr>
          <w:p w14:paraId="48230161" w14:textId="77777777" w:rsidR="009E3A3B" w:rsidRPr="00BE798E" w:rsidRDefault="0000525A">
            <w:pPr>
              <w:jc w:val="left"/>
              <w:rPr>
                <w:rFonts w:ascii="Arial" w:hAnsi="Arial" w:cs="Arial"/>
              </w:rPr>
            </w:pPr>
            <w:r w:rsidRPr="00BE798E">
              <w:rPr>
                <w:rFonts w:ascii="Arial" w:hAnsi="Arial" w:cs="Arial"/>
              </w:rPr>
              <w:t>Nitrógeno Total</w:t>
            </w:r>
          </w:p>
        </w:tc>
        <w:tc>
          <w:tcPr>
            <w:tcW w:w="1353" w:type="dxa"/>
            <w:vAlign w:val="center"/>
          </w:tcPr>
          <w:p w14:paraId="01F8C028"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3EF070CF"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29248A79"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79E10331" w14:textId="77777777" w:rsidR="009E3A3B" w:rsidRPr="00BE798E" w:rsidRDefault="0000525A">
            <w:pPr>
              <w:jc w:val="center"/>
              <w:rPr>
                <w:rFonts w:ascii="Arial" w:hAnsi="Arial" w:cs="Arial"/>
              </w:rPr>
            </w:pPr>
            <w:r w:rsidRPr="00BE798E">
              <w:rPr>
                <w:rFonts w:ascii="Arial" w:hAnsi="Arial" w:cs="Arial"/>
              </w:rPr>
              <w:t>X</w:t>
            </w:r>
          </w:p>
        </w:tc>
      </w:tr>
      <w:tr w:rsidR="009E3A3B" w14:paraId="232DD87A" w14:textId="77777777">
        <w:trPr>
          <w:trHeight w:val="225"/>
        </w:trPr>
        <w:tc>
          <w:tcPr>
            <w:tcW w:w="9072" w:type="dxa"/>
            <w:gridSpan w:val="5"/>
            <w:vAlign w:val="center"/>
          </w:tcPr>
          <w:p w14:paraId="0623B6F0" w14:textId="77777777" w:rsidR="009E3A3B" w:rsidRPr="00BE798E" w:rsidRDefault="0000525A">
            <w:pPr>
              <w:jc w:val="center"/>
              <w:rPr>
                <w:rFonts w:ascii="Arial" w:hAnsi="Arial" w:cs="Arial"/>
              </w:rPr>
            </w:pPr>
            <w:r w:rsidRPr="00BE798E">
              <w:rPr>
                <w:rFonts w:ascii="Arial" w:hAnsi="Arial" w:cs="Arial"/>
                <w:b/>
              </w:rPr>
              <w:t>Iones</w:t>
            </w:r>
          </w:p>
        </w:tc>
      </w:tr>
      <w:tr w:rsidR="009E3A3B" w14:paraId="78C2216F" w14:textId="77777777">
        <w:trPr>
          <w:trHeight w:val="225"/>
        </w:trPr>
        <w:tc>
          <w:tcPr>
            <w:tcW w:w="2245" w:type="dxa"/>
            <w:vAlign w:val="center"/>
          </w:tcPr>
          <w:p w14:paraId="30D67825" w14:textId="77777777" w:rsidR="009E3A3B" w:rsidRPr="00BE798E" w:rsidRDefault="0000525A">
            <w:pPr>
              <w:jc w:val="left"/>
              <w:rPr>
                <w:rFonts w:ascii="Arial" w:hAnsi="Arial" w:cs="Arial"/>
              </w:rPr>
            </w:pPr>
            <w:r w:rsidRPr="00BE798E">
              <w:rPr>
                <w:rFonts w:ascii="Arial" w:hAnsi="Arial" w:cs="Arial"/>
              </w:rPr>
              <w:t>Aluminio (AL</w:t>
            </w:r>
            <w:r w:rsidRPr="00BE798E">
              <w:rPr>
                <w:rFonts w:ascii="Arial" w:hAnsi="Arial" w:cs="Arial"/>
                <w:vertAlign w:val="superscript"/>
              </w:rPr>
              <w:t>3+</w:t>
            </w:r>
            <w:r w:rsidRPr="00BE798E">
              <w:rPr>
                <w:rFonts w:ascii="Arial" w:hAnsi="Arial" w:cs="Arial"/>
              </w:rPr>
              <w:t>)</w:t>
            </w:r>
          </w:p>
        </w:tc>
        <w:tc>
          <w:tcPr>
            <w:tcW w:w="1353" w:type="dxa"/>
            <w:vAlign w:val="center"/>
          </w:tcPr>
          <w:p w14:paraId="2ECBE348"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5EDB11B4"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15430A59"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47F0B7A5" w14:textId="77777777" w:rsidR="009E3A3B" w:rsidRPr="00BE798E" w:rsidRDefault="0000525A">
            <w:pPr>
              <w:jc w:val="center"/>
              <w:rPr>
                <w:rFonts w:ascii="Arial" w:hAnsi="Arial" w:cs="Arial"/>
              </w:rPr>
            </w:pPr>
            <w:r w:rsidRPr="00BE798E">
              <w:rPr>
                <w:rFonts w:ascii="Arial" w:hAnsi="Arial" w:cs="Arial"/>
              </w:rPr>
              <w:t>X</w:t>
            </w:r>
          </w:p>
        </w:tc>
      </w:tr>
      <w:tr w:rsidR="009E3A3B" w14:paraId="6E80B79A" w14:textId="77777777">
        <w:trPr>
          <w:trHeight w:val="225"/>
        </w:trPr>
        <w:tc>
          <w:tcPr>
            <w:tcW w:w="2245" w:type="dxa"/>
            <w:vAlign w:val="center"/>
          </w:tcPr>
          <w:p w14:paraId="4A89A020" w14:textId="77777777" w:rsidR="009E3A3B" w:rsidRPr="00BE798E" w:rsidRDefault="0000525A">
            <w:pPr>
              <w:jc w:val="left"/>
              <w:rPr>
                <w:rFonts w:ascii="Arial" w:hAnsi="Arial" w:cs="Arial"/>
              </w:rPr>
            </w:pPr>
            <w:r w:rsidRPr="00BE798E">
              <w:rPr>
                <w:rFonts w:ascii="Arial" w:hAnsi="Arial" w:cs="Arial"/>
              </w:rPr>
              <w:t>Cianuro Total (CN-)</w:t>
            </w:r>
          </w:p>
        </w:tc>
        <w:tc>
          <w:tcPr>
            <w:tcW w:w="1353" w:type="dxa"/>
            <w:vAlign w:val="center"/>
          </w:tcPr>
          <w:p w14:paraId="1CD0CEC2"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1198A7DE" w14:textId="77777777" w:rsidR="009E3A3B" w:rsidRPr="00BE798E" w:rsidRDefault="009E3A3B">
            <w:pPr>
              <w:jc w:val="center"/>
              <w:rPr>
                <w:rFonts w:ascii="Arial" w:hAnsi="Arial" w:cs="Arial"/>
              </w:rPr>
            </w:pPr>
          </w:p>
        </w:tc>
        <w:tc>
          <w:tcPr>
            <w:tcW w:w="1619" w:type="dxa"/>
            <w:vAlign w:val="center"/>
          </w:tcPr>
          <w:p w14:paraId="286CBCC0"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6E91E811" w14:textId="77777777" w:rsidR="009E3A3B" w:rsidRPr="00BE798E" w:rsidRDefault="0000525A">
            <w:pPr>
              <w:jc w:val="center"/>
              <w:rPr>
                <w:rFonts w:ascii="Arial" w:hAnsi="Arial" w:cs="Arial"/>
              </w:rPr>
            </w:pPr>
            <w:r w:rsidRPr="00BE798E">
              <w:rPr>
                <w:rFonts w:ascii="Arial" w:hAnsi="Arial" w:cs="Arial"/>
              </w:rPr>
              <w:t>X</w:t>
            </w:r>
          </w:p>
        </w:tc>
      </w:tr>
      <w:tr w:rsidR="009E3A3B" w14:paraId="754274AE" w14:textId="77777777">
        <w:trPr>
          <w:trHeight w:val="225"/>
        </w:trPr>
        <w:tc>
          <w:tcPr>
            <w:tcW w:w="2245" w:type="dxa"/>
            <w:vAlign w:val="center"/>
          </w:tcPr>
          <w:p w14:paraId="5B1090A5" w14:textId="77777777" w:rsidR="009E3A3B" w:rsidRPr="00BE798E" w:rsidRDefault="0000525A">
            <w:pPr>
              <w:jc w:val="left"/>
              <w:rPr>
                <w:rFonts w:ascii="Arial" w:hAnsi="Arial" w:cs="Arial"/>
              </w:rPr>
            </w:pPr>
            <w:r w:rsidRPr="00BE798E">
              <w:rPr>
                <w:rFonts w:ascii="Arial" w:hAnsi="Arial" w:cs="Arial"/>
              </w:rPr>
              <w:t>Cloruros (Cl-)</w:t>
            </w:r>
          </w:p>
        </w:tc>
        <w:tc>
          <w:tcPr>
            <w:tcW w:w="1353" w:type="dxa"/>
            <w:vAlign w:val="center"/>
          </w:tcPr>
          <w:p w14:paraId="2589F3F8"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38612565"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01E4654B"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320E9A4E" w14:textId="77777777" w:rsidR="009E3A3B" w:rsidRPr="00BE798E" w:rsidRDefault="0000525A">
            <w:pPr>
              <w:jc w:val="center"/>
              <w:rPr>
                <w:rFonts w:ascii="Arial" w:hAnsi="Arial" w:cs="Arial"/>
              </w:rPr>
            </w:pPr>
            <w:r w:rsidRPr="00BE798E">
              <w:rPr>
                <w:rFonts w:ascii="Arial" w:hAnsi="Arial" w:cs="Arial"/>
              </w:rPr>
              <w:t>X</w:t>
            </w:r>
          </w:p>
        </w:tc>
      </w:tr>
      <w:tr w:rsidR="009E3A3B" w14:paraId="48C19CB6" w14:textId="77777777">
        <w:trPr>
          <w:trHeight w:val="225"/>
        </w:trPr>
        <w:tc>
          <w:tcPr>
            <w:tcW w:w="2245" w:type="dxa"/>
            <w:vAlign w:val="center"/>
          </w:tcPr>
          <w:p w14:paraId="11833FF5" w14:textId="77777777" w:rsidR="009E3A3B" w:rsidRPr="00BE798E" w:rsidRDefault="0000525A">
            <w:pPr>
              <w:jc w:val="left"/>
              <w:rPr>
                <w:rFonts w:ascii="Arial" w:hAnsi="Arial" w:cs="Arial"/>
              </w:rPr>
            </w:pPr>
            <w:r w:rsidRPr="00BE798E">
              <w:rPr>
                <w:rFonts w:ascii="Arial" w:hAnsi="Arial" w:cs="Arial"/>
              </w:rPr>
              <w:t>Floruros (F-)</w:t>
            </w:r>
          </w:p>
        </w:tc>
        <w:tc>
          <w:tcPr>
            <w:tcW w:w="1353" w:type="dxa"/>
            <w:vAlign w:val="center"/>
          </w:tcPr>
          <w:p w14:paraId="73396082"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7B385881"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3BA841AD" w14:textId="77777777" w:rsidR="009E3A3B" w:rsidRPr="00BE798E" w:rsidRDefault="009E3A3B">
            <w:pPr>
              <w:jc w:val="center"/>
              <w:rPr>
                <w:rFonts w:ascii="Arial" w:hAnsi="Arial" w:cs="Arial"/>
              </w:rPr>
            </w:pPr>
          </w:p>
        </w:tc>
        <w:tc>
          <w:tcPr>
            <w:tcW w:w="1786" w:type="dxa"/>
            <w:vAlign w:val="center"/>
          </w:tcPr>
          <w:p w14:paraId="40EC6A95" w14:textId="77777777" w:rsidR="009E3A3B" w:rsidRPr="00BE798E" w:rsidRDefault="0000525A">
            <w:pPr>
              <w:jc w:val="center"/>
              <w:rPr>
                <w:rFonts w:ascii="Arial" w:hAnsi="Arial" w:cs="Arial"/>
              </w:rPr>
            </w:pPr>
            <w:r w:rsidRPr="00BE798E">
              <w:rPr>
                <w:rFonts w:ascii="Arial" w:hAnsi="Arial" w:cs="Arial"/>
              </w:rPr>
              <w:t>X</w:t>
            </w:r>
          </w:p>
        </w:tc>
      </w:tr>
      <w:tr w:rsidR="009E3A3B" w14:paraId="21BF8F83" w14:textId="77777777">
        <w:trPr>
          <w:trHeight w:val="225"/>
        </w:trPr>
        <w:tc>
          <w:tcPr>
            <w:tcW w:w="2245" w:type="dxa"/>
            <w:vAlign w:val="center"/>
          </w:tcPr>
          <w:p w14:paraId="46A5D001" w14:textId="77777777" w:rsidR="009E3A3B" w:rsidRPr="00BE798E" w:rsidRDefault="0000525A">
            <w:pPr>
              <w:jc w:val="left"/>
              <w:rPr>
                <w:rFonts w:ascii="Arial" w:hAnsi="Arial" w:cs="Arial"/>
              </w:rPr>
            </w:pPr>
            <w:r w:rsidRPr="00BE798E">
              <w:rPr>
                <w:rFonts w:ascii="Arial" w:hAnsi="Arial" w:cs="Arial"/>
              </w:rPr>
              <w:t>Fosfatos (PO</w:t>
            </w:r>
            <w:r w:rsidRPr="00BE798E">
              <w:rPr>
                <w:rFonts w:ascii="Arial" w:hAnsi="Arial" w:cs="Arial"/>
                <w:vertAlign w:val="subscript"/>
              </w:rPr>
              <w:t>4</w:t>
            </w:r>
            <w:r w:rsidRPr="00BE798E">
              <w:rPr>
                <w:rFonts w:ascii="Arial" w:hAnsi="Arial" w:cs="Arial"/>
                <w:vertAlign w:val="superscript"/>
              </w:rPr>
              <w:t>3-</w:t>
            </w:r>
            <w:r w:rsidRPr="00BE798E">
              <w:rPr>
                <w:rFonts w:ascii="Arial" w:hAnsi="Arial" w:cs="Arial"/>
              </w:rPr>
              <w:t>)</w:t>
            </w:r>
          </w:p>
        </w:tc>
        <w:tc>
          <w:tcPr>
            <w:tcW w:w="1353" w:type="dxa"/>
            <w:vAlign w:val="center"/>
          </w:tcPr>
          <w:p w14:paraId="622980B1"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6D3AE755"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07C98A57" w14:textId="77777777" w:rsidR="009E3A3B" w:rsidRPr="00BE798E" w:rsidRDefault="009E3A3B">
            <w:pPr>
              <w:jc w:val="center"/>
              <w:rPr>
                <w:rFonts w:ascii="Arial" w:hAnsi="Arial" w:cs="Arial"/>
              </w:rPr>
            </w:pPr>
          </w:p>
        </w:tc>
        <w:tc>
          <w:tcPr>
            <w:tcW w:w="1786" w:type="dxa"/>
            <w:vAlign w:val="center"/>
          </w:tcPr>
          <w:p w14:paraId="59CCD2CB" w14:textId="77777777" w:rsidR="009E3A3B" w:rsidRPr="00BE798E" w:rsidRDefault="009E3A3B">
            <w:pPr>
              <w:jc w:val="center"/>
              <w:rPr>
                <w:rFonts w:ascii="Arial" w:hAnsi="Arial" w:cs="Arial"/>
              </w:rPr>
            </w:pPr>
          </w:p>
        </w:tc>
      </w:tr>
      <w:tr w:rsidR="009E3A3B" w14:paraId="420B2DBD" w14:textId="77777777">
        <w:trPr>
          <w:trHeight w:val="225"/>
        </w:trPr>
        <w:tc>
          <w:tcPr>
            <w:tcW w:w="2245" w:type="dxa"/>
            <w:vAlign w:val="center"/>
          </w:tcPr>
          <w:p w14:paraId="4CF15F4B" w14:textId="77777777" w:rsidR="009E3A3B" w:rsidRPr="00BE798E" w:rsidRDefault="0000525A">
            <w:pPr>
              <w:jc w:val="left"/>
              <w:rPr>
                <w:rFonts w:ascii="Arial" w:hAnsi="Arial" w:cs="Arial"/>
              </w:rPr>
            </w:pPr>
            <w:r w:rsidRPr="00BE798E">
              <w:rPr>
                <w:rFonts w:ascii="Arial" w:hAnsi="Arial" w:cs="Arial"/>
              </w:rPr>
              <w:t>Sulfatos (SO</w:t>
            </w:r>
            <w:r w:rsidRPr="00BE798E">
              <w:rPr>
                <w:rFonts w:ascii="Arial" w:hAnsi="Arial" w:cs="Arial"/>
                <w:vertAlign w:val="subscript"/>
              </w:rPr>
              <w:t>4</w:t>
            </w:r>
            <w:r w:rsidRPr="00BE798E">
              <w:rPr>
                <w:rFonts w:ascii="Arial" w:hAnsi="Arial" w:cs="Arial"/>
                <w:vertAlign w:val="superscript"/>
              </w:rPr>
              <w:t>2-</w:t>
            </w:r>
            <w:r w:rsidRPr="00BE798E">
              <w:rPr>
                <w:rFonts w:ascii="Arial" w:hAnsi="Arial" w:cs="Arial"/>
              </w:rPr>
              <w:t>)</w:t>
            </w:r>
          </w:p>
        </w:tc>
        <w:tc>
          <w:tcPr>
            <w:tcW w:w="1353" w:type="dxa"/>
            <w:vAlign w:val="center"/>
          </w:tcPr>
          <w:p w14:paraId="62E19DC1"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046DE955"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079D0ACB"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2EB3C7F7" w14:textId="77777777" w:rsidR="009E3A3B" w:rsidRPr="00BE798E" w:rsidRDefault="0000525A">
            <w:pPr>
              <w:jc w:val="center"/>
              <w:rPr>
                <w:rFonts w:ascii="Arial" w:hAnsi="Arial" w:cs="Arial"/>
              </w:rPr>
            </w:pPr>
            <w:r w:rsidRPr="00BE798E">
              <w:rPr>
                <w:rFonts w:ascii="Arial" w:hAnsi="Arial" w:cs="Arial"/>
              </w:rPr>
              <w:t>X</w:t>
            </w:r>
          </w:p>
        </w:tc>
      </w:tr>
      <w:tr w:rsidR="009E3A3B" w14:paraId="48526929" w14:textId="77777777">
        <w:trPr>
          <w:trHeight w:val="225"/>
        </w:trPr>
        <w:tc>
          <w:tcPr>
            <w:tcW w:w="2245" w:type="dxa"/>
            <w:vAlign w:val="center"/>
          </w:tcPr>
          <w:p w14:paraId="41E691CA" w14:textId="77777777" w:rsidR="009E3A3B" w:rsidRPr="00BE798E" w:rsidRDefault="0000525A">
            <w:pPr>
              <w:jc w:val="left"/>
              <w:rPr>
                <w:rFonts w:ascii="Arial" w:hAnsi="Arial" w:cs="Arial"/>
              </w:rPr>
            </w:pPr>
            <w:r w:rsidRPr="00BE798E">
              <w:rPr>
                <w:rFonts w:ascii="Arial" w:hAnsi="Arial" w:cs="Arial"/>
              </w:rPr>
              <w:t>Sulfuros (S</w:t>
            </w:r>
            <w:r w:rsidRPr="00BE798E">
              <w:rPr>
                <w:rFonts w:ascii="Arial" w:hAnsi="Arial" w:cs="Arial"/>
                <w:vertAlign w:val="superscript"/>
              </w:rPr>
              <w:t>-2</w:t>
            </w:r>
            <w:r w:rsidRPr="00BE798E">
              <w:rPr>
                <w:rFonts w:ascii="Arial" w:hAnsi="Arial" w:cs="Arial"/>
              </w:rPr>
              <w:t>)</w:t>
            </w:r>
          </w:p>
        </w:tc>
        <w:tc>
          <w:tcPr>
            <w:tcW w:w="1353" w:type="dxa"/>
            <w:vAlign w:val="center"/>
          </w:tcPr>
          <w:p w14:paraId="4573BBF6" w14:textId="77777777" w:rsidR="009E3A3B" w:rsidRPr="00BE798E" w:rsidRDefault="0000525A">
            <w:pPr>
              <w:jc w:val="center"/>
              <w:rPr>
                <w:rFonts w:ascii="Arial" w:hAnsi="Arial" w:cs="Arial"/>
              </w:rPr>
            </w:pPr>
            <w:r w:rsidRPr="00BE798E">
              <w:rPr>
                <w:rFonts w:ascii="Arial" w:hAnsi="Arial" w:cs="Arial"/>
              </w:rPr>
              <w:t xml:space="preserve"> mg/L</w:t>
            </w:r>
          </w:p>
        </w:tc>
        <w:tc>
          <w:tcPr>
            <w:tcW w:w="2069" w:type="dxa"/>
            <w:vAlign w:val="center"/>
          </w:tcPr>
          <w:p w14:paraId="03FEB472" w14:textId="77777777" w:rsidR="009E3A3B" w:rsidRPr="00BE798E" w:rsidRDefault="009E3A3B">
            <w:pPr>
              <w:jc w:val="center"/>
              <w:rPr>
                <w:rFonts w:ascii="Arial" w:hAnsi="Arial" w:cs="Arial"/>
              </w:rPr>
            </w:pPr>
          </w:p>
        </w:tc>
        <w:tc>
          <w:tcPr>
            <w:tcW w:w="1619" w:type="dxa"/>
            <w:vAlign w:val="center"/>
          </w:tcPr>
          <w:p w14:paraId="5D5D385A"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5C47C4B6" w14:textId="77777777" w:rsidR="009E3A3B" w:rsidRPr="00BE798E" w:rsidRDefault="0000525A">
            <w:pPr>
              <w:jc w:val="center"/>
              <w:rPr>
                <w:rFonts w:ascii="Arial" w:hAnsi="Arial" w:cs="Arial"/>
              </w:rPr>
            </w:pPr>
            <w:r w:rsidRPr="00BE798E">
              <w:rPr>
                <w:rFonts w:ascii="Arial" w:hAnsi="Arial" w:cs="Arial"/>
              </w:rPr>
              <w:t>X</w:t>
            </w:r>
          </w:p>
        </w:tc>
      </w:tr>
      <w:tr w:rsidR="009E3A3B" w14:paraId="3B16684C" w14:textId="77777777">
        <w:trPr>
          <w:trHeight w:val="225"/>
        </w:trPr>
        <w:tc>
          <w:tcPr>
            <w:tcW w:w="9072" w:type="dxa"/>
            <w:gridSpan w:val="5"/>
            <w:vAlign w:val="center"/>
          </w:tcPr>
          <w:p w14:paraId="1C992B14" w14:textId="77777777" w:rsidR="009E3A3B" w:rsidRPr="00BE798E" w:rsidRDefault="0000525A">
            <w:pPr>
              <w:jc w:val="center"/>
              <w:rPr>
                <w:rFonts w:ascii="Arial" w:hAnsi="Arial" w:cs="Arial"/>
              </w:rPr>
            </w:pPr>
            <w:r w:rsidRPr="00BE798E">
              <w:rPr>
                <w:rFonts w:ascii="Arial" w:hAnsi="Arial" w:cs="Arial"/>
                <w:b/>
              </w:rPr>
              <w:t>Metales y Metaloides*</w:t>
            </w:r>
          </w:p>
        </w:tc>
      </w:tr>
      <w:tr w:rsidR="009E3A3B" w14:paraId="2A87524B" w14:textId="77777777">
        <w:trPr>
          <w:trHeight w:val="225"/>
        </w:trPr>
        <w:tc>
          <w:tcPr>
            <w:tcW w:w="2245" w:type="dxa"/>
            <w:vAlign w:val="center"/>
          </w:tcPr>
          <w:p w14:paraId="65ABF0C4" w14:textId="77777777" w:rsidR="009E3A3B" w:rsidRPr="00BE798E" w:rsidRDefault="0000525A">
            <w:pPr>
              <w:jc w:val="left"/>
              <w:rPr>
                <w:rFonts w:ascii="Arial" w:hAnsi="Arial" w:cs="Arial"/>
              </w:rPr>
            </w:pPr>
            <w:r w:rsidRPr="00BE798E">
              <w:rPr>
                <w:rFonts w:ascii="Arial" w:hAnsi="Arial" w:cs="Arial"/>
              </w:rPr>
              <w:t>Antimonio</w:t>
            </w:r>
          </w:p>
        </w:tc>
        <w:tc>
          <w:tcPr>
            <w:tcW w:w="1353" w:type="dxa"/>
            <w:vAlign w:val="center"/>
          </w:tcPr>
          <w:p w14:paraId="10408225"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15CD9159"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0A4DB6E3" w14:textId="77777777" w:rsidR="009E3A3B" w:rsidRPr="00BE798E" w:rsidRDefault="009E3A3B">
            <w:pPr>
              <w:jc w:val="center"/>
              <w:rPr>
                <w:rFonts w:ascii="Arial" w:hAnsi="Arial" w:cs="Arial"/>
              </w:rPr>
            </w:pPr>
          </w:p>
        </w:tc>
        <w:tc>
          <w:tcPr>
            <w:tcW w:w="1786" w:type="dxa"/>
            <w:vAlign w:val="center"/>
          </w:tcPr>
          <w:p w14:paraId="626DD4BD" w14:textId="77777777" w:rsidR="009E3A3B" w:rsidRPr="00BE798E" w:rsidRDefault="0000525A">
            <w:pPr>
              <w:jc w:val="center"/>
              <w:rPr>
                <w:rFonts w:ascii="Arial" w:hAnsi="Arial" w:cs="Arial"/>
              </w:rPr>
            </w:pPr>
            <w:r w:rsidRPr="00BE798E">
              <w:rPr>
                <w:rFonts w:ascii="Arial" w:hAnsi="Arial" w:cs="Arial"/>
              </w:rPr>
              <w:t>X</w:t>
            </w:r>
          </w:p>
        </w:tc>
      </w:tr>
      <w:tr w:rsidR="009E3A3B" w14:paraId="20C3B44C" w14:textId="77777777">
        <w:trPr>
          <w:trHeight w:val="225"/>
        </w:trPr>
        <w:tc>
          <w:tcPr>
            <w:tcW w:w="2245" w:type="dxa"/>
            <w:vAlign w:val="center"/>
          </w:tcPr>
          <w:p w14:paraId="246CD5D9" w14:textId="77777777" w:rsidR="009E3A3B" w:rsidRPr="00BE798E" w:rsidRDefault="0000525A">
            <w:pPr>
              <w:jc w:val="left"/>
              <w:rPr>
                <w:rFonts w:ascii="Arial" w:hAnsi="Arial" w:cs="Arial"/>
              </w:rPr>
            </w:pPr>
            <w:r w:rsidRPr="00BE798E">
              <w:rPr>
                <w:rFonts w:ascii="Arial" w:hAnsi="Arial" w:cs="Arial"/>
              </w:rPr>
              <w:t>Arsénico (As)</w:t>
            </w:r>
          </w:p>
        </w:tc>
        <w:tc>
          <w:tcPr>
            <w:tcW w:w="1353" w:type="dxa"/>
            <w:vAlign w:val="center"/>
          </w:tcPr>
          <w:p w14:paraId="7E54AE0F"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11A6798D"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3A91D2B1" w14:textId="77777777" w:rsidR="009E3A3B" w:rsidRPr="00BE798E" w:rsidRDefault="009E3A3B">
            <w:pPr>
              <w:jc w:val="center"/>
              <w:rPr>
                <w:rFonts w:ascii="Arial" w:hAnsi="Arial" w:cs="Arial"/>
              </w:rPr>
            </w:pPr>
          </w:p>
        </w:tc>
        <w:tc>
          <w:tcPr>
            <w:tcW w:w="1786" w:type="dxa"/>
            <w:vAlign w:val="center"/>
          </w:tcPr>
          <w:p w14:paraId="074C9A2F" w14:textId="77777777" w:rsidR="009E3A3B" w:rsidRPr="00BE798E" w:rsidRDefault="0000525A">
            <w:pPr>
              <w:jc w:val="center"/>
              <w:rPr>
                <w:rFonts w:ascii="Arial" w:hAnsi="Arial" w:cs="Arial"/>
              </w:rPr>
            </w:pPr>
            <w:r w:rsidRPr="00BE798E">
              <w:rPr>
                <w:rFonts w:ascii="Arial" w:hAnsi="Arial" w:cs="Arial"/>
              </w:rPr>
              <w:t>X</w:t>
            </w:r>
          </w:p>
        </w:tc>
      </w:tr>
      <w:tr w:rsidR="009E3A3B" w14:paraId="7DB05DBC" w14:textId="77777777">
        <w:trPr>
          <w:trHeight w:val="225"/>
        </w:trPr>
        <w:tc>
          <w:tcPr>
            <w:tcW w:w="2245" w:type="dxa"/>
            <w:vAlign w:val="center"/>
          </w:tcPr>
          <w:p w14:paraId="0EE89C6E" w14:textId="77777777" w:rsidR="009E3A3B" w:rsidRPr="00BE798E" w:rsidRDefault="0000525A">
            <w:pPr>
              <w:jc w:val="left"/>
              <w:rPr>
                <w:rFonts w:ascii="Arial" w:hAnsi="Arial" w:cs="Arial"/>
              </w:rPr>
            </w:pPr>
            <w:r w:rsidRPr="00BE798E">
              <w:rPr>
                <w:rFonts w:ascii="Arial" w:hAnsi="Arial" w:cs="Arial"/>
              </w:rPr>
              <w:t>Bario (Ba)</w:t>
            </w:r>
          </w:p>
        </w:tc>
        <w:tc>
          <w:tcPr>
            <w:tcW w:w="1353" w:type="dxa"/>
            <w:vAlign w:val="center"/>
          </w:tcPr>
          <w:p w14:paraId="0CC5F31E"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210C807F"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77AA3D42" w14:textId="77777777" w:rsidR="009E3A3B" w:rsidRPr="00BE798E" w:rsidRDefault="009E3A3B">
            <w:pPr>
              <w:jc w:val="center"/>
              <w:rPr>
                <w:rFonts w:ascii="Arial" w:hAnsi="Arial" w:cs="Arial"/>
              </w:rPr>
            </w:pPr>
          </w:p>
        </w:tc>
        <w:tc>
          <w:tcPr>
            <w:tcW w:w="1786" w:type="dxa"/>
            <w:vAlign w:val="center"/>
          </w:tcPr>
          <w:p w14:paraId="58FD04DC" w14:textId="77777777" w:rsidR="009E3A3B" w:rsidRPr="00BE798E" w:rsidRDefault="0000525A">
            <w:pPr>
              <w:jc w:val="center"/>
              <w:rPr>
                <w:rFonts w:ascii="Arial" w:hAnsi="Arial" w:cs="Arial"/>
              </w:rPr>
            </w:pPr>
            <w:r w:rsidRPr="00BE798E">
              <w:rPr>
                <w:rFonts w:ascii="Arial" w:hAnsi="Arial" w:cs="Arial"/>
              </w:rPr>
              <w:t>X</w:t>
            </w:r>
          </w:p>
        </w:tc>
      </w:tr>
      <w:tr w:rsidR="009E3A3B" w14:paraId="378578A8" w14:textId="77777777">
        <w:trPr>
          <w:trHeight w:val="225"/>
        </w:trPr>
        <w:tc>
          <w:tcPr>
            <w:tcW w:w="2245" w:type="dxa"/>
            <w:vAlign w:val="center"/>
          </w:tcPr>
          <w:p w14:paraId="7208F220" w14:textId="77777777" w:rsidR="009E3A3B" w:rsidRPr="00BE798E" w:rsidRDefault="0000525A">
            <w:pPr>
              <w:jc w:val="left"/>
              <w:rPr>
                <w:rFonts w:ascii="Arial" w:hAnsi="Arial" w:cs="Arial"/>
              </w:rPr>
            </w:pPr>
            <w:r w:rsidRPr="00BE798E">
              <w:rPr>
                <w:rFonts w:ascii="Arial" w:hAnsi="Arial" w:cs="Arial"/>
              </w:rPr>
              <w:t>Berilio (Be)</w:t>
            </w:r>
          </w:p>
        </w:tc>
        <w:tc>
          <w:tcPr>
            <w:tcW w:w="1353" w:type="dxa"/>
            <w:vAlign w:val="center"/>
          </w:tcPr>
          <w:p w14:paraId="5C3DA724"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4441F11C" w14:textId="77777777" w:rsidR="009E3A3B" w:rsidRPr="00BE798E" w:rsidRDefault="009E3A3B">
            <w:pPr>
              <w:jc w:val="center"/>
              <w:rPr>
                <w:rFonts w:ascii="Arial" w:hAnsi="Arial" w:cs="Arial"/>
              </w:rPr>
            </w:pPr>
          </w:p>
        </w:tc>
        <w:tc>
          <w:tcPr>
            <w:tcW w:w="1619" w:type="dxa"/>
            <w:vAlign w:val="center"/>
          </w:tcPr>
          <w:p w14:paraId="30CBA1A1" w14:textId="77777777" w:rsidR="009E3A3B" w:rsidRPr="00BE798E" w:rsidRDefault="009E3A3B">
            <w:pPr>
              <w:jc w:val="center"/>
              <w:rPr>
                <w:rFonts w:ascii="Arial" w:hAnsi="Arial" w:cs="Arial"/>
              </w:rPr>
            </w:pPr>
          </w:p>
        </w:tc>
        <w:tc>
          <w:tcPr>
            <w:tcW w:w="1786" w:type="dxa"/>
            <w:vAlign w:val="center"/>
          </w:tcPr>
          <w:p w14:paraId="0F046AE4" w14:textId="77777777" w:rsidR="009E3A3B" w:rsidRPr="00BE798E" w:rsidRDefault="0000525A">
            <w:pPr>
              <w:jc w:val="center"/>
              <w:rPr>
                <w:rFonts w:ascii="Arial" w:hAnsi="Arial" w:cs="Arial"/>
              </w:rPr>
            </w:pPr>
            <w:r w:rsidRPr="00BE798E">
              <w:rPr>
                <w:rFonts w:ascii="Arial" w:hAnsi="Arial" w:cs="Arial"/>
              </w:rPr>
              <w:t>X</w:t>
            </w:r>
          </w:p>
        </w:tc>
      </w:tr>
      <w:tr w:rsidR="009E3A3B" w14:paraId="67F6C20F" w14:textId="77777777">
        <w:trPr>
          <w:trHeight w:val="225"/>
        </w:trPr>
        <w:tc>
          <w:tcPr>
            <w:tcW w:w="2245" w:type="dxa"/>
            <w:vAlign w:val="center"/>
          </w:tcPr>
          <w:p w14:paraId="167297FB" w14:textId="77777777" w:rsidR="009E3A3B" w:rsidRPr="00BE798E" w:rsidRDefault="0000525A">
            <w:pPr>
              <w:jc w:val="left"/>
              <w:rPr>
                <w:rFonts w:ascii="Arial" w:hAnsi="Arial" w:cs="Arial"/>
              </w:rPr>
            </w:pPr>
            <w:r w:rsidRPr="00BE798E">
              <w:rPr>
                <w:rFonts w:ascii="Arial" w:hAnsi="Arial" w:cs="Arial"/>
              </w:rPr>
              <w:t>Boro (Bo)</w:t>
            </w:r>
          </w:p>
        </w:tc>
        <w:tc>
          <w:tcPr>
            <w:tcW w:w="1353" w:type="dxa"/>
            <w:vAlign w:val="center"/>
          </w:tcPr>
          <w:p w14:paraId="453D2E95"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5730DF06" w14:textId="77777777" w:rsidR="009E3A3B" w:rsidRPr="00BE798E" w:rsidRDefault="009E3A3B">
            <w:pPr>
              <w:jc w:val="center"/>
              <w:rPr>
                <w:rFonts w:ascii="Arial" w:hAnsi="Arial" w:cs="Arial"/>
              </w:rPr>
            </w:pPr>
          </w:p>
        </w:tc>
        <w:tc>
          <w:tcPr>
            <w:tcW w:w="1619" w:type="dxa"/>
            <w:vAlign w:val="center"/>
          </w:tcPr>
          <w:p w14:paraId="08E8BB4E" w14:textId="77777777" w:rsidR="009E3A3B" w:rsidRPr="00BE798E" w:rsidRDefault="009E3A3B">
            <w:pPr>
              <w:jc w:val="center"/>
              <w:rPr>
                <w:rFonts w:ascii="Arial" w:hAnsi="Arial" w:cs="Arial"/>
              </w:rPr>
            </w:pPr>
          </w:p>
        </w:tc>
        <w:tc>
          <w:tcPr>
            <w:tcW w:w="1786" w:type="dxa"/>
            <w:vAlign w:val="center"/>
          </w:tcPr>
          <w:p w14:paraId="636655CF" w14:textId="77777777" w:rsidR="009E3A3B" w:rsidRPr="00BE798E" w:rsidRDefault="0000525A">
            <w:pPr>
              <w:jc w:val="center"/>
              <w:rPr>
                <w:rFonts w:ascii="Arial" w:hAnsi="Arial" w:cs="Arial"/>
              </w:rPr>
            </w:pPr>
            <w:r w:rsidRPr="00BE798E">
              <w:rPr>
                <w:rFonts w:ascii="Arial" w:hAnsi="Arial" w:cs="Arial"/>
              </w:rPr>
              <w:t>X</w:t>
            </w:r>
          </w:p>
        </w:tc>
      </w:tr>
      <w:tr w:rsidR="009E3A3B" w14:paraId="6F6B76D0" w14:textId="77777777">
        <w:trPr>
          <w:trHeight w:val="225"/>
        </w:trPr>
        <w:tc>
          <w:tcPr>
            <w:tcW w:w="2245" w:type="dxa"/>
            <w:vAlign w:val="center"/>
          </w:tcPr>
          <w:p w14:paraId="007FADD1" w14:textId="77777777" w:rsidR="009E3A3B" w:rsidRPr="00BE798E" w:rsidRDefault="0000525A">
            <w:pPr>
              <w:jc w:val="left"/>
              <w:rPr>
                <w:rFonts w:ascii="Arial" w:hAnsi="Arial" w:cs="Arial"/>
              </w:rPr>
            </w:pPr>
            <w:r w:rsidRPr="00BE798E">
              <w:rPr>
                <w:rFonts w:ascii="Arial" w:hAnsi="Arial" w:cs="Arial"/>
              </w:rPr>
              <w:t>Cadmio (Cd)</w:t>
            </w:r>
          </w:p>
        </w:tc>
        <w:tc>
          <w:tcPr>
            <w:tcW w:w="1353" w:type="dxa"/>
            <w:vAlign w:val="center"/>
          </w:tcPr>
          <w:p w14:paraId="3D3BE1C6"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3D514146"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7141DF49"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071FF0F4" w14:textId="77777777" w:rsidR="009E3A3B" w:rsidRPr="00BE798E" w:rsidRDefault="0000525A">
            <w:pPr>
              <w:jc w:val="center"/>
              <w:rPr>
                <w:rFonts w:ascii="Arial" w:hAnsi="Arial" w:cs="Arial"/>
              </w:rPr>
            </w:pPr>
            <w:r w:rsidRPr="00BE798E">
              <w:rPr>
                <w:rFonts w:ascii="Arial" w:hAnsi="Arial" w:cs="Arial"/>
              </w:rPr>
              <w:t>X</w:t>
            </w:r>
          </w:p>
        </w:tc>
      </w:tr>
      <w:tr w:rsidR="009E3A3B" w14:paraId="736C7379" w14:textId="77777777">
        <w:trPr>
          <w:trHeight w:val="225"/>
        </w:trPr>
        <w:tc>
          <w:tcPr>
            <w:tcW w:w="2245" w:type="dxa"/>
            <w:vAlign w:val="center"/>
          </w:tcPr>
          <w:p w14:paraId="08B9EFEB" w14:textId="77777777" w:rsidR="009E3A3B" w:rsidRPr="00BE798E" w:rsidRDefault="0000525A">
            <w:pPr>
              <w:jc w:val="left"/>
              <w:rPr>
                <w:rFonts w:ascii="Arial" w:hAnsi="Arial" w:cs="Arial"/>
              </w:rPr>
            </w:pPr>
            <w:r w:rsidRPr="00BE798E">
              <w:rPr>
                <w:rFonts w:ascii="Arial" w:hAnsi="Arial" w:cs="Arial"/>
              </w:rPr>
              <w:t>Cianuro libre y disociable (Cn)</w:t>
            </w:r>
          </w:p>
        </w:tc>
        <w:tc>
          <w:tcPr>
            <w:tcW w:w="1353" w:type="dxa"/>
            <w:vAlign w:val="center"/>
          </w:tcPr>
          <w:p w14:paraId="6035C2A4"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0978F73B"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00B14A42" w14:textId="77777777" w:rsidR="009E3A3B" w:rsidRPr="00BE798E" w:rsidRDefault="009E3A3B">
            <w:pPr>
              <w:jc w:val="center"/>
              <w:rPr>
                <w:rFonts w:ascii="Arial" w:hAnsi="Arial" w:cs="Arial"/>
              </w:rPr>
            </w:pPr>
          </w:p>
        </w:tc>
        <w:tc>
          <w:tcPr>
            <w:tcW w:w="1786" w:type="dxa"/>
            <w:vAlign w:val="center"/>
          </w:tcPr>
          <w:p w14:paraId="2C7A85D1" w14:textId="77777777" w:rsidR="009E3A3B" w:rsidRPr="00BE798E" w:rsidRDefault="009E3A3B">
            <w:pPr>
              <w:jc w:val="center"/>
              <w:rPr>
                <w:rFonts w:ascii="Arial" w:hAnsi="Arial" w:cs="Arial"/>
              </w:rPr>
            </w:pPr>
          </w:p>
        </w:tc>
      </w:tr>
      <w:tr w:rsidR="009E3A3B" w14:paraId="6732EE0E" w14:textId="77777777">
        <w:trPr>
          <w:trHeight w:val="225"/>
        </w:trPr>
        <w:tc>
          <w:tcPr>
            <w:tcW w:w="2245" w:type="dxa"/>
            <w:vAlign w:val="center"/>
          </w:tcPr>
          <w:p w14:paraId="2296D86A" w14:textId="77777777" w:rsidR="009E3A3B" w:rsidRPr="00BE798E" w:rsidRDefault="0000525A">
            <w:pPr>
              <w:jc w:val="left"/>
              <w:rPr>
                <w:rFonts w:ascii="Arial" w:hAnsi="Arial" w:cs="Arial"/>
              </w:rPr>
            </w:pPr>
            <w:r w:rsidRPr="00BE798E">
              <w:rPr>
                <w:rFonts w:ascii="Arial" w:hAnsi="Arial" w:cs="Arial"/>
              </w:rPr>
              <w:t>Cinc (Zn)</w:t>
            </w:r>
          </w:p>
        </w:tc>
        <w:tc>
          <w:tcPr>
            <w:tcW w:w="1353" w:type="dxa"/>
            <w:vAlign w:val="center"/>
          </w:tcPr>
          <w:p w14:paraId="0FF92883"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6493E06F"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18160108"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1F32494E" w14:textId="77777777" w:rsidR="009E3A3B" w:rsidRPr="00BE798E" w:rsidRDefault="0000525A">
            <w:pPr>
              <w:jc w:val="center"/>
              <w:rPr>
                <w:rFonts w:ascii="Arial" w:hAnsi="Arial" w:cs="Arial"/>
              </w:rPr>
            </w:pPr>
            <w:r w:rsidRPr="00BE798E">
              <w:rPr>
                <w:rFonts w:ascii="Arial" w:hAnsi="Arial" w:cs="Arial"/>
              </w:rPr>
              <w:t>X</w:t>
            </w:r>
          </w:p>
        </w:tc>
      </w:tr>
      <w:tr w:rsidR="009E3A3B" w14:paraId="78B14F5E" w14:textId="77777777">
        <w:trPr>
          <w:trHeight w:val="225"/>
        </w:trPr>
        <w:tc>
          <w:tcPr>
            <w:tcW w:w="2245" w:type="dxa"/>
            <w:vAlign w:val="center"/>
          </w:tcPr>
          <w:p w14:paraId="27E37C2F" w14:textId="77777777" w:rsidR="009E3A3B" w:rsidRPr="00BE798E" w:rsidRDefault="0000525A">
            <w:pPr>
              <w:jc w:val="left"/>
              <w:rPr>
                <w:rFonts w:ascii="Arial" w:hAnsi="Arial" w:cs="Arial"/>
              </w:rPr>
            </w:pPr>
            <w:r w:rsidRPr="00BE798E">
              <w:rPr>
                <w:rFonts w:ascii="Arial" w:hAnsi="Arial" w:cs="Arial"/>
              </w:rPr>
              <w:t>Cobalto (Co)</w:t>
            </w:r>
          </w:p>
        </w:tc>
        <w:tc>
          <w:tcPr>
            <w:tcW w:w="1353" w:type="dxa"/>
            <w:vAlign w:val="center"/>
          </w:tcPr>
          <w:p w14:paraId="5D1FDC88"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2A5C35DC" w14:textId="77777777" w:rsidR="009E3A3B" w:rsidRPr="00BE798E" w:rsidRDefault="009E3A3B">
            <w:pPr>
              <w:jc w:val="center"/>
              <w:rPr>
                <w:rFonts w:ascii="Arial" w:hAnsi="Arial" w:cs="Arial"/>
              </w:rPr>
            </w:pPr>
          </w:p>
        </w:tc>
        <w:tc>
          <w:tcPr>
            <w:tcW w:w="1619" w:type="dxa"/>
            <w:vAlign w:val="center"/>
          </w:tcPr>
          <w:p w14:paraId="2E8AF457" w14:textId="77777777" w:rsidR="009E3A3B" w:rsidRPr="00BE798E" w:rsidRDefault="009E3A3B">
            <w:pPr>
              <w:jc w:val="center"/>
              <w:rPr>
                <w:rFonts w:ascii="Arial" w:hAnsi="Arial" w:cs="Arial"/>
              </w:rPr>
            </w:pPr>
          </w:p>
        </w:tc>
        <w:tc>
          <w:tcPr>
            <w:tcW w:w="1786" w:type="dxa"/>
            <w:vAlign w:val="center"/>
          </w:tcPr>
          <w:p w14:paraId="23CC8905" w14:textId="77777777" w:rsidR="009E3A3B" w:rsidRPr="00BE798E" w:rsidRDefault="0000525A">
            <w:pPr>
              <w:jc w:val="center"/>
              <w:rPr>
                <w:rFonts w:ascii="Arial" w:hAnsi="Arial" w:cs="Arial"/>
              </w:rPr>
            </w:pPr>
            <w:r w:rsidRPr="00BE798E">
              <w:rPr>
                <w:rFonts w:ascii="Arial" w:hAnsi="Arial" w:cs="Arial"/>
              </w:rPr>
              <w:t>X</w:t>
            </w:r>
          </w:p>
        </w:tc>
      </w:tr>
      <w:tr w:rsidR="009E3A3B" w14:paraId="180E55E2" w14:textId="77777777">
        <w:trPr>
          <w:trHeight w:val="225"/>
        </w:trPr>
        <w:tc>
          <w:tcPr>
            <w:tcW w:w="2245" w:type="dxa"/>
            <w:vAlign w:val="center"/>
          </w:tcPr>
          <w:p w14:paraId="453EBF16" w14:textId="77777777" w:rsidR="009E3A3B" w:rsidRPr="00BE798E" w:rsidRDefault="0000525A">
            <w:pPr>
              <w:jc w:val="left"/>
              <w:rPr>
                <w:rFonts w:ascii="Arial" w:hAnsi="Arial" w:cs="Arial"/>
              </w:rPr>
            </w:pPr>
            <w:r w:rsidRPr="00BE798E">
              <w:rPr>
                <w:rFonts w:ascii="Arial" w:hAnsi="Arial" w:cs="Arial"/>
              </w:rPr>
              <w:t>Cobre (Cu)</w:t>
            </w:r>
          </w:p>
        </w:tc>
        <w:tc>
          <w:tcPr>
            <w:tcW w:w="1353" w:type="dxa"/>
            <w:vAlign w:val="center"/>
          </w:tcPr>
          <w:p w14:paraId="1335853D"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07452B43"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0399625D"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2E5F4607" w14:textId="77777777" w:rsidR="009E3A3B" w:rsidRPr="00BE798E" w:rsidRDefault="0000525A">
            <w:pPr>
              <w:jc w:val="center"/>
              <w:rPr>
                <w:rFonts w:ascii="Arial" w:hAnsi="Arial" w:cs="Arial"/>
              </w:rPr>
            </w:pPr>
            <w:r w:rsidRPr="00BE798E">
              <w:rPr>
                <w:rFonts w:ascii="Arial" w:hAnsi="Arial" w:cs="Arial"/>
              </w:rPr>
              <w:t>X</w:t>
            </w:r>
          </w:p>
        </w:tc>
      </w:tr>
      <w:tr w:rsidR="009E3A3B" w14:paraId="399E392F" w14:textId="77777777">
        <w:trPr>
          <w:trHeight w:val="225"/>
        </w:trPr>
        <w:tc>
          <w:tcPr>
            <w:tcW w:w="2245" w:type="dxa"/>
            <w:vAlign w:val="center"/>
          </w:tcPr>
          <w:p w14:paraId="790182AF" w14:textId="77777777" w:rsidR="009E3A3B" w:rsidRPr="00BE798E" w:rsidRDefault="0000525A">
            <w:pPr>
              <w:jc w:val="left"/>
              <w:rPr>
                <w:rFonts w:ascii="Arial" w:hAnsi="Arial" w:cs="Arial"/>
              </w:rPr>
            </w:pPr>
            <w:r w:rsidRPr="00BE798E">
              <w:rPr>
                <w:rFonts w:ascii="Arial" w:hAnsi="Arial" w:cs="Arial"/>
              </w:rPr>
              <w:t>Cromo (Cr)</w:t>
            </w:r>
          </w:p>
        </w:tc>
        <w:tc>
          <w:tcPr>
            <w:tcW w:w="1353" w:type="dxa"/>
            <w:vAlign w:val="center"/>
          </w:tcPr>
          <w:p w14:paraId="49FF6DA2"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671DB5A4"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79CE53F4"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7B77AFBF" w14:textId="77777777" w:rsidR="009E3A3B" w:rsidRPr="00BE798E" w:rsidRDefault="0000525A">
            <w:pPr>
              <w:jc w:val="center"/>
              <w:rPr>
                <w:rFonts w:ascii="Arial" w:hAnsi="Arial" w:cs="Arial"/>
              </w:rPr>
            </w:pPr>
            <w:r w:rsidRPr="00BE798E">
              <w:rPr>
                <w:rFonts w:ascii="Arial" w:hAnsi="Arial" w:cs="Arial"/>
              </w:rPr>
              <w:t>X</w:t>
            </w:r>
          </w:p>
        </w:tc>
      </w:tr>
      <w:tr w:rsidR="009E3A3B" w14:paraId="77A26361" w14:textId="77777777">
        <w:trPr>
          <w:trHeight w:val="225"/>
        </w:trPr>
        <w:tc>
          <w:tcPr>
            <w:tcW w:w="2245" w:type="dxa"/>
            <w:vAlign w:val="center"/>
          </w:tcPr>
          <w:p w14:paraId="0604913A" w14:textId="77777777" w:rsidR="009E3A3B" w:rsidRPr="00BE798E" w:rsidRDefault="0000525A">
            <w:pPr>
              <w:jc w:val="left"/>
              <w:rPr>
                <w:rFonts w:ascii="Arial" w:hAnsi="Arial" w:cs="Arial"/>
              </w:rPr>
            </w:pPr>
            <w:r w:rsidRPr="00BE798E">
              <w:rPr>
                <w:rFonts w:ascii="Arial" w:hAnsi="Arial" w:cs="Arial"/>
              </w:rPr>
              <w:t>Estaño (Sn)</w:t>
            </w:r>
          </w:p>
        </w:tc>
        <w:tc>
          <w:tcPr>
            <w:tcW w:w="1353" w:type="dxa"/>
            <w:vAlign w:val="center"/>
          </w:tcPr>
          <w:p w14:paraId="784406AE"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64C12C48" w14:textId="77777777" w:rsidR="009E3A3B" w:rsidRPr="00BE798E" w:rsidRDefault="009E3A3B">
            <w:pPr>
              <w:jc w:val="center"/>
              <w:rPr>
                <w:rFonts w:ascii="Arial" w:hAnsi="Arial" w:cs="Arial"/>
              </w:rPr>
            </w:pPr>
          </w:p>
        </w:tc>
        <w:tc>
          <w:tcPr>
            <w:tcW w:w="1619" w:type="dxa"/>
            <w:vAlign w:val="center"/>
          </w:tcPr>
          <w:p w14:paraId="61CCB5B9" w14:textId="77777777" w:rsidR="009E3A3B" w:rsidRPr="00BE798E" w:rsidRDefault="009E3A3B">
            <w:pPr>
              <w:jc w:val="center"/>
              <w:rPr>
                <w:rFonts w:ascii="Arial" w:hAnsi="Arial" w:cs="Arial"/>
              </w:rPr>
            </w:pPr>
          </w:p>
        </w:tc>
        <w:tc>
          <w:tcPr>
            <w:tcW w:w="1786" w:type="dxa"/>
            <w:vAlign w:val="center"/>
          </w:tcPr>
          <w:p w14:paraId="056465CF" w14:textId="77777777" w:rsidR="009E3A3B" w:rsidRPr="00BE798E" w:rsidRDefault="0000525A">
            <w:pPr>
              <w:jc w:val="center"/>
              <w:rPr>
                <w:rFonts w:ascii="Arial" w:hAnsi="Arial" w:cs="Arial"/>
              </w:rPr>
            </w:pPr>
            <w:r w:rsidRPr="00BE798E">
              <w:rPr>
                <w:rFonts w:ascii="Arial" w:hAnsi="Arial" w:cs="Arial"/>
              </w:rPr>
              <w:t>X</w:t>
            </w:r>
          </w:p>
        </w:tc>
      </w:tr>
      <w:tr w:rsidR="009E3A3B" w14:paraId="3DDF8BE7" w14:textId="77777777">
        <w:trPr>
          <w:trHeight w:val="225"/>
        </w:trPr>
        <w:tc>
          <w:tcPr>
            <w:tcW w:w="2245" w:type="dxa"/>
            <w:vAlign w:val="center"/>
          </w:tcPr>
          <w:p w14:paraId="2BCB6E62" w14:textId="77777777" w:rsidR="009E3A3B" w:rsidRPr="00BE798E" w:rsidRDefault="0000525A">
            <w:pPr>
              <w:jc w:val="left"/>
              <w:rPr>
                <w:rFonts w:ascii="Arial" w:hAnsi="Arial" w:cs="Arial"/>
              </w:rPr>
            </w:pPr>
            <w:r w:rsidRPr="00BE798E">
              <w:rPr>
                <w:rFonts w:ascii="Arial" w:hAnsi="Arial" w:cs="Arial"/>
              </w:rPr>
              <w:t>Hierro (Fe)</w:t>
            </w:r>
          </w:p>
        </w:tc>
        <w:tc>
          <w:tcPr>
            <w:tcW w:w="1353" w:type="dxa"/>
            <w:vAlign w:val="center"/>
          </w:tcPr>
          <w:p w14:paraId="3656800A"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2F7AE2B0"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185758B9"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69F3826D" w14:textId="77777777" w:rsidR="009E3A3B" w:rsidRPr="00BE798E" w:rsidRDefault="0000525A">
            <w:pPr>
              <w:jc w:val="center"/>
              <w:rPr>
                <w:rFonts w:ascii="Arial" w:hAnsi="Arial" w:cs="Arial"/>
              </w:rPr>
            </w:pPr>
            <w:r w:rsidRPr="00BE798E">
              <w:rPr>
                <w:rFonts w:ascii="Arial" w:hAnsi="Arial" w:cs="Arial"/>
              </w:rPr>
              <w:t>X</w:t>
            </w:r>
          </w:p>
        </w:tc>
      </w:tr>
      <w:tr w:rsidR="009E3A3B" w14:paraId="6CC89B3B" w14:textId="77777777">
        <w:trPr>
          <w:trHeight w:val="225"/>
        </w:trPr>
        <w:tc>
          <w:tcPr>
            <w:tcW w:w="2245" w:type="dxa"/>
            <w:vAlign w:val="center"/>
          </w:tcPr>
          <w:p w14:paraId="440703DF" w14:textId="77777777" w:rsidR="009E3A3B" w:rsidRPr="00BE798E" w:rsidRDefault="0000525A">
            <w:pPr>
              <w:jc w:val="left"/>
              <w:rPr>
                <w:rFonts w:ascii="Arial" w:hAnsi="Arial" w:cs="Arial"/>
              </w:rPr>
            </w:pPr>
            <w:r w:rsidRPr="00BE798E">
              <w:rPr>
                <w:rFonts w:ascii="Arial" w:hAnsi="Arial" w:cs="Arial"/>
              </w:rPr>
              <w:t>Litio (Li)</w:t>
            </w:r>
          </w:p>
        </w:tc>
        <w:tc>
          <w:tcPr>
            <w:tcW w:w="1353" w:type="dxa"/>
            <w:vAlign w:val="center"/>
          </w:tcPr>
          <w:p w14:paraId="5C2C4B84"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2A59E810" w14:textId="77777777" w:rsidR="009E3A3B" w:rsidRPr="00BE798E" w:rsidRDefault="009E3A3B">
            <w:pPr>
              <w:jc w:val="center"/>
              <w:rPr>
                <w:rFonts w:ascii="Arial" w:hAnsi="Arial" w:cs="Arial"/>
              </w:rPr>
            </w:pPr>
          </w:p>
        </w:tc>
        <w:tc>
          <w:tcPr>
            <w:tcW w:w="1619" w:type="dxa"/>
            <w:vAlign w:val="center"/>
          </w:tcPr>
          <w:p w14:paraId="562870DF" w14:textId="77777777" w:rsidR="009E3A3B" w:rsidRPr="00BE798E" w:rsidRDefault="009E3A3B">
            <w:pPr>
              <w:jc w:val="center"/>
              <w:rPr>
                <w:rFonts w:ascii="Arial" w:hAnsi="Arial" w:cs="Arial"/>
              </w:rPr>
            </w:pPr>
          </w:p>
        </w:tc>
        <w:tc>
          <w:tcPr>
            <w:tcW w:w="1786" w:type="dxa"/>
            <w:vAlign w:val="center"/>
          </w:tcPr>
          <w:p w14:paraId="687F0AA7" w14:textId="77777777" w:rsidR="009E3A3B" w:rsidRPr="00BE798E" w:rsidRDefault="0000525A">
            <w:pPr>
              <w:jc w:val="center"/>
              <w:rPr>
                <w:rFonts w:ascii="Arial" w:hAnsi="Arial" w:cs="Arial"/>
              </w:rPr>
            </w:pPr>
            <w:r w:rsidRPr="00BE798E">
              <w:rPr>
                <w:rFonts w:ascii="Arial" w:hAnsi="Arial" w:cs="Arial"/>
              </w:rPr>
              <w:t>X</w:t>
            </w:r>
          </w:p>
        </w:tc>
      </w:tr>
      <w:tr w:rsidR="009E3A3B" w14:paraId="43BB19E9" w14:textId="77777777">
        <w:trPr>
          <w:trHeight w:val="225"/>
        </w:trPr>
        <w:tc>
          <w:tcPr>
            <w:tcW w:w="2245" w:type="dxa"/>
            <w:vAlign w:val="center"/>
          </w:tcPr>
          <w:p w14:paraId="66F81C38" w14:textId="77777777" w:rsidR="009E3A3B" w:rsidRPr="00BE798E" w:rsidRDefault="0000525A">
            <w:pPr>
              <w:jc w:val="left"/>
              <w:rPr>
                <w:rFonts w:ascii="Arial" w:hAnsi="Arial" w:cs="Arial"/>
              </w:rPr>
            </w:pPr>
            <w:r w:rsidRPr="00BE798E">
              <w:rPr>
                <w:rFonts w:ascii="Arial" w:hAnsi="Arial" w:cs="Arial"/>
              </w:rPr>
              <w:t>Magnesio (Mg)</w:t>
            </w:r>
          </w:p>
        </w:tc>
        <w:tc>
          <w:tcPr>
            <w:tcW w:w="1353" w:type="dxa"/>
            <w:vAlign w:val="center"/>
          </w:tcPr>
          <w:p w14:paraId="575F7EDD"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0592BB0E"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691EC899" w14:textId="77777777" w:rsidR="009E3A3B" w:rsidRPr="00BE798E" w:rsidRDefault="009E3A3B">
            <w:pPr>
              <w:jc w:val="center"/>
              <w:rPr>
                <w:rFonts w:ascii="Arial" w:hAnsi="Arial" w:cs="Arial"/>
              </w:rPr>
            </w:pPr>
          </w:p>
        </w:tc>
        <w:tc>
          <w:tcPr>
            <w:tcW w:w="1786" w:type="dxa"/>
            <w:vAlign w:val="center"/>
          </w:tcPr>
          <w:p w14:paraId="5D027E7B" w14:textId="77777777" w:rsidR="009E3A3B" w:rsidRPr="00BE798E" w:rsidRDefault="009E3A3B">
            <w:pPr>
              <w:jc w:val="center"/>
              <w:rPr>
                <w:rFonts w:ascii="Arial" w:hAnsi="Arial" w:cs="Arial"/>
              </w:rPr>
            </w:pPr>
          </w:p>
        </w:tc>
      </w:tr>
      <w:tr w:rsidR="009E3A3B" w14:paraId="3020D204" w14:textId="77777777">
        <w:trPr>
          <w:trHeight w:val="225"/>
        </w:trPr>
        <w:tc>
          <w:tcPr>
            <w:tcW w:w="2245" w:type="dxa"/>
            <w:vAlign w:val="center"/>
          </w:tcPr>
          <w:p w14:paraId="7BDDE8B1" w14:textId="77777777" w:rsidR="009E3A3B" w:rsidRPr="00BE798E" w:rsidRDefault="0000525A">
            <w:pPr>
              <w:jc w:val="left"/>
              <w:rPr>
                <w:rFonts w:ascii="Arial" w:hAnsi="Arial" w:cs="Arial"/>
              </w:rPr>
            </w:pPr>
            <w:r w:rsidRPr="00BE798E">
              <w:rPr>
                <w:rFonts w:ascii="Arial" w:hAnsi="Arial" w:cs="Arial"/>
              </w:rPr>
              <w:lastRenderedPageBreak/>
              <w:t>Manganeso (Mn)</w:t>
            </w:r>
          </w:p>
        </w:tc>
        <w:tc>
          <w:tcPr>
            <w:tcW w:w="1353" w:type="dxa"/>
            <w:vAlign w:val="center"/>
          </w:tcPr>
          <w:p w14:paraId="0B34C178"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01EED31E"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4225D40E" w14:textId="77777777" w:rsidR="009E3A3B" w:rsidRPr="00BE798E" w:rsidRDefault="009E3A3B">
            <w:pPr>
              <w:jc w:val="center"/>
              <w:rPr>
                <w:rFonts w:ascii="Arial" w:hAnsi="Arial" w:cs="Arial"/>
              </w:rPr>
            </w:pPr>
          </w:p>
        </w:tc>
        <w:tc>
          <w:tcPr>
            <w:tcW w:w="1786" w:type="dxa"/>
            <w:vAlign w:val="center"/>
          </w:tcPr>
          <w:p w14:paraId="4044F2BB" w14:textId="77777777" w:rsidR="009E3A3B" w:rsidRPr="00BE798E" w:rsidRDefault="0000525A">
            <w:pPr>
              <w:jc w:val="center"/>
              <w:rPr>
                <w:rFonts w:ascii="Arial" w:hAnsi="Arial" w:cs="Arial"/>
              </w:rPr>
            </w:pPr>
            <w:r w:rsidRPr="00BE798E">
              <w:rPr>
                <w:rFonts w:ascii="Arial" w:hAnsi="Arial" w:cs="Arial"/>
              </w:rPr>
              <w:t>X</w:t>
            </w:r>
          </w:p>
        </w:tc>
      </w:tr>
      <w:tr w:rsidR="009E3A3B" w14:paraId="050C7DC7" w14:textId="77777777">
        <w:trPr>
          <w:trHeight w:val="225"/>
        </w:trPr>
        <w:tc>
          <w:tcPr>
            <w:tcW w:w="2245" w:type="dxa"/>
            <w:vAlign w:val="center"/>
          </w:tcPr>
          <w:p w14:paraId="7625B45F" w14:textId="77777777" w:rsidR="009E3A3B" w:rsidRPr="00BE798E" w:rsidRDefault="0000525A">
            <w:pPr>
              <w:jc w:val="left"/>
              <w:rPr>
                <w:rFonts w:ascii="Arial" w:hAnsi="Arial" w:cs="Arial"/>
              </w:rPr>
            </w:pPr>
            <w:r w:rsidRPr="00BE798E">
              <w:rPr>
                <w:rFonts w:ascii="Arial" w:hAnsi="Arial" w:cs="Arial"/>
              </w:rPr>
              <w:t>Mercurio (Hg)</w:t>
            </w:r>
          </w:p>
        </w:tc>
        <w:tc>
          <w:tcPr>
            <w:tcW w:w="1353" w:type="dxa"/>
            <w:vAlign w:val="center"/>
          </w:tcPr>
          <w:p w14:paraId="1F85A74F"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657052D8"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21271DCF"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74AF52E8" w14:textId="77777777" w:rsidR="009E3A3B" w:rsidRPr="00BE798E" w:rsidRDefault="0000525A">
            <w:pPr>
              <w:jc w:val="center"/>
              <w:rPr>
                <w:rFonts w:ascii="Arial" w:hAnsi="Arial" w:cs="Arial"/>
              </w:rPr>
            </w:pPr>
            <w:r w:rsidRPr="00BE798E">
              <w:rPr>
                <w:rFonts w:ascii="Arial" w:hAnsi="Arial" w:cs="Arial"/>
              </w:rPr>
              <w:t>X</w:t>
            </w:r>
          </w:p>
        </w:tc>
      </w:tr>
      <w:tr w:rsidR="009E3A3B" w14:paraId="7D2A4FE8" w14:textId="77777777">
        <w:trPr>
          <w:trHeight w:val="225"/>
        </w:trPr>
        <w:tc>
          <w:tcPr>
            <w:tcW w:w="2245" w:type="dxa"/>
            <w:vAlign w:val="center"/>
          </w:tcPr>
          <w:p w14:paraId="4B41F98F" w14:textId="77777777" w:rsidR="009E3A3B" w:rsidRPr="00BE798E" w:rsidRDefault="0000525A">
            <w:pPr>
              <w:jc w:val="left"/>
              <w:rPr>
                <w:rFonts w:ascii="Arial" w:hAnsi="Arial" w:cs="Arial"/>
              </w:rPr>
            </w:pPr>
            <w:r w:rsidRPr="00BE798E">
              <w:rPr>
                <w:rFonts w:ascii="Arial" w:hAnsi="Arial" w:cs="Arial"/>
              </w:rPr>
              <w:t>Molibdeno (Mo)</w:t>
            </w:r>
          </w:p>
        </w:tc>
        <w:tc>
          <w:tcPr>
            <w:tcW w:w="1353" w:type="dxa"/>
            <w:vAlign w:val="center"/>
          </w:tcPr>
          <w:p w14:paraId="3D0FBA9E"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1F7706CF"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344CEAA6" w14:textId="77777777" w:rsidR="009E3A3B" w:rsidRPr="00BE798E" w:rsidRDefault="009E3A3B">
            <w:pPr>
              <w:jc w:val="center"/>
              <w:rPr>
                <w:rFonts w:ascii="Arial" w:hAnsi="Arial" w:cs="Arial"/>
              </w:rPr>
            </w:pPr>
          </w:p>
        </w:tc>
        <w:tc>
          <w:tcPr>
            <w:tcW w:w="1786" w:type="dxa"/>
            <w:vAlign w:val="center"/>
          </w:tcPr>
          <w:p w14:paraId="05D2A5AB" w14:textId="77777777" w:rsidR="009E3A3B" w:rsidRPr="00BE798E" w:rsidRDefault="0000525A">
            <w:pPr>
              <w:jc w:val="center"/>
              <w:rPr>
                <w:rFonts w:ascii="Arial" w:hAnsi="Arial" w:cs="Arial"/>
              </w:rPr>
            </w:pPr>
            <w:r w:rsidRPr="00BE798E">
              <w:rPr>
                <w:rFonts w:ascii="Arial" w:hAnsi="Arial" w:cs="Arial"/>
              </w:rPr>
              <w:t>X</w:t>
            </w:r>
          </w:p>
        </w:tc>
      </w:tr>
      <w:tr w:rsidR="009E3A3B" w14:paraId="6C0E19BF" w14:textId="77777777">
        <w:trPr>
          <w:trHeight w:val="225"/>
        </w:trPr>
        <w:tc>
          <w:tcPr>
            <w:tcW w:w="2245" w:type="dxa"/>
            <w:vAlign w:val="center"/>
          </w:tcPr>
          <w:p w14:paraId="5B487FB9" w14:textId="77777777" w:rsidR="009E3A3B" w:rsidRPr="00BE798E" w:rsidRDefault="0000525A">
            <w:pPr>
              <w:jc w:val="left"/>
              <w:rPr>
                <w:rFonts w:ascii="Arial" w:hAnsi="Arial" w:cs="Arial"/>
              </w:rPr>
            </w:pPr>
            <w:r w:rsidRPr="00BE798E">
              <w:rPr>
                <w:rFonts w:ascii="Arial" w:hAnsi="Arial" w:cs="Arial"/>
              </w:rPr>
              <w:t>Níquel (Ni)</w:t>
            </w:r>
          </w:p>
        </w:tc>
        <w:tc>
          <w:tcPr>
            <w:tcW w:w="1353" w:type="dxa"/>
            <w:vAlign w:val="center"/>
          </w:tcPr>
          <w:p w14:paraId="0758D392"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75B94913"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60355137"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787999CC" w14:textId="77777777" w:rsidR="009E3A3B" w:rsidRPr="00BE798E" w:rsidRDefault="0000525A">
            <w:pPr>
              <w:jc w:val="center"/>
              <w:rPr>
                <w:rFonts w:ascii="Arial" w:hAnsi="Arial" w:cs="Arial"/>
              </w:rPr>
            </w:pPr>
            <w:r w:rsidRPr="00BE798E">
              <w:rPr>
                <w:rFonts w:ascii="Arial" w:hAnsi="Arial" w:cs="Arial"/>
              </w:rPr>
              <w:t>X</w:t>
            </w:r>
          </w:p>
        </w:tc>
      </w:tr>
      <w:tr w:rsidR="009E3A3B" w14:paraId="7AC3B07C" w14:textId="77777777">
        <w:trPr>
          <w:trHeight w:val="225"/>
        </w:trPr>
        <w:tc>
          <w:tcPr>
            <w:tcW w:w="2245" w:type="dxa"/>
            <w:vAlign w:val="center"/>
          </w:tcPr>
          <w:p w14:paraId="73FEB14A" w14:textId="77777777" w:rsidR="009E3A3B" w:rsidRPr="00BE798E" w:rsidRDefault="0000525A">
            <w:pPr>
              <w:jc w:val="left"/>
              <w:rPr>
                <w:rFonts w:ascii="Arial" w:hAnsi="Arial" w:cs="Arial"/>
              </w:rPr>
            </w:pPr>
            <w:r w:rsidRPr="00BE798E">
              <w:rPr>
                <w:rFonts w:ascii="Arial" w:hAnsi="Arial" w:cs="Arial"/>
              </w:rPr>
              <w:t>Plomo (Pb)</w:t>
            </w:r>
          </w:p>
        </w:tc>
        <w:tc>
          <w:tcPr>
            <w:tcW w:w="1353" w:type="dxa"/>
            <w:vAlign w:val="center"/>
          </w:tcPr>
          <w:p w14:paraId="0CE45C4C"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2FB57F31"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60DD3B63"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223C34D6" w14:textId="77777777" w:rsidR="009E3A3B" w:rsidRPr="00BE798E" w:rsidRDefault="0000525A">
            <w:pPr>
              <w:jc w:val="center"/>
              <w:rPr>
                <w:rFonts w:ascii="Arial" w:hAnsi="Arial" w:cs="Arial"/>
              </w:rPr>
            </w:pPr>
            <w:r w:rsidRPr="00BE798E">
              <w:rPr>
                <w:rFonts w:ascii="Arial" w:hAnsi="Arial" w:cs="Arial"/>
              </w:rPr>
              <w:t>X</w:t>
            </w:r>
          </w:p>
        </w:tc>
      </w:tr>
      <w:tr w:rsidR="009E3A3B" w14:paraId="560494EF" w14:textId="77777777">
        <w:trPr>
          <w:trHeight w:val="225"/>
        </w:trPr>
        <w:tc>
          <w:tcPr>
            <w:tcW w:w="2245" w:type="dxa"/>
            <w:vAlign w:val="center"/>
          </w:tcPr>
          <w:p w14:paraId="40566E79" w14:textId="77777777" w:rsidR="009E3A3B" w:rsidRPr="00BE798E" w:rsidRDefault="0000525A">
            <w:pPr>
              <w:jc w:val="left"/>
              <w:rPr>
                <w:rFonts w:ascii="Arial" w:hAnsi="Arial" w:cs="Arial"/>
              </w:rPr>
            </w:pPr>
            <w:r w:rsidRPr="00BE798E">
              <w:rPr>
                <w:rFonts w:ascii="Arial" w:hAnsi="Arial" w:cs="Arial"/>
              </w:rPr>
              <w:t>Plata (Ag)</w:t>
            </w:r>
          </w:p>
        </w:tc>
        <w:tc>
          <w:tcPr>
            <w:tcW w:w="1353" w:type="dxa"/>
            <w:vAlign w:val="center"/>
          </w:tcPr>
          <w:p w14:paraId="4ED8E150"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71488D3B" w14:textId="77777777" w:rsidR="009E3A3B" w:rsidRPr="00BE798E" w:rsidRDefault="009E3A3B">
            <w:pPr>
              <w:jc w:val="center"/>
              <w:rPr>
                <w:rFonts w:ascii="Arial" w:hAnsi="Arial" w:cs="Arial"/>
              </w:rPr>
            </w:pPr>
          </w:p>
        </w:tc>
        <w:tc>
          <w:tcPr>
            <w:tcW w:w="1619" w:type="dxa"/>
            <w:vAlign w:val="center"/>
          </w:tcPr>
          <w:p w14:paraId="075F021B"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62E0680D" w14:textId="77777777" w:rsidR="009E3A3B" w:rsidRPr="00BE798E" w:rsidRDefault="0000525A">
            <w:pPr>
              <w:jc w:val="center"/>
              <w:rPr>
                <w:rFonts w:ascii="Arial" w:hAnsi="Arial" w:cs="Arial"/>
              </w:rPr>
            </w:pPr>
            <w:r w:rsidRPr="00BE798E">
              <w:rPr>
                <w:rFonts w:ascii="Arial" w:hAnsi="Arial" w:cs="Arial"/>
              </w:rPr>
              <w:t>X</w:t>
            </w:r>
          </w:p>
        </w:tc>
      </w:tr>
      <w:tr w:rsidR="009E3A3B" w14:paraId="21324B15" w14:textId="77777777">
        <w:trPr>
          <w:trHeight w:val="225"/>
        </w:trPr>
        <w:tc>
          <w:tcPr>
            <w:tcW w:w="2245" w:type="dxa"/>
            <w:vAlign w:val="center"/>
          </w:tcPr>
          <w:p w14:paraId="08D28957" w14:textId="77777777" w:rsidR="009E3A3B" w:rsidRPr="00BE798E" w:rsidRDefault="0000525A">
            <w:pPr>
              <w:jc w:val="left"/>
              <w:rPr>
                <w:rFonts w:ascii="Arial" w:hAnsi="Arial" w:cs="Arial"/>
              </w:rPr>
            </w:pPr>
            <w:r w:rsidRPr="00BE798E">
              <w:rPr>
                <w:rFonts w:ascii="Arial" w:hAnsi="Arial" w:cs="Arial"/>
              </w:rPr>
              <w:t>Selenio (Se)</w:t>
            </w:r>
          </w:p>
        </w:tc>
        <w:tc>
          <w:tcPr>
            <w:tcW w:w="1353" w:type="dxa"/>
            <w:vAlign w:val="center"/>
          </w:tcPr>
          <w:p w14:paraId="0FEB9365"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5B82336D"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2CFBBD1B" w14:textId="77777777" w:rsidR="009E3A3B" w:rsidRPr="00BE798E" w:rsidRDefault="009E3A3B">
            <w:pPr>
              <w:jc w:val="center"/>
              <w:rPr>
                <w:rFonts w:ascii="Arial" w:hAnsi="Arial" w:cs="Arial"/>
              </w:rPr>
            </w:pPr>
          </w:p>
        </w:tc>
        <w:tc>
          <w:tcPr>
            <w:tcW w:w="1786" w:type="dxa"/>
            <w:vAlign w:val="center"/>
          </w:tcPr>
          <w:p w14:paraId="50928CD9" w14:textId="77777777" w:rsidR="009E3A3B" w:rsidRPr="00BE798E" w:rsidRDefault="0000525A">
            <w:pPr>
              <w:jc w:val="center"/>
              <w:rPr>
                <w:rFonts w:ascii="Arial" w:hAnsi="Arial" w:cs="Arial"/>
              </w:rPr>
            </w:pPr>
            <w:r w:rsidRPr="00BE798E">
              <w:rPr>
                <w:rFonts w:ascii="Arial" w:hAnsi="Arial" w:cs="Arial"/>
              </w:rPr>
              <w:t>X</w:t>
            </w:r>
          </w:p>
        </w:tc>
      </w:tr>
      <w:tr w:rsidR="009E3A3B" w14:paraId="7DCC2EA0" w14:textId="77777777">
        <w:trPr>
          <w:trHeight w:val="225"/>
        </w:trPr>
        <w:tc>
          <w:tcPr>
            <w:tcW w:w="2245" w:type="dxa"/>
            <w:vAlign w:val="center"/>
          </w:tcPr>
          <w:p w14:paraId="21772DD6" w14:textId="77777777" w:rsidR="009E3A3B" w:rsidRPr="00BE798E" w:rsidRDefault="0000525A">
            <w:pPr>
              <w:jc w:val="left"/>
              <w:rPr>
                <w:rFonts w:ascii="Arial" w:hAnsi="Arial" w:cs="Arial"/>
              </w:rPr>
            </w:pPr>
            <w:r w:rsidRPr="00BE798E">
              <w:rPr>
                <w:rFonts w:ascii="Arial" w:hAnsi="Arial" w:cs="Arial"/>
              </w:rPr>
              <w:t>Trihalometanos (THMs)</w:t>
            </w:r>
          </w:p>
        </w:tc>
        <w:tc>
          <w:tcPr>
            <w:tcW w:w="1353" w:type="dxa"/>
            <w:vAlign w:val="center"/>
          </w:tcPr>
          <w:p w14:paraId="74262FF9"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780B5D5D"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6709A701" w14:textId="77777777" w:rsidR="009E3A3B" w:rsidRPr="00BE798E" w:rsidRDefault="009E3A3B">
            <w:pPr>
              <w:jc w:val="center"/>
              <w:rPr>
                <w:rFonts w:ascii="Arial" w:hAnsi="Arial" w:cs="Arial"/>
              </w:rPr>
            </w:pPr>
          </w:p>
        </w:tc>
        <w:tc>
          <w:tcPr>
            <w:tcW w:w="1786" w:type="dxa"/>
            <w:vAlign w:val="center"/>
          </w:tcPr>
          <w:p w14:paraId="7858B2B1" w14:textId="77777777" w:rsidR="009E3A3B" w:rsidRPr="00BE798E" w:rsidRDefault="009E3A3B">
            <w:pPr>
              <w:jc w:val="center"/>
              <w:rPr>
                <w:rFonts w:ascii="Arial" w:hAnsi="Arial" w:cs="Arial"/>
              </w:rPr>
            </w:pPr>
          </w:p>
        </w:tc>
      </w:tr>
      <w:tr w:rsidR="009E3A3B" w14:paraId="6D982E29" w14:textId="77777777">
        <w:trPr>
          <w:trHeight w:val="225"/>
        </w:trPr>
        <w:tc>
          <w:tcPr>
            <w:tcW w:w="2245" w:type="dxa"/>
            <w:vAlign w:val="center"/>
          </w:tcPr>
          <w:p w14:paraId="1D25B9EC" w14:textId="77777777" w:rsidR="009E3A3B" w:rsidRPr="00BE798E" w:rsidRDefault="0000525A">
            <w:pPr>
              <w:jc w:val="left"/>
              <w:rPr>
                <w:rFonts w:ascii="Arial" w:hAnsi="Arial" w:cs="Arial"/>
              </w:rPr>
            </w:pPr>
            <w:r w:rsidRPr="00BE798E">
              <w:rPr>
                <w:rFonts w:ascii="Arial" w:hAnsi="Arial" w:cs="Arial"/>
              </w:rPr>
              <w:t>Titanio (Ti)</w:t>
            </w:r>
          </w:p>
        </w:tc>
        <w:tc>
          <w:tcPr>
            <w:tcW w:w="1353" w:type="dxa"/>
            <w:vAlign w:val="center"/>
          </w:tcPr>
          <w:p w14:paraId="4B5A47B5"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617DD4B3" w14:textId="77777777" w:rsidR="009E3A3B" w:rsidRPr="00BE798E" w:rsidRDefault="009E3A3B">
            <w:pPr>
              <w:jc w:val="center"/>
              <w:rPr>
                <w:rFonts w:ascii="Arial" w:hAnsi="Arial" w:cs="Arial"/>
              </w:rPr>
            </w:pPr>
          </w:p>
        </w:tc>
        <w:tc>
          <w:tcPr>
            <w:tcW w:w="1619" w:type="dxa"/>
            <w:vAlign w:val="center"/>
          </w:tcPr>
          <w:p w14:paraId="3355D116" w14:textId="77777777" w:rsidR="009E3A3B" w:rsidRPr="00BE798E" w:rsidRDefault="009E3A3B">
            <w:pPr>
              <w:jc w:val="center"/>
              <w:rPr>
                <w:rFonts w:ascii="Arial" w:hAnsi="Arial" w:cs="Arial"/>
              </w:rPr>
            </w:pPr>
          </w:p>
        </w:tc>
        <w:tc>
          <w:tcPr>
            <w:tcW w:w="1786" w:type="dxa"/>
            <w:vAlign w:val="center"/>
          </w:tcPr>
          <w:p w14:paraId="7E430EB5" w14:textId="77777777" w:rsidR="009E3A3B" w:rsidRPr="00BE798E" w:rsidRDefault="0000525A">
            <w:pPr>
              <w:jc w:val="center"/>
              <w:rPr>
                <w:rFonts w:ascii="Arial" w:hAnsi="Arial" w:cs="Arial"/>
              </w:rPr>
            </w:pPr>
            <w:r w:rsidRPr="00BE798E">
              <w:rPr>
                <w:rFonts w:ascii="Arial" w:hAnsi="Arial" w:cs="Arial"/>
              </w:rPr>
              <w:t>X</w:t>
            </w:r>
          </w:p>
        </w:tc>
      </w:tr>
      <w:tr w:rsidR="009E3A3B" w14:paraId="54ADC1F7" w14:textId="77777777">
        <w:trPr>
          <w:trHeight w:val="225"/>
        </w:trPr>
        <w:tc>
          <w:tcPr>
            <w:tcW w:w="2245" w:type="dxa"/>
            <w:vAlign w:val="center"/>
          </w:tcPr>
          <w:p w14:paraId="022FD734" w14:textId="77777777" w:rsidR="009E3A3B" w:rsidRPr="00BE798E" w:rsidRDefault="0000525A">
            <w:pPr>
              <w:jc w:val="left"/>
              <w:rPr>
                <w:rFonts w:ascii="Arial" w:hAnsi="Arial" w:cs="Arial"/>
              </w:rPr>
            </w:pPr>
            <w:r w:rsidRPr="00BE798E">
              <w:rPr>
                <w:rFonts w:ascii="Arial" w:hAnsi="Arial" w:cs="Arial"/>
              </w:rPr>
              <w:t>Vanadio (V)</w:t>
            </w:r>
          </w:p>
        </w:tc>
        <w:tc>
          <w:tcPr>
            <w:tcW w:w="1353" w:type="dxa"/>
            <w:vAlign w:val="center"/>
          </w:tcPr>
          <w:p w14:paraId="005FA68F" w14:textId="77777777" w:rsidR="009E3A3B" w:rsidRPr="00BE798E" w:rsidRDefault="0000525A">
            <w:pPr>
              <w:jc w:val="center"/>
              <w:rPr>
                <w:rFonts w:ascii="Arial" w:hAnsi="Arial" w:cs="Arial"/>
              </w:rPr>
            </w:pPr>
            <w:r w:rsidRPr="00BE798E">
              <w:rPr>
                <w:rFonts w:ascii="Arial" w:hAnsi="Arial" w:cs="Arial"/>
              </w:rPr>
              <w:t>mg/L</w:t>
            </w:r>
          </w:p>
        </w:tc>
        <w:tc>
          <w:tcPr>
            <w:tcW w:w="2069" w:type="dxa"/>
            <w:vAlign w:val="center"/>
          </w:tcPr>
          <w:p w14:paraId="7085660F" w14:textId="77777777" w:rsidR="009E3A3B" w:rsidRPr="00BE798E" w:rsidRDefault="009E3A3B">
            <w:pPr>
              <w:jc w:val="center"/>
              <w:rPr>
                <w:rFonts w:ascii="Arial" w:hAnsi="Arial" w:cs="Arial"/>
              </w:rPr>
            </w:pPr>
          </w:p>
        </w:tc>
        <w:tc>
          <w:tcPr>
            <w:tcW w:w="1619" w:type="dxa"/>
            <w:vAlign w:val="center"/>
          </w:tcPr>
          <w:p w14:paraId="48A9416F" w14:textId="77777777" w:rsidR="009E3A3B" w:rsidRPr="00BE798E" w:rsidRDefault="009E3A3B">
            <w:pPr>
              <w:jc w:val="center"/>
              <w:rPr>
                <w:rFonts w:ascii="Arial" w:hAnsi="Arial" w:cs="Arial"/>
              </w:rPr>
            </w:pPr>
          </w:p>
        </w:tc>
        <w:tc>
          <w:tcPr>
            <w:tcW w:w="1786" w:type="dxa"/>
            <w:vAlign w:val="center"/>
          </w:tcPr>
          <w:p w14:paraId="20400FE0" w14:textId="77777777" w:rsidR="009E3A3B" w:rsidRPr="00BE798E" w:rsidRDefault="0000525A">
            <w:pPr>
              <w:jc w:val="center"/>
              <w:rPr>
                <w:rFonts w:ascii="Arial" w:hAnsi="Arial" w:cs="Arial"/>
              </w:rPr>
            </w:pPr>
            <w:r w:rsidRPr="00BE798E">
              <w:rPr>
                <w:rFonts w:ascii="Arial" w:hAnsi="Arial" w:cs="Arial"/>
              </w:rPr>
              <w:t>X</w:t>
            </w:r>
          </w:p>
        </w:tc>
      </w:tr>
      <w:tr w:rsidR="009E3A3B" w14:paraId="27BDB047" w14:textId="77777777">
        <w:trPr>
          <w:trHeight w:val="225"/>
        </w:trPr>
        <w:tc>
          <w:tcPr>
            <w:tcW w:w="9072" w:type="dxa"/>
            <w:gridSpan w:val="5"/>
            <w:vAlign w:val="center"/>
          </w:tcPr>
          <w:p w14:paraId="28F70669" w14:textId="77777777" w:rsidR="009E3A3B" w:rsidRPr="00BE798E" w:rsidRDefault="0000525A">
            <w:pPr>
              <w:jc w:val="center"/>
              <w:rPr>
                <w:rFonts w:ascii="Arial" w:hAnsi="Arial" w:cs="Arial"/>
              </w:rPr>
            </w:pPr>
            <w:r w:rsidRPr="00BE798E">
              <w:rPr>
                <w:rFonts w:ascii="Arial" w:hAnsi="Arial" w:cs="Arial"/>
                <w:b/>
              </w:rPr>
              <w:t>Otros Parámetros para Análisis y Reporte</w:t>
            </w:r>
          </w:p>
        </w:tc>
      </w:tr>
      <w:tr w:rsidR="009E3A3B" w14:paraId="5A78ED1F" w14:textId="77777777">
        <w:trPr>
          <w:trHeight w:val="225"/>
        </w:trPr>
        <w:tc>
          <w:tcPr>
            <w:tcW w:w="2245" w:type="dxa"/>
            <w:vAlign w:val="center"/>
          </w:tcPr>
          <w:p w14:paraId="33206E3C" w14:textId="77777777" w:rsidR="009E3A3B" w:rsidRPr="00BE798E" w:rsidRDefault="0000525A">
            <w:pPr>
              <w:jc w:val="left"/>
              <w:rPr>
                <w:rFonts w:ascii="Arial" w:hAnsi="Arial" w:cs="Arial"/>
              </w:rPr>
            </w:pPr>
            <w:r w:rsidRPr="00BE798E">
              <w:rPr>
                <w:rFonts w:ascii="Arial" w:hAnsi="Arial" w:cs="Arial"/>
              </w:rPr>
              <w:t>Acidez Total</w:t>
            </w:r>
          </w:p>
        </w:tc>
        <w:tc>
          <w:tcPr>
            <w:tcW w:w="1353" w:type="dxa"/>
            <w:vAlign w:val="center"/>
          </w:tcPr>
          <w:p w14:paraId="7E31B07C" w14:textId="77777777" w:rsidR="009E3A3B" w:rsidRPr="00BE798E" w:rsidRDefault="0000525A">
            <w:pPr>
              <w:jc w:val="center"/>
              <w:rPr>
                <w:rFonts w:ascii="Arial" w:hAnsi="Arial" w:cs="Arial"/>
              </w:rPr>
            </w:pPr>
            <w:r w:rsidRPr="00BE798E">
              <w:rPr>
                <w:rFonts w:ascii="Arial" w:hAnsi="Arial" w:cs="Arial"/>
              </w:rPr>
              <w:t>mg/L CaCO</w:t>
            </w:r>
            <w:r w:rsidRPr="00BE798E">
              <w:rPr>
                <w:rFonts w:ascii="Arial" w:hAnsi="Arial" w:cs="Arial"/>
                <w:vertAlign w:val="subscript"/>
              </w:rPr>
              <w:t>3</w:t>
            </w:r>
          </w:p>
        </w:tc>
        <w:tc>
          <w:tcPr>
            <w:tcW w:w="2069" w:type="dxa"/>
            <w:vAlign w:val="center"/>
          </w:tcPr>
          <w:p w14:paraId="534C8A32" w14:textId="77777777" w:rsidR="009E3A3B" w:rsidRPr="00BE798E" w:rsidRDefault="009E3A3B">
            <w:pPr>
              <w:jc w:val="center"/>
              <w:rPr>
                <w:rFonts w:ascii="Arial" w:hAnsi="Arial" w:cs="Arial"/>
              </w:rPr>
            </w:pPr>
          </w:p>
        </w:tc>
        <w:tc>
          <w:tcPr>
            <w:tcW w:w="1619" w:type="dxa"/>
            <w:vAlign w:val="center"/>
          </w:tcPr>
          <w:p w14:paraId="3A5E7176"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543398C7" w14:textId="77777777" w:rsidR="009E3A3B" w:rsidRPr="00BE798E" w:rsidRDefault="0000525A">
            <w:pPr>
              <w:jc w:val="center"/>
              <w:rPr>
                <w:rFonts w:ascii="Arial" w:hAnsi="Arial" w:cs="Arial"/>
              </w:rPr>
            </w:pPr>
            <w:r w:rsidRPr="00BE798E">
              <w:rPr>
                <w:rFonts w:ascii="Arial" w:hAnsi="Arial" w:cs="Arial"/>
              </w:rPr>
              <w:t>X</w:t>
            </w:r>
          </w:p>
        </w:tc>
      </w:tr>
      <w:tr w:rsidR="009E3A3B" w14:paraId="0DAD524F" w14:textId="77777777">
        <w:trPr>
          <w:trHeight w:val="225"/>
        </w:trPr>
        <w:tc>
          <w:tcPr>
            <w:tcW w:w="2245" w:type="dxa"/>
            <w:vAlign w:val="center"/>
          </w:tcPr>
          <w:p w14:paraId="6C2DAE80" w14:textId="77777777" w:rsidR="009E3A3B" w:rsidRPr="00BE798E" w:rsidRDefault="0000525A">
            <w:pPr>
              <w:jc w:val="left"/>
              <w:rPr>
                <w:rFonts w:ascii="Arial" w:hAnsi="Arial" w:cs="Arial"/>
              </w:rPr>
            </w:pPr>
            <w:r w:rsidRPr="00BE798E">
              <w:rPr>
                <w:rFonts w:ascii="Arial" w:hAnsi="Arial" w:cs="Arial"/>
              </w:rPr>
              <w:t>Alcalinidad Total</w:t>
            </w:r>
          </w:p>
        </w:tc>
        <w:tc>
          <w:tcPr>
            <w:tcW w:w="1353" w:type="dxa"/>
            <w:vAlign w:val="center"/>
          </w:tcPr>
          <w:p w14:paraId="2F8C6873" w14:textId="77777777" w:rsidR="009E3A3B" w:rsidRPr="00BE798E" w:rsidRDefault="0000525A">
            <w:pPr>
              <w:jc w:val="center"/>
              <w:rPr>
                <w:rFonts w:ascii="Arial" w:hAnsi="Arial" w:cs="Arial"/>
              </w:rPr>
            </w:pPr>
            <w:r w:rsidRPr="00BE798E">
              <w:rPr>
                <w:rFonts w:ascii="Arial" w:hAnsi="Arial" w:cs="Arial"/>
              </w:rPr>
              <w:t>mg/L CaCO</w:t>
            </w:r>
            <w:r w:rsidRPr="00BE798E">
              <w:rPr>
                <w:rFonts w:ascii="Arial" w:hAnsi="Arial" w:cs="Arial"/>
                <w:vertAlign w:val="subscript"/>
              </w:rPr>
              <w:t>3</w:t>
            </w:r>
          </w:p>
        </w:tc>
        <w:tc>
          <w:tcPr>
            <w:tcW w:w="2069" w:type="dxa"/>
            <w:vAlign w:val="center"/>
          </w:tcPr>
          <w:p w14:paraId="388FD8AC"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0178109C"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7621E724" w14:textId="77777777" w:rsidR="009E3A3B" w:rsidRPr="00BE798E" w:rsidRDefault="0000525A">
            <w:pPr>
              <w:jc w:val="center"/>
              <w:rPr>
                <w:rFonts w:ascii="Arial" w:hAnsi="Arial" w:cs="Arial"/>
              </w:rPr>
            </w:pPr>
            <w:r w:rsidRPr="00BE798E">
              <w:rPr>
                <w:rFonts w:ascii="Arial" w:hAnsi="Arial" w:cs="Arial"/>
              </w:rPr>
              <w:t>X</w:t>
            </w:r>
          </w:p>
        </w:tc>
      </w:tr>
      <w:tr w:rsidR="009E3A3B" w14:paraId="5F5D4CEE" w14:textId="77777777">
        <w:trPr>
          <w:trHeight w:val="225"/>
        </w:trPr>
        <w:tc>
          <w:tcPr>
            <w:tcW w:w="2245" w:type="dxa"/>
            <w:vAlign w:val="center"/>
          </w:tcPr>
          <w:p w14:paraId="4D3B53E0" w14:textId="77777777" w:rsidR="009E3A3B" w:rsidRPr="00BE798E" w:rsidRDefault="0000525A">
            <w:pPr>
              <w:jc w:val="left"/>
              <w:rPr>
                <w:rFonts w:ascii="Arial" w:hAnsi="Arial" w:cs="Arial"/>
              </w:rPr>
            </w:pPr>
            <w:r w:rsidRPr="00BE798E">
              <w:rPr>
                <w:rFonts w:ascii="Arial" w:hAnsi="Arial" w:cs="Arial"/>
              </w:rPr>
              <w:t>Calcio (Ca)</w:t>
            </w:r>
          </w:p>
        </w:tc>
        <w:tc>
          <w:tcPr>
            <w:tcW w:w="1353" w:type="dxa"/>
            <w:vAlign w:val="center"/>
          </w:tcPr>
          <w:p w14:paraId="780D9489" w14:textId="77777777" w:rsidR="009E3A3B" w:rsidRPr="00BE798E" w:rsidRDefault="0000525A">
            <w:pPr>
              <w:jc w:val="center"/>
              <w:rPr>
                <w:rFonts w:ascii="Arial" w:hAnsi="Arial" w:cs="Arial"/>
              </w:rPr>
            </w:pPr>
            <w:r w:rsidRPr="00BE798E">
              <w:rPr>
                <w:rFonts w:ascii="Arial" w:hAnsi="Arial" w:cs="Arial"/>
              </w:rPr>
              <w:t>mg/L Ca</w:t>
            </w:r>
          </w:p>
        </w:tc>
        <w:tc>
          <w:tcPr>
            <w:tcW w:w="2069" w:type="dxa"/>
            <w:vAlign w:val="center"/>
          </w:tcPr>
          <w:p w14:paraId="3C0835A5"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21FEC7BF" w14:textId="77777777" w:rsidR="009E3A3B" w:rsidRPr="00BE798E" w:rsidRDefault="009E3A3B">
            <w:pPr>
              <w:jc w:val="center"/>
              <w:rPr>
                <w:rFonts w:ascii="Arial" w:hAnsi="Arial" w:cs="Arial"/>
              </w:rPr>
            </w:pPr>
          </w:p>
        </w:tc>
        <w:tc>
          <w:tcPr>
            <w:tcW w:w="1786" w:type="dxa"/>
            <w:vAlign w:val="center"/>
          </w:tcPr>
          <w:p w14:paraId="4641A4D5" w14:textId="77777777" w:rsidR="009E3A3B" w:rsidRPr="00BE798E" w:rsidRDefault="009E3A3B">
            <w:pPr>
              <w:jc w:val="center"/>
              <w:rPr>
                <w:rFonts w:ascii="Arial" w:hAnsi="Arial" w:cs="Arial"/>
              </w:rPr>
            </w:pPr>
          </w:p>
        </w:tc>
      </w:tr>
      <w:tr w:rsidR="009E3A3B" w14:paraId="753B2561" w14:textId="77777777">
        <w:trPr>
          <w:trHeight w:val="225"/>
        </w:trPr>
        <w:tc>
          <w:tcPr>
            <w:tcW w:w="2245" w:type="dxa"/>
            <w:vAlign w:val="center"/>
          </w:tcPr>
          <w:p w14:paraId="195D203A" w14:textId="77777777" w:rsidR="009E3A3B" w:rsidRPr="00BE798E" w:rsidRDefault="0000525A">
            <w:pPr>
              <w:jc w:val="left"/>
              <w:rPr>
                <w:rFonts w:ascii="Arial" w:hAnsi="Arial" w:cs="Arial"/>
              </w:rPr>
            </w:pPr>
            <w:r w:rsidRPr="00BE798E">
              <w:rPr>
                <w:rFonts w:ascii="Arial" w:hAnsi="Arial" w:cs="Arial"/>
              </w:rPr>
              <w:t>Dureza Cálcica</w:t>
            </w:r>
          </w:p>
        </w:tc>
        <w:tc>
          <w:tcPr>
            <w:tcW w:w="1353" w:type="dxa"/>
            <w:vAlign w:val="center"/>
          </w:tcPr>
          <w:p w14:paraId="24AA1BC7" w14:textId="77777777" w:rsidR="009E3A3B" w:rsidRPr="00BE798E" w:rsidRDefault="0000525A">
            <w:pPr>
              <w:jc w:val="center"/>
              <w:rPr>
                <w:rFonts w:ascii="Arial" w:hAnsi="Arial" w:cs="Arial"/>
              </w:rPr>
            </w:pPr>
            <w:r w:rsidRPr="00BE798E">
              <w:rPr>
                <w:rFonts w:ascii="Arial" w:hAnsi="Arial" w:cs="Arial"/>
              </w:rPr>
              <w:t>mg/L CaCO</w:t>
            </w:r>
            <w:r w:rsidRPr="00BE798E">
              <w:rPr>
                <w:rFonts w:ascii="Arial" w:hAnsi="Arial" w:cs="Arial"/>
                <w:vertAlign w:val="subscript"/>
              </w:rPr>
              <w:t>3</w:t>
            </w:r>
          </w:p>
        </w:tc>
        <w:tc>
          <w:tcPr>
            <w:tcW w:w="2069" w:type="dxa"/>
            <w:vAlign w:val="center"/>
          </w:tcPr>
          <w:p w14:paraId="2CF85871" w14:textId="77777777" w:rsidR="009E3A3B" w:rsidRPr="00BE798E" w:rsidRDefault="009E3A3B">
            <w:pPr>
              <w:jc w:val="center"/>
              <w:rPr>
                <w:rFonts w:ascii="Arial" w:hAnsi="Arial" w:cs="Arial"/>
              </w:rPr>
            </w:pPr>
          </w:p>
        </w:tc>
        <w:tc>
          <w:tcPr>
            <w:tcW w:w="1619" w:type="dxa"/>
            <w:vAlign w:val="center"/>
          </w:tcPr>
          <w:p w14:paraId="4E65B4E7"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2ED9D132" w14:textId="77777777" w:rsidR="009E3A3B" w:rsidRPr="00BE798E" w:rsidRDefault="0000525A">
            <w:pPr>
              <w:jc w:val="center"/>
              <w:rPr>
                <w:rFonts w:ascii="Arial" w:hAnsi="Arial" w:cs="Arial"/>
              </w:rPr>
            </w:pPr>
            <w:r w:rsidRPr="00BE798E">
              <w:rPr>
                <w:rFonts w:ascii="Arial" w:hAnsi="Arial" w:cs="Arial"/>
              </w:rPr>
              <w:t>X</w:t>
            </w:r>
          </w:p>
        </w:tc>
      </w:tr>
      <w:tr w:rsidR="009E3A3B" w14:paraId="0B4A2472" w14:textId="77777777">
        <w:trPr>
          <w:trHeight w:val="225"/>
        </w:trPr>
        <w:tc>
          <w:tcPr>
            <w:tcW w:w="2245" w:type="dxa"/>
            <w:vAlign w:val="center"/>
          </w:tcPr>
          <w:p w14:paraId="7915FF9C" w14:textId="77777777" w:rsidR="009E3A3B" w:rsidRPr="00BE798E" w:rsidRDefault="0000525A">
            <w:pPr>
              <w:jc w:val="left"/>
              <w:rPr>
                <w:rFonts w:ascii="Arial" w:hAnsi="Arial" w:cs="Arial"/>
              </w:rPr>
            </w:pPr>
            <w:r w:rsidRPr="00BE798E">
              <w:rPr>
                <w:rFonts w:ascii="Arial" w:hAnsi="Arial" w:cs="Arial"/>
              </w:rPr>
              <w:t>Dureza Total</w:t>
            </w:r>
          </w:p>
        </w:tc>
        <w:tc>
          <w:tcPr>
            <w:tcW w:w="1353" w:type="dxa"/>
            <w:vAlign w:val="center"/>
          </w:tcPr>
          <w:p w14:paraId="5BFBE9CC" w14:textId="77777777" w:rsidR="009E3A3B" w:rsidRPr="00BE798E" w:rsidRDefault="0000525A">
            <w:pPr>
              <w:jc w:val="center"/>
              <w:rPr>
                <w:rFonts w:ascii="Arial" w:hAnsi="Arial" w:cs="Arial"/>
              </w:rPr>
            </w:pPr>
            <w:r w:rsidRPr="00BE798E">
              <w:rPr>
                <w:rFonts w:ascii="Arial" w:hAnsi="Arial" w:cs="Arial"/>
              </w:rPr>
              <w:t>mg/L CaCO</w:t>
            </w:r>
            <w:r w:rsidRPr="00BE798E">
              <w:rPr>
                <w:rFonts w:ascii="Arial" w:hAnsi="Arial" w:cs="Arial"/>
                <w:vertAlign w:val="subscript"/>
              </w:rPr>
              <w:t>3</w:t>
            </w:r>
          </w:p>
        </w:tc>
        <w:tc>
          <w:tcPr>
            <w:tcW w:w="2069" w:type="dxa"/>
            <w:vAlign w:val="center"/>
          </w:tcPr>
          <w:p w14:paraId="6A452720"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79FAE5AA"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2949B24E" w14:textId="77777777" w:rsidR="009E3A3B" w:rsidRPr="00BE798E" w:rsidRDefault="0000525A">
            <w:pPr>
              <w:jc w:val="center"/>
              <w:rPr>
                <w:rFonts w:ascii="Arial" w:hAnsi="Arial" w:cs="Arial"/>
              </w:rPr>
            </w:pPr>
            <w:r w:rsidRPr="00BE798E">
              <w:rPr>
                <w:rFonts w:ascii="Arial" w:hAnsi="Arial" w:cs="Arial"/>
              </w:rPr>
              <w:t>X</w:t>
            </w:r>
          </w:p>
        </w:tc>
      </w:tr>
      <w:tr w:rsidR="009E3A3B" w14:paraId="10D4F014" w14:textId="77777777">
        <w:trPr>
          <w:trHeight w:val="225"/>
        </w:trPr>
        <w:tc>
          <w:tcPr>
            <w:tcW w:w="2245" w:type="dxa"/>
            <w:vAlign w:val="center"/>
          </w:tcPr>
          <w:p w14:paraId="3664CF2E" w14:textId="77777777" w:rsidR="009E3A3B" w:rsidRPr="00BE798E" w:rsidRDefault="0000525A">
            <w:pPr>
              <w:jc w:val="left"/>
              <w:rPr>
                <w:rFonts w:ascii="Arial" w:hAnsi="Arial" w:cs="Arial"/>
              </w:rPr>
            </w:pPr>
            <w:r w:rsidRPr="00BE798E">
              <w:rPr>
                <w:rFonts w:ascii="Arial" w:hAnsi="Arial" w:cs="Arial"/>
              </w:rPr>
              <w:t xml:space="preserve">Color aparente </w:t>
            </w:r>
          </w:p>
        </w:tc>
        <w:tc>
          <w:tcPr>
            <w:tcW w:w="1353" w:type="dxa"/>
            <w:vAlign w:val="center"/>
          </w:tcPr>
          <w:p w14:paraId="546CE02A" w14:textId="77777777" w:rsidR="009E3A3B" w:rsidRPr="00BE798E" w:rsidRDefault="0000525A">
            <w:pPr>
              <w:jc w:val="center"/>
              <w:rPr>
                <w:rFonts w:ascii="Arial" w:hAnsi="Arial" w:cs="Arial"/>
              </w:rPr>
            </w:pPr>
            <w:r w:rsidRPr="00BE798E">
              <w:rPr>
                <w:rFonts w:ascii="Arial" w:hAnsi="Arial" w:cs="Arial"/>
              </w:rPr>
              <w:t>Unidades de Platino Cobalto (UPC)</w:t>
            </w:r>
          </w:p>
        </w:tc>
        <w:tc>
          <w:tcPr>
            <w:tcW w:w="2069" w:type="dxa"/>
            <w:vAlign w:val="center"/>
          </w:tcPr>
          <w:p w14:paraId="6FE09DE5"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171656F3" w14:textId="77777777" w:rsidR="009E3A3B" w:rsidRPr="00BE798E" w:rsidRDefault="009E3A3B">
            <w:pPr>
              <w:jc w:val="center"/>
              <w:rPr>
                <w:rFonts w:ascii="Arial" w:hAnsi="Arial" w:cs="Arial"/>
              </w:rPr>
            </w:pPr>
          </w:p>
        </w:tc>
        <w:tc>
          <w:tcPr>
            <w:tcW w:w="1786" w:type="dxa"/>
            <w:vAlign w:val="center"/>
          </w:tcPr>
          <w:p w14:paraId="4F126C63" w14:textId="77777777" w:rsidR="009E3A3B" w:rsidRPr="00BE798E" w:rsidRDefault="009E3A3B">
            <w:pPr>
              <w:jc w:val="center"/>
              <w:rPr>
                <w:rFonts w:ascii="Arial" w:hAnsi="Arial" w:cs="Arial"/>
              </w:rPr>
            </w:pPr>
          </w:p>
        </w:tc>
      </w:tr>
      <w:tr w:rsidR="009E3A3B" w14:paraId="0BA997ED" w14:textId="77777777">
        <w:trPr>
          <w:trHeight w:val="225"/>
        </w:trPr>
        <w:tc>
          <w:tcPr>
            <w:tcW w:w="2245" w:type="dxa"/>
            <w:vAlign w:val="center"/>
          </w:tcPr>
          <w:p w14:paraId="540AE823" w14:textId="77777777" w:rsidR="009E3A3B" w:rsidRPr="00BE798E" w:rsidRDefault="0000525A">
            <w:pPr>
              <w:jc w:val="left"/>
              <w:rPr>
                <w:rFonts w:ascii="Arial" w:hAnsi="Arial" w:cs="Arial"/>
              </w:rPr>
            </w:pPr>
            <w:r w:rsidRPr="00BE798E">
              <w:rPr>
                <w:rFonts w:ascii="Arial" w:hAnsi="Arial" w:cs="Arial"/>
              </w:rPr>
              <w:t>Color Real (m-1)</w:t>
            </w:r>
            <w:r w:rsidRPr="00BE798E">
              <w:rPr>
                <w:rFonts w:ascii="Arial" w:eastAsia="Arial" w:hAnsi="Arial" w:cs="Arial"/>
                <w:sz w:val="24"/>
                <w:szCs w:val="24"/>
                <w:vertAlign w:val="superscript"/>
              </w:rPr>
              <w:footnoteReference w:id="56"/>
            </w:r>
            <w:r w:rsidRPr="00BE798E">
              <w:rPr>
                <w:rFonts w:ascii="Arial" w:hAnsi="Arial" w:cs="Arial"/>
              </w:rPr>
              <w:t xml:space="preserve"> </w:t>
            </w:r>
          </w:p>
        </w:tc>
        <w:tc>
          <w:tcPr>
            <w:tcW w:w="1353" w:type="dxa"/>
            <w:vAlign w:val="center"/>
          </w:tcPr>
          <w:p w14:paraId="41785B62" w14:textId="77777777" w:rsidR="009E3A3B" w:rsidRPr="00BE798E" w:rsidRDefault="0000525A">
            <w:pPr>
              <w:jc w:val="center"/>
              <w:rPr>
                <w:rFonts w:ascii="Arial" w:hAnsi="Arial" w:cs="Arial"/>
              </w:rPr>
            </w:pPr>
            <w:r w:rsidRPr="00BE798E">
              <w:rPr>
                <w:rFonts w:ascii="Arial" w:hAnsi="Arial" w:cs="Arial"/>
              </w:rPr>
              <w:t>m-1</w:t>
            </w:r>
          </w:p>
          <w:p w14:paraId="4156A22E" w14:textId="77777777" w:rsidR="009E3A3B" w:rsidRPr="00BE798E" w:rsidRDefault="009E3A3B">
            <w:pPr>
              <w:jc w:val="center"/>
              <w:rPr>
                <w:rFonts w:ascii="Arial" w:hAnsi="Arial" w:cs="Arial"/>
              </w:rPr>
            </w:pPr>
          </w:p>
        </w:tc>
        <w:tc>
          <w:tcPr>
            <w:tcW w:w="2069" w:type="dxa"/>
            <w:vAlign w:val="center"/>
          </w:tcPr>
          <w:p w14:paraId="3398A7E9" w14:textId="77777777" w:rsidR="009E3A3B" w:rsidRPr="00BE798E" w:rsidRDefault="009E3A3B">
            <w:pPr>
              <w:jc w:val="center"/>
              <w:rPr>
                <w:rFonts w:ascii="Arial" w:hAnsi="Arial" w:cs="Arial"/>
              </w:rPr>
            </w:pPr>
          </w:p>
        </w:tc>
        <w:tc>
          <w:tcPr>
            <w:tcW w:w="1619" w:type="dxa"/>
            <w:vAlign w:val="center"/>
          </w:tcPr>
          <w:p w14:paraId="026E7063"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61DA382A" w14:textId="77777777" w:rsidR="009E3A3B" w:rsidRPr="00BE798E" w:rsidRDefault="0000525A">
            <w:pPr>
              <w:jc w:val="center"/>
              <w:rPr>
                <w:rFonts w:ascii="Arial" w:hAnsi="Arial" w:cs="Arial"/>
              </w:rPr>
            </w:pPr>
            <w:r w:rsidRPr="00BE798E">
              <w:rPr>
                <w:rFonts w:ascii="Arial" w:hAnsi="Arial" w:cs="Arial"/>
              </w:rPr>
              <w:t>X</w:t>
            </w:r>
          </w:p>
        </w:tc>
      </w:tr>
      <w:tr w:rsidR="009E3A3B" w14:paraId="2BD4C7A9" w14:textId="77777777">
        <w:trPr>
          <w:trHeight w:val="225"/>
        </w:trPr>
        <w:tc>
          <w:tcPr>
            <w:tcW w:w="9072" w:type="dxa"/>
            <w:gridSpan w:val="5"/>
            <w:vAlign w:val="center"/>
          </w:tcPr>
          <w:p w14:paraId="04362276" w14:textId="77777777" w:rsidR="009E3A3B" w:rsidRPr="00BE798E" w:rsidRDefault="0000525A">
            <w:pPr>
              <w:jc w:val="center"/>
              <w:rPr>
                <w:rFonts w:ascii="Arial" w:hAnsi="Arial" w:cs="Arial"/>
              </w:rPr>
            </w:pPr>
            <w:r w:rsidRPr="00BE798E">
              <w:rPr>
                <w:rFonts w:ascii="Arial" w:hAnsi="Arial" w:cs="Arial"/>
                <w:b/>
              </w:rPr>
              <w:t>Microbiológicos</w:t>
            </w:r>
          </w:p>
        </w:tc>
      </w:tr>
      <w:tr w:rsidR="009E3A3B" w14:paraId="5F964429" w14:textId="77777777">
        <w:trPr>
          <w:trHeight w:val="225"/>
        </w:trPr>
        <w:tc>
          <w:tcPr>
            <w:tcW w:w="2245" w:type="dxa"/>
            <w:vAlign w:val="center"/>
          </w:tcPr>
          <w:p w14:paraId="1CFC5A1D" w14:textId="77777777" w:rsidR="009E3A3B" w:rsidRPr="00BE798E" w:rsidRDefault="0000525A">
            <w:pPr>
              <w:jc w:val="left"/>
              <w:rPr>
                <w:rFonts w:ascii="Arial" w:hAnsi="Arial" w:cs="Arial"/>
              </w:rPr>
            </w:pPr>
            <w:r w:rsidRPr="00BE798E">
              <w:rPr>
                <w:rFonts w:ascii="Arial" w:hAnsi="Arial" w:cs="Arial"/>
              </w:rPr>
              <w:t>Coliformes Totales</w:t>
            </w:r>
          </w:p>
        </w:tc>
        <w:tc>
          <w:tcPr>
            <w:tcW w:w="1353" w:type="dxa"/>
            <w:vAlign w:val="center"/>
          </w:tcPr>
          <w:p w14:paraId="1819DB76" w14:textId="77777777" w:rsidR="009E3A3B" w:rsidRPr="00BE798E" w:rsidRDefault="0000525A">
            <w:pPr>
              <w:jc w:val="center"/>
              <w:rPr>
                <w:rFonts w:ascii="Arial" w:hAnsi="Arial" w:cs="Arial"/>
              </w:rPr>
            </w:pPr>
            <w:r w:rsidRPr="00BE798E">
              <w:rPr>
                <w:rFonts w:ascii="Arial" w:hAnsi="Arial" w:cs="Arial"/>
              </w:rPr>
              <w:t>NMP/100 ml</w:t>
            </w:r>
          </w:p>
        </w:tc>
        <w:tc>
          <w:tcPr>
            <w:tcW w:w="2069" w:type="dxa"/>
            <w:vAlign w:val="center"/>
          </w:tcPr>
          <w:p w14:paraId="3304F7F0"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60A88342"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3BC06959" w14:textId="77777777" w:rsidR="009E3A3B" w:rsidRPr="00BE798E" w:rsidRDefault="009E3A3B">
            <w:pPr>
              <w:jc w:val="center"/>
              <w:rPr>
                <w:rFonts w:ascii="Arial" w:hAnsi="Arial" w:cs="Arial"/>
              </w:rPr>
            </w:pPr>
          </w:p>
        </w:tc>
      </w:tr>
      <w:tr w:rsidR="009E3A3B" w14:paraId="4174003E" w14:textId="77777777">
        <w:trPr>
          <w:trHeight w:val="225"/>
        </w:trPr>
        <w:tc>
          <w:tcPr>
            <w:tcW w:w="2245" w:type="dxa"/>
            <w:vAlign w:val="center"/>
          </w:tcPr>
          <w:p w14:paraId="22C1C804" w14:textId="77777777" w:rsidR="009E3A3B" w:rsidRPr="00BE798E" w:rsidRDefault="0000525A">
            <w:pPr>
              <w:jc w:val="left"/>
              <w:rPr>
                <w:rFonts w:ascii="Arial" w:hAnsi="Arial" w:cs="Arial"/>
              </w:rPr>
            </w:pPr>
            <w:r w:rsidRPr="00BE798E">
              <w:rPr>
                <w:rFonts w:ascii="Arial" w:hAnsi="Arial" w:cs="Arial"/>
              </w:rPr>
              <w:t>Coliformes Fecales</w:t>
            </w:r>
          </w:p>
        </w:tc>
        <w:tc>
          <w:tcPr>
            <w:tcW w:w="1353" w:type="dxa"/>
            <w:vAlign w:val="center"/>
          </w:tcPr>
          <w:p w14:paraId="7F23033D" w14:textId="77777777" w:rsidR="009E3A3B" w:rsidRPr="00BE798E" w:rsidRDefault="0000525A">
            <w:pPr>
              <w:jc w:val="center"/>
              <w:rPr>
                <w:rFonts w:ascii="Arial" w:hAnsi="Arial" w:cs="Arial"/>
              </w:rPr>
            </w:pPr>
            <w:r w:rsidRPr="00BE798E">
              <w:rPr>
                <w:rFonts w:ascii="Arial" w:hAnsi="Arial" w:cs="Arial"/>
              </w:rPr>
              <w:t>NMP/100 ml</w:t>
            </w:r>
          </w:p>
        </w:tc>
        <w:tc>
          <w:tcPr>
            <w:tcW w:w="2069" w:type="dxa"/>
            <w:vAlign w:val="center"/>
          </w:tcPr>
          <w:p w14:paraId="7D40276E"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213592EF"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1F52AAED" w14:textId="77777777" w:rsidR="009E3A3B" w:rsidRPr="00BE798E" w:rsidRDefault="009E3A3B">
            <w:pPr>
              <w:jc w:val="center"/>
              <w:rPr>
                <w:rFonts w:ascii="Arial" w:hAnsi="Arial" w:cs="Arial"/>
              </w:rPr>
            </w:pPr>
          </w:p>
        </w:tc>
      </w:tr>
      <w:tr w:rsidR="009E3A3B" w14:paraId="6283A559" w14:textId="77777777">
        <w:trPr>
          <w:trHeight w:val="225"/>
        </w:trPr>
        <w:tc>
          <w:tcPr>
            <w:tcW w:w="2245" w:type="dxa"/>
            <w:vAlign w:val="center"/>
          </w:tcPr>
          <w:p w14:paraId="1A3A2291" w14:textId="77777777" w:rsidR="009E3A3B" w:rsidRPr="00BE798E" w:rsidRDefault="0000525A">
            <w:pPr>
              <w:jc w:val="left"/>
              <w:rPr>
                <w:rFonts w:ascii="Arial" w:hAnsi="Arial" w:cs="Arial"/>
              </w:rPr>
            </w:pPr>
            <w:r w:rsidRPr="00BE798E">
              <w:rPr>
                <w:rFonts w:ascii="Arial" w:hAnsi="Arial" w:cs="Arial"/>
              </w:rPr>
              <w:t>Coliformes Termotolerantes</w:t>
            </w:r>
          </w:p>
        </w:tc>
        <w:tc>
          <w:tcPr>
            <w:tcW w:w="1353" w:type="dxa"/>
            <w:vAlign w:val="center"/>
          </w:tcPr>
          <w:p w14:paraId="434CD890" w14:textId="77777777" w:rsidR="009E3A3B" w:rsidRPr="00BE798E" w:rsidRDefault="0000525A">
            <w:pPr>
              <w:jc w:val="center"/>
              <w:rPr>
                <w:rFonts w:ascii="Arial" w:hAnsi="Arial" w:cs="Arial"/>
              </w:rPr>
            </w:pPr>
            <w:r w:rsidRPr="00BE798E">
              <w:rPr>
                <w:rFonts w:ascii="Arial" w:hAnsi="Arial" w:cs="Arial"/>
              </w:rPr>
              <w:t>NMP/100 ml</w:t>
            </w:r>
          </w:p>
        </w:tc>
        <w:tc>
          <w:tcPr>
            <w:tcW w:w="2069" w:type="dxa"/>
            <w:vAlign w:val="center"/>
          </w:tcPr>
          <w:p w14:paraId="761CD584"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4B38148D" w14:textId="77777777" w:rsidR="009E3A3B" w:rsidRPr="00BE798E" w:rsidRDefault="0000525A">
            <w:pPr>
              <w:jc w:val="center"/>
              <w:rPr>
                <w:rFonts w:ascii="Arial" w:hAnsi="Arial" w:cs="Arial"/>
              </w:rPr>
            </w:pPr>
            <w:r w:rsidRPr="00BE798E">
              <w:rPr>
                <w:rFonts w:ascii="Arial" w:hAnsi="Arial" w:cs="Arial"/>
              </w:rPr>
              <w:t>X</w:t>
            </w:r>
          </w:p>
        </w:tc>
        <w:tc>
          <w:tcPr>
            <w:tcW w:w="1786" w:type="dxa"/>
            <w:vAlign w:val="center"/>
          </w:tcPr>
          <w:p w14:paraId="417938C5" w14:textId="77777777" w:rsidR="009E3A3B" w:rsidRPr="00BE798E" w:rsidRDefault="009E3A3B">
            <w:pPr>
              <w:jc w:val="center"/>
              <w:rPr>
                <w:rFonts w:ascii="Arial" w:hAnsi="Arial" w:cs="Arial"/>
              </w:rPr>
            </w:pPr>
          </w:p>
        </w:tc>
      </w:tr>
      <w:tr w:rsidR="009E3A3B" w14:paraId="0879F612" w14:textId="77777777">
        <w:trPr>
          <w:trHeight w:val="225"/>
        </w:trPr>
        <w:tc>
          <w:tcPr>
            <w:tcW w:w="2245" w:type="dxa"/>
            <w:vAlign w:val="center"/>
          </w:tcPr>
          <w:p w14:paraId="6F6B219E" w14:textId="77777777" w:rsidR="009E3A3B" w:rsidRPr="00BE798E" w:rsidRDefault="0000525A">
            <w:pPr>
              <w:jc w:val="left"/>
              <w:rPr>
                <w:rFonts w:ascii="Arial" w:hAnsi="Arial" w:cs="Arial"/>
              </w:rPr>
            </w:pPr>
            <w:r w:rsidRPr="00BE798E">
              <w:rPr>
                <w:rFonts w:ascii="Arial" w:hAnsi="Arial" w:cs="Arial"/>
              </w:rPr>
              <w:t>Giardia y Cryptosporidium</w:t>
            </w:r>
          </w:p>
        </w:tc>
        <w:tc>
          <w:tcPr>
            <w:tcW w:w="1353" w:type="dxa"/>
            <w:vAlign w:val="center"/>
          </w:tcPr>
          <w:p w14:paraId="7BF5A5E0" w14:textId="77777777" w:rsidR="009E3A3B" w:rsidRPr="00BE798E" w:rsidRDefault="0000525A">
            <w:pPr>
              <w:jc w:val="center"/>
              <w:rPr>
                <w:rFonts w:ascii="Arial" w:hAnsi="Arial" w:cs="Arial"/>
              </w:rPr>
            </w:pPr>
            <w:r w:rsidRPr="00BE798E">
              <w:rPr>
                <w:rFonts w:ascii="Arial" w:hAnsi="Arial" w:cs="Arial"/>
              </w:rPr>
              <w:t>Unidades</w:t>
            </w:r>
          </w:p>
        </w:tc>
        <w:tc>
          <w:tcPr>
            <w:tcW w:w="2069" w:type="dxa"/>
            <w:vAlign w:val="center"/>
          </w:tcPr>
          <w:p w14:paraId="19E98FC4" w14:textId="77777777" w:rsidR="009E3A3B" w:rsidRPr="00BE798E" w:rsidRDefault="0000525A">
            <w:pPr>
              <w:jc w:val="center"/>
              <w:rPr>
                <w:rFonts w:ascii="Arial" w:hAnsi="Arial" w:cs="Arial"/>
              </w:rPr>
            </w:pPr>
            <w:r w:rsidRPr="00BE798E">
              <w:rPr>
                <w:rFonts w:ascii="Arial" w:hAnsi="Arial" w:cs="Arial"/>
              </w:rPr>
              <w:t>X</w:t>
            </w:r>
          </w:p>
        </w:tc>
        <w:tc>
          <w:tcPr>
            <w:tcW w:w="1619" w:type="dxa"/>
            <w:vAlign w:val="center"/>
          </w:tcPr>
          <w:p w14:paraId="303D22C1" w14:textId="77777777" w:rsidR="009E3A3B" w:rsidRPr="00BE798E" w:rsidRDefault="009E3A3B">
            <w:pPr>
              <w:jc w:val="center"/>
              <w:rPr>
                <w:rFonts w:ascii="Arial" w:hAnsi="Arial" w:cs="Arial"/>
              </w:rPr>
            </w:pPr>
          </w:p>
        </w:tc>
        <w:tc>
          <w:tcPr>
            <w:tcW w:w="1786" w:type="dxa"/>
            <w:vAlign w:val="center"/>
          </w:tcPr>
          <w:p w14:paraId="346B03B5" w14:textId="77777777" w:rsidR="009E3A3B" w:rsidRPr="00BE798E" w:rsidRDefault="009E3A3B">
            <w:pPr>
              <w:jc w:val="center"/>
              <w:rPr>
                <w:rFonts w:ascii="Arial" w:hAnsi="Arial" w:cs="Arial"/>
              </w:rPr>
            </w:pPr>
          </w:p>
        </w:tc>
      </w:tr>
    </w:tbl>
    <w:p w14:paraId="49E1D6AC" w14:textId="77777777" w:rsidR="009E3A3B" w:rsidRDefault="0000525A">
      <w:pPr>
        <w:jc w:val="center"/>
        <w:rPr>
          <w:sz w:val="22"/>
          <w:szCs w:val="22"/>
        </w:rPr>
      </w:pPr>
      <w:r>
        <w:rPr>
          <w:sz w:val="22"/>
          <w:szCs w:val="22"/>
        </w:rPr>
        <w:t xml:space="preserve"> </w:t>
      </w:r>
    </w:p>
    <w:p w14:paraId="77F55EEB" w14:textId="77777777" w:rsidR="009E3A3B" w:rsidRDefault="0000525A">
      <w:pPr>
        <w:rPr>
          <w:sz w:val="22"/>
          <w:szCs w:val="22"/>
        </w:rPr>
      </w:pPr>
      <w:r>
        <w:rPr>
          <w:sz w:val="22"/>
          <w:szCs w:val="22"/>
        </w:rPr>
        <w:lastRenderedPageBreak/>
        <w:t>*Se deben incluir en el análisis, los parámetros de calidad fisicoquímica que no estén relacionados en la presente tabla y que puedan generarse con el desarrollo del proyecto y/o que estén inmersos en las modelaciones.</w:t>
      </w:r>
    </w:p>
    <w:p w14:paraId="1B4766CB" w14:textId="77777777" w:rsidR="009E3A3B" w:rsidRDefault="009E3A3B">
      <w:pPr>
        <w:rPr>
          <w:sz w:val="22"/>
          <w:szCs w:val="22"/>
        </w:rPr>
      </w:pPr>
    </w:p>
    <w:p w14:paraId="1D3F3252" w14:textId="77777777" w:rsidR="009E3A3B" w:rsidRDefault="009E3A3B">
      <w:pPr>
        <w:jc w:val="center"/>
        <w:rPr>
          <w:sz w:val="22"/>
          <w:szCs w:val="22"/>
        </w:rPr>
      </w:pPr>
    </w:p>
    <w:p w14:paraId="1C7A2C96" w14:textId="4B8FA67E" w:rsidR="009E3A3B" w:rsidRDefault="0000525A">
      <w:pPr>
        <w:pStyle w:val="Ttulo4"/>
        <w:numPr>
          <w:ilvl w:val="3"/>
          <w:numId w:val="11"/>
        </w:numPr>
        <w:rPr>
          <w:sz w:val="22"/>
          <w:szCs w:val="22"/>
        </w:rPr>
      </w:pPr>
      <w:bookmarkStart w:id="54" w:name="_Toc57744140"/>
      <w:r>
        <w:rPr>
          <w:sz w:val="22"/>
          <w:szCs w:val="22"/>
        </w:rPr>
        <w:t>Usos del agua</w:t>
      </w:r>
      <w:bookmarkEnd w:id="54"/>
    </w:p>
    <w:p w14:paraId="160D4432" w14:textId="77777777" w:rsidR="009E3A3B" w:rsidRDefault="009E3A3B">
      <w:pPr>
        <w:rPr>
          <w:sz w:val="22"/>
          <w:szCs w:val="22"/>
        </w:rPr>
      </w:pPr>
    </w:p>
    <w:p w14:paraId="15FDF381" w14:textId="77777777" w:rsidR="009E3A3B" w:rsidRDefault="0000525A">
      <w:pPr>
        <w:numPr>
          <w:ilvl w:val="0"/>
          <w:numId w:val="12"/>
        </w:numPr>
        <w:pBdr>
          <w:top w:val="nil"/>
          <w:left w:val="nil"/>
          <w:bottom w:val="nil"/>
          <w:right w:val="nil"/>
          <w:between w:val="nil"/>
        </w:pBdr>
        <w:rPr>
          <w:color w:val="000000"/>
          <w:sz w:val="22"/>
          <w:szCs w:val="22"/>
        </w:rPr>
      </w:pPr>
      <w:r>
        <w:rPr>
          <w:color w:val="000000"/>
          <w:sz w:val="22"/>
          <w:szCs w:val="22"/>
        </w:rPr>
        <w:t>Identificar los usos actuales y potenciales, cuantificando la demanda por uso</w:t>
      </w:r>
      <w:r>
        <w:rPr>
          <w:color w:val="000000"/>
          <w:sz w:val="22"/>
          <w:szCs w:val="22"/>
          <w:vertAlign w:val="superscript"/>
        </w:rPr>
        <w:footnoteReference w:id="57"/>
      </w:r>
    </w:p>
    <w:p w14:paraId="4A735E53" w14:textId="77777777" w:rsidR="009E3A3B" w:rsidRDefault="0000525A">
      <w:pPr>
        <w:numPr>
          <w:ilvl w:val="0"/>
          <w:numId w:val="12"/>
        </w:numPr>
        <w:pBdr>
          <w:top w:val="nil"/>
          <w:left w:val="nil"/>
          <w:bottom w:val="nil"/>
          <w:right w:val="nil"/>
          <w:between w:val="nil"/>
        </w:pBdr>
        <w:rPr>
          <w:color w:val="000000"/>
          <w:sz w:val="22"/>
          <w:szCs w:val="22"/>
        </w:rPr>
      </w:pPr>
      <w:r>
        <w:rPr>
          <w:color w:val="000000"/>
          <w:sz w:val="22"/>
          <w:szCs w:val="22"/>
        </w:rPr>
        <w:t>Identificar los conflictos por el uso del agua actuales en relación con la disponibilidad y calidad del recurso</w:t>
      </w:r>
    </w:p>
    <w:p w14:paraId="46F67469" w14:textId="77777777" w:rsidR="009E3A3B" w:rsidRDefault="009E3A3B">
      <w:pPr>
        <w:rPr>
          <w:sz w:val="22"/>
          <w:szCs w:val="22"/>
        </w:rPr>
      </w:pPr>
    </w:p>
    <w:p w14:paraId="77DCCD50" w14:textId="771673B5" w:rsidR="009E3A3B" w:rsidRDefault="0000525A">
      <w:pPr>
        <w:pStyle w:val="Ttulo3"/>
        <w:numPr>
          <w:ilvl w:val="2"/>
          <w:numId w:val="11"/>
        </w:numPr>
        <w:rPr>
          <w:sz w:val="22"/>
          <w:szCs w:val="22"/>
        </w:rPr>
      </w:pPr>
      <w:bookmarkStart w:id="55" w:name="_Toc57744141"/>
      <w:r>
        <w:rPr>
          <w:sz w:val="22"/>
          <w:szCs w:val="22"/>
        </w:rPr>
        <w:t>HIDROGEOLÓGICO</w:t>
      </w:r>
      <w:bookmarkEnd w:id="55"/>
      <w:r>
        <w:rPr>
          <w:sz w:val="22"/>
          <w:szCs w:val="22"/>
        </w:rPr>
        <w:t xml:space="preserve"> </w:t>
      </w:r>
    </w:p>
    <w:p w14:paraId="6CBD68DA" w14:textId="77777777" w:rsidR="009E3A3B" w:rsidRDefault="009E3A3B">
      <w:pPr>
        <w:rPr>
          <w:sz w:val="22"/>
          <w:szCs w:val="22"/>
        </w:rPr>
      </w:pPr>
    </w:p>
    <w:p w14:paraId="396C5786" w14:textId="77777777" w:rsidR="009E3A3B" w:rsidRDefault="0000525A">
      <w:pPr>
        <w:numPr>
          <w:ilvl w:val="0"/>
          <w:numId w:val="23"/>
        </w:numPr>
        <w:pBdr>
          <w:top w:val="nil"/>
          <w:left w:val="nil"/>
          <w:bottom w:val="nil"/>
          <w:right w:val="nil"/>
          <w:between w:val="nil"/>
        </w:pBdr>
        <w:rPr>
          <w:color w:val="000000"/>
          <w:sz w:val="22"/>
          <w:szCs w:val="22"/>
        </w:rPr>
      </w:pPr>
      <w:r>
        <w:rPr>
          <w:color w:val="000000"/>
          <w:sz w:val="22"/>
          <w:szCs w:val="22"/>
        </w:rPr>
        <w:t>Caracterización de acuíferos subterráneos</w:t>
      </w:r>
    </w:p>
    <w:p w14:paraId="0C6691EA" w14:textId="77777777" w:rsidR="009E3A3B" w:rsidRDefault="0000525A">
      <w:pPr>
        <w:numPr>
          <w:ilvl w:val="0"/>
          <w:numId w:val="23"/>
        </w:numPr>
        <w:pBdr>
          <w:top w:val="nil"/>
          <w:left w:val="nil"/>
          <w:bottom w:val="nil"/>
          <w:right w:val="nil"/>
          <w:between w:val="nil"/>
        </w:pBdr>
        <w:rPr>
          <w:color w:val="000000"/>
          <w:sz w:val="22"/>
          <w:szCs w:val="22"/>
        </w:rPr>
      </w:pPr>
      <w:r>
        <w:rPr>
          <w:color w:val="000000"/>
          <w:sz w:val="22"/>
          <w:szCs w:val="22"/>
        </w:rPr>
        <w:t>Inventario y caracterización de puntos de agua subterránea (pozos, aljibes, manantiales y piezómetros)</w:t>
      </w:r>
    </w:p>
    <w:p w14:paraId="55F87681" w14:textId="77777777" w:rsidR="009E3A3B" w:rsidRDefault="0000525A">
      <w:pPr>
        <w:numPr>
          <w:ilvl w:val="0"/>
          <w:numId w:val="23"/>
        </w:numPr>
        <w:pBdr>
          <w:top w:val="nil"/>
          <w:left w:val="nil"/>
          <w:bottom w:val="nil"/>
          <w:right w:val="nil"/>
          <w:between w:val="nil"/>
        </w:pBdr>
        <w:rPr>
          <w:color w:val="000000"/>
          <w:sz w:val="22"/>
          <w:szCs w:val="22"/>
        </w:rPr>
      </w:pPr>
      <w:r>
        <w:rPr>
          <w:color w:val="000000"/>
          <w:sz w:val="22"/>
          <w:szCs w:val="22"/>
        </w:rPr>
        <w:t>Identificación de unidades hidrogeológicas</w:t>
      </w:r>
    </w:p>
    <w:p w14:paraId="37E70B0E" w14:textId="77777777" w:rsidR="009E3A3B" w:rsidRDefault="0000525A">
      <w:pPr>
        <w:numPr>
          <w:ilvl w:val="0"/>
          <w:numId w:val="23"/>
        </w:numPr>
        <w:pBdr>
          <w:top w:val="nil"/>
          <w:left w:val="nil"/>
          <w:bottom w:val="nil"/>
          <w:right w:val="nil"/>
          <w:between w:val="nil"/>
        </w:pBdr>
        <w:rPr>
          <w:color w:val="000000"/>
          <w:sz w:val="22"/>
          <w:szCs w:val="22"/>
        </w:rPr>
      </w:pPr>
      <w:r>
        <w:rPr>
          <w:color w:val="000000"/>
          <w:sz w:val="22"/>
          <w:szCs w:val="22"/>
        </w:rPr>
        <w:t>Identificación de áreas potenciales de recarga de acuíferos</w:t>
      </w:r>
    </w:p>
    <w:p w14:paraId="359FE9E9" w14:textId="77777777" w:rsidR="009E3A3B" w:rsidRDefault="0000525A">
      <w:pPr>
        <w:numPr>
          <w:ilvl w:val="0"/>
          <w:numId w:val="23"/>
        </w:numPr>
        <w:pBdr>
          <w:top w:val="nil"/>
          <w:left w:val="nil"/>
          <w:bottom w:val="nil"/>
          <w:right w:val="nil"/>
          <w:between w:val="nil"/>
        </w:pBdr>
        <w:rPr>
          <w:color w:val="000000"/>
          <w:sz w:val="22"/>
          <w:szCs w:val="22"/>
        </w:rPr>
      </w:pPr>
      <w:r>
        <w:rPr>
          <w:color w:val="000000"/>
          <w:sz w:val="22"/>
          <w:szCs w:val="22"/>
        </w:rPr>
        <w:t>Caracterización de la calidad del agua subterránea</w:t>
      </w:r>
    </w:p>
    <w:p w14:paraId="52DD509B" w14:textId="77777777" w:rsidR="009E3A3B" w:rsidRDefault="0000525A">
      <w:pPr>
        <w:numPr>
          <w:ilvl w:val="0"/>
          <w:numId w:val="23"/>
        </w:numPr>
        <w:pBdr>
          <w:top w:val="nil"/>
          <w:left w:val="nil"/>
          <w:bottom w:val="nil"/>
          <w:right w:val="nil"/>
          <w:between w:val="nil"/>
        </w:pBdr>
        <w:rPr>
          <w:color w:val="000000"/>
          <w:sz w:val="22"/>
          <w:szCs w:val="22"/>
        </w:rPr>
      </w:pPr>
      <w:r>
        <w:rPr>
          <w:color w:val="000000"/>
          <w:sz w:val="22"/>
          <w:szCs w:val="22"/>
        </w:rPr>
        <w:t>Determinación de la recarga potencial por precipitación</w:t>
      </w:r>
    </w:p>
    <w:p w14:paraId="0F6A36A8" w14:textId="77777777" w:rsidR="009E3A3B" w:rsidRDefault="0000525A">
      <w:pPr>
        <w:numPr>
          <w:ilvl w:val="0"/>
          <w:numId w:val="23"/>
        </w:numPr>
        <w:pBdr>
          <w:top w:val="nil"/>
          <w:left w:val="nil"/>
          <w:bottom w:val="nil"/>
          <w:right w:val="nil"/>
          <w:between w:val="nil"/>
        </w:pBdr>
        <w:rPr>
          <w:color w:val="000000"/>
          <w:sz w:val="22"/>
          <w:szCs w:val="22"/>
        </w:rPr>
      </w:pPr>
      <w:r>
        <w:rPr>
          <w:color w:val="000000"/>
          <w:sz w:val="22"/>
          <w:szCs w:val="22"/>
        </w:rPr>
        <w:t>Caracterización de la vulnerabilidad intrínseca de los acuíferos objeto de intervención o susceptibles de afectación</w:t>
      </w:r>
    </w:p>
    <w:p w14:paraId="78BF9788" w14:textId="77777777" w:rsidR="009E3A3B" w:rsidRDefault="009E3A3B">
      <w:pPr>
        <w:tabs>
          <w:tab w:val="left" w:pos="-2268"/>
        </w:tabs>
        <w:rPr>
          <w:color w:val="000000"/>
          <w:sz w:val="22"/>
          <w:szCs w:val="22"/>
        </w:rPr>
      </w:pPr>
    </w:p>
    <w:p w14:paraId="692527B4" w14:textId="77777777" w:rsidR="009E3A3B" w:rsidRDefault="0000525A">
      <w:pPr>
        <w:tabs>
          <w:tab w:val="left" w:pos="-2268"/>
        </w:tabs>
        <w:rPr>
          <w:sz w:val="22"/>
          <w:szCs w:val="22"/>
        </w:rPr>
      </w:pPr>
      <w:r>
        <w:rPr>
          <w:sz w:val="22"/>
          <w:szCs w:val="22"/>
        </w:rPr>
        <w:t>La información de cada uno de los ítems del componente hidrogeológico debe presentarse a escala 1:10.000 o más detallada, utilizando la leyenda hidrogeológica internacional adoptada por el Servicio Geológico Colombiano.</w:t>
      </w:r>
    </w:p>
    <w:p w14:paraId="5171026D" w14:textId="77777777" w:rsidR="009E3A3B" w:rsidRDefault="009E3A3B">
      <w:pPr>
        <w:rPr>
          <w:sz w:val="22"/>
          <w:szCs w:val="22"/>
        </w:rPr>
      </w:pPr>
    </w:p>
    <w:p w14:paraId="7776E7DC" w14:textId="1475D642" w:rsidR="009E3A3B" w:rsidRDefault="0000525A">
      <w:pPr>
        <w:pStyle w:val="Ttulo3"/>
        <w:numPr>
          <w:ilvl w:val="2"/>
          <w:numId w:val="11"/>
        </w:numPr>
        <w:rPr>
          <w:sz w:val="22"/>
          <w:szCs w:val="22"/>
        </w:rPr>
      </w:pPr>
      <w:bookmarkStart w:id="56" w:name="_Toc57744142"/>
      <w:r>
        <w:rPr>
          <w:sz w:val="22"/>
          <w:szCs w:val="22"/>
        </w:rPr>
        <w:t>OCEANOGRÁFICO</w:t>
      </w:r>
      <w:bookmarkEnd w:id="56"/>
      <w:r>
        <w:rPr>
          <w:sz w:val="22"/>
          <w:szCs w:val="22"/>
        </w:rPr>
        <w:t xml:space="preserve"> </w:t>
      </w:r>
    </w:p>
    <w:p w14:paraId="27A9E214" w14:textId="77777777" w:rsidR="009E3A3B" w:rsidRDefault="009E3A3B">
      <w:pPr>
        <w:rPr>
          <w:sz w:val="22"/>
          <w:szCs w:val="22"/>
        </w:rPr>
      </w:pPr>
    </w:p>
    <w:p w14:paraId="3B52D62F" w14:textId="77777777" w:rsidR="009E3A3B" w:rsidRDefault="0000525A">
      <w:pPr>
        <w:numPr>
          <w:ilvl w:val="0"/>
          <w:numId w:val="14"/>
        </w:numPr>
        <w:pBdr>
          <w:top w:val="nil"/>
          <w:left w:val="nil"/>
          <w:bottom w:val="nil"/>
          <w:right w:val="nil"/>
          <w:between w:val="nil"/>
        </w:pBdr>
        <w:rPr>
          <w:color w:val="000000"/>
          <w:sz w:val="22"/>
          <w:szCs w:val="22"/>
        </w:rPr>
      </w:pPr>
      <w:r>
        <w:rPr>
          <w:color w:val="000000"/>
          <w:sz w:val="22"/>
          <w:szCs w:val="22"/>
        </w:rPr>
        <w:t>Corrientes</w:t>
      </w:r>
    </w:p>
    <w:p w14:paraId="73EF9666" w14:textId="77777777" w:rsidR="009E3A3B" w:rsidRDefault="0000525A">
      <w:pPr>
        <w:numPr>
          <w:ilvl w:val="1"/>
          <w:numId w:val="14"/>
        </w:numPr>
        <w:pBdr>
          <w:top w:val="nil"/>
          <w:left w:val="nil"/>
          <w:bottom w:val="nil"/>
          <w:right w:val="nil"/>
          <w:between w:val="nil"/>
        </w:pBdr>
        <w:rPr>
          <w:color w:val="000000"/>
          <w:sz w:val="22"/>
          <w:szCs w:val="22"/>
        </w:rPr>
      </w:pPr>
      <w:r>
        <w:rPr>
          <w:color w:val="000000"/>
          <w:sz w:val="22"/>
          <w:szCs w:val="22"/>
        </w:rPr>
        <w:t>Caracterización de sistema de corrientes costeras</w:t>
      </w:r>
    </w:p>
    <w:p w14:paraId="4969B247" w14:textId="77777777" w:rsidR="009E3A3B" w:rsidRDefault="0000525A">
      <w:pPr>
        <w:numPr>
          <w:ilvl w:val="1"/>
          <w:numId w:val="14"/>
        </w:numPr>
        <w:pBdr>
          <w:top w:val="nil"/>
          <w:left w:val="nil"/>
          <w:bottom w:val="nil"/>
          <w:right w:val="nil"/>
          <w:between w:val="nil"/>
        </w:pBdr>
        <w:rPr>
          <w:color w:val="000000"/>
          <w:sz w:val="22"/>
          <w:szCs w:val="22"/>
        </w:rPr>
      </w:pPr>
      <w:r>
        <w:rPr>
          <w:color w:val="000000"/>
          <w:sz w:val="22"/>
          <w:szCs w:val="22"/>
        </w:rPr>
        <w:t>Analizar características marinas como la ocurrencia de giros, afloramientos desde el lecho marino, frentes oceánicos, y fenómenos de surgencia, que puedan afectar la concentración y dispersión de contaminantes</w:t>
      </w:r>
    </w:p>
    <w:p w14:paraId="76E924EE" w14:textId="77777777" w:rsidR="009E3A3B" w:rsidRDefault="0000525A">
      <w:pPr>
        <w:numPr>
          <w:ilvl w:val="0"/>
          <w:numId w:val="14"/>
        </w:numPr>
        <w:pBdr>
          <w:top w:val="nil"/>
          <w:left w:val="nil"/>
          <w:bottom w:val="nil"/>
          <w:right w:val="nil"/>
          <w:between w:val="nil"/>
        </w:pBdr>
        <w:rPr>
          <w:color w:val="000000"/>
          <w:sz w:val="22"/>
          <w:szCs w:val="22"/>
        </w:rPr>
      </w:pPr>
      <w:r>
        <w:rPr>
          <w:color w:val="000000"/>
          <w:sz w:val="22"/>
          <w:szCs w:val="22"/>
        </w:rPr>
        <w:t>Oleaje</w:t>
      </w:r>
    </w:p>
    <w:p w14:paraId="693AC82D" w14:textId="77777777" w:rsidR="009E3A3B" w:rsidRDefault="0000525A">
      <w:pPr>
        <w:numPr>
          <w:ilvl w:val="1"/>
          <w:numId w:val="14"/>
        </w:numPr>
        <w:pBdr>
          <w:top w:val="nil"/>
          <w:left w:val="nil"/>
          <w:bottom w:val="nil"/>
          <w:right w:val="nil"/>
          <w:between w:val="nil"/>
        </w:pBdr>
        <w:rPr>
          <w:color w:val="000000"/>
          <w:sz w:val="22"/>
          <w:szCs w:val="22"/>
        </w:rPr>
      </w:pPr>
      <w:r>
        <w:rPr>
          <w:color w:val="000000"/>
          <w:sz w:val="22"/>
          <w:szCs w:val="22"/>
        </w:rPr>
        <w:t>Estudio de la propagación del oleaje en aguas profundas y someras</w:t>
      </w:r>
    </w:p>
    <w:p w14:paraId="0F1E6129" w14:textId="77777777" w:rsidR="009E3A3B" w:rsidRDefault="0000525A">
      <w:pPr>
        <w:numPr>
          <w:ilvl w:val="1"/>
          <w:numId w:val="14"/>
        </w:numPr>
        <w:pBdr>
          <w:top w:val="nil"/>
          <w:left w:val="nil"/>
          <w:bottom w:val="nil"/>
          <w:right w:val="nil"/>
          <w:between w:val="nil"/>
        </w:pBdr>
        <w:rPr>
          <w:color w:val="000000"/>
          <w:sz w:val="22"/>
          <w:szCs w:val="22"/>
        </w:rPr>
      </w:pPr>
      <w:r>
        <w:rPr>
          <w:color w:val="000000"/>
          <w:sz w:val="22"/>
          <w:szCs w:val="22"/>
        </w:rPr>
        <w:lastRenderedPageBreak/>
        <w:t>Medición de la frecuencia, altura y dirección de las Olas operacional, media, incidente, significativa y de diseño</w:t>
      </w:r>
    </w:p>
    <w:p w14:paraId="1B820A35" w14:textId="77777777" w:rsidR="009E3A3B" w:rsidRDefault="0000525A">
      <w:pPr>
        <w:numPr>
          <w:ilvl w:val="0"/>
          <w:numId w:val="14"/>
        </w:numPr>
        <w:pBdr>
          <w:top w:val="nil"/>
          <w:left w:val="nil"/>
          <w:bottom w:val="nil"/>
          <w:right w:val="nil"/>
          <w:between w:val="nil"/>
        </w:pBdr>
        <w:rPr>
          <w:color w:val="000000"/>
          <w:sz w:val="22"/>
          <w:szCs w:val="22"/>
        </w:rPr>
      </w:pPr>
      <w:r>
        <w:rPr>
          <w:color w:val="000000"/>
          <w:sz w:val="22"/>
          <w:szCs w:val="22"/>
        </w:rPr>
        <w:t>Mareas</w:t>
      </w:r>
    </w:p>
    <w:p w14:paraId="66CE6273" w14:textId="77777777" w:rsidR="009E3A3B" w:rsidRDefault="0000525A">
      <w:pPr>
        <w:numPr>
          <w:ilvl w:val="1"/>
          <w:numId w:val="14"/>
        </w:numPr>
        <w:pBdr>
          <w:top w:val="nil"/>
          <w:left w:val="nil"/>
          <w:bottom w:val="nil"/>
          <w:right w:val="nil"/>
          <w:between w:val="nil"/>
        </w:pBdr>
        <w:rPr>
          <w:color w:val="000000"/>
          <w:sz w:val="22"/>
          <w:szCs w:val="22"/>
        </w:rPr>
      </w:pPr>
      <w:r>
        <w:rPr>
          <w:color w:val="000000"/>
          <w:sz w:val="22"/>
          <w:szCs w:val="22"/>
        </w:rPr>
        <w:t>Descripción del tipo de marea</w:t>
      </w:r>
    </w:p>
    <w:p w14:paraId="16A3D5C2" w14:textId="77777777" w:rsidR="009E3A3B" w:rsidRDefault="0000525A">
      <w:pPr>
        <w:numPr>
          <w:ilvl w:val="0"/>
          <w:numId w:val="14"/>
        </w:numPr>
        <w:pBdr>
          <w:top w:val="nil"/>
          <w:left w:val="nil"/>
          <w:bottom w:val="nil"/>
          <w:right w:val="nil"/>
          <w:between w:val="nil"/>
        </w:pBdr>
        <w:rPr>
          <w:color w:val="000000"/>
          <w:sz w:val="22"/>
          <w:szCs w:val="22"/>
        </w:rPr>
      </w:pPr>
      <w:r>
        <w:rPr>
          <w:color w:val="000000"/>
          <w:sz w:val="22"/>
          <w:szCs w:val="22"/>
        </w:rPr>
        <w:t>Marejadas</w:t>
      </w:r>
    </w:p>
    <w:p w14:paraId="264C303F" w14:textId="77777777" w:rsidR="009E3A3B" w:rsidRDefault="0000525A">
      <w:pPr>
        <w:numPr>
          <w:ilvl w:val="1"/>
          <w:numId w:val="14"/>
        </w:numPr>
        <w:pBdr>
          <w:top w:val="nil"/>
          <w:left w:val="nil"/>
          <w:bottom w:val="nil"/>
          <w:right w:val="nil"/>
          <w:between w:val="nil"/>
        </w:pBdr>
        <w:rPr>
          <w:color w:val="000000"/>
          <w:sz w:val="22"/>
          <w:szCs w:val="22"/>
        </w:rPr>
      </w:pPr>
      <w:r>
        <w:rPr>
          <w:color w:val="000000"/>
          <w:sz w:val="22"/>
          <w:szCs w:val="22"/>
        </w:rPr>
        <w:t>Caracterización de las marejadas, incluyendo dirección, frecuencia, periodos, altura, épocas de mayor actividad y efectos sobre las obras</w:t>
      </w:r>
    </w:p>
    <w:p w14:paraId="53E3A046" w14:textId="77777777" w:rsidR="009E3A3B" w:rsidRDefault="009E3A3B">
      <w:pPr>
        <w:rPr>
          <w:sz w:val="22"/>
          <w:szCs w:val="22"/>
        </w:rPr>
      </w:pPr>
    </w:p>
    <w:p w14:paraId="5E8890E5" w14:textId="003F7E55" w:rsidR="009E3A3B" w:rsidRDefault="0000525A">
      <w:pPr>
        <w:pStyle w:val="Ttulo3"/>
        <w:numPr>
          <w:ilvl w:val="2"/>
          <w:numId w:val="11"/>
        </w:numPr>
        <w:rPr>
          <w:sz w:val="22"/>
          <w:szCs w:val="22"/>
        </w:rPr>
      </w:pPr>
      <w:bookmarkStart w:id="57" w:name="_Toc57744143"/>
      <w:r>
        <w:rPr>
          <w:sz w:val="22"/>
          <w:szCs w:val="22"/>
        </w:rPr>
        <w:t>ATMOSFÉRICO</w:t>
      </w:r>
      <w:bookmarkEnd w:id="57"/>
      <w:r>
        <w:rPr>
          <w:sz w:val="22"/>
          <w:szCs w:val="22"/>
        </w:rPr>
        <w:t xml:space="preserve"> </w:t>
      </w:r>
    </w:p>
    <w:p w14:paraId="382B7782" w14:textId="77777777" w:rsidR="009E3A3B" w:rsidRDefault="009E3A3B">
      <w:pPr>
        <w:rPr>
          <w:sz w:val="22"/>
          <w:szCs w:val="22"/>
        </w:rPr>
      </w:pPr>
    </w:p>
    <w:p w14:paraId="769499A7" w14:textId="77777777" w:rsidR="009E3A3B" w:rsidRDefault="0000525A">
      <w:pPr>
        <w:numPr>
          <w:ilvl w:val="0"/>
          <w:numId w:val="2"/>
        </w:numPr>
        <w:pBdr>
          <w:top w:val="nil"/>
          <w:left w:val="nil"/>
          <w:bottom w:val="nil"/>
          <w:right w:val="nil"/>
          <w:between w:val="nil"/>
        </w:pBdr>
        <w:rPr>
          <w:color w:val="000000"/>
          <w:sz w:val="22"/>
          <w:szCs w:val="22"/>
        </w:rPr>
      </w:pPr>
      <w:r>
        <w:rPr>
          <w:color w:val="000000"/>
          <w:sz w:val="22"/>
          <w:szCs w:val="22"/>
        </w:rPr>
        <w:t>Calidad del Aire\Emisiones:</w:t>
      </w:r>
    </w:p>
    <w:p w14:paraId="3DD79D4B" w14:textId="77777777" w:rsidR="009E3A3B" w:rsidRDefault="0000525A">
      <w:pPr>
        <w:numPr>
          <w:ilvl w:val="1"/>
          <w:numId w:val="2"/>
        </w:numPr>
        <w:pBdr>
          <w:top w:val="nil"/>
          <w:left w:val="nil"/>
          <w:bottom w:val="nil"/>
          <w:right w:val="nil"/>
          <w:between w:val="nil"/>
        </w:pBdr>
        <w:rPr>
          <w:color w:val="000000"/>
          <w:sz w:val="22"/>
          <w:szCs w:val="22"/>
        </w:rPr>
      </w:pPr>
      <w:r>
        <w:rPr>
          <w:color w:val="000000"/>
          <w:sz w:val="22"/>
          <w:szCs w:val="22"/>
        </w:rPr>
        <w:t>Inventario de fuentes de emisión fijas puntuales, dispersas, móviles y fugitivas</w:t>
      </w:r>
    </w:p>
    <w:p w14:paraId="13BA2961" w14:textId="77777777" w:rsidR="009E3A3B" w:rsidRDefault="0000525A">
      <w:pPr>
        <w:numPr>
          <w:ilvl w:val="1"/>
          <w:numId w:val="2"/>
        </w:numPr>
        <w:pBdr>
          <w:top w:val="nil"/>
          <w:left w:val="nil"/>
          <w:bottom w:val="nil"/>
          <w:right w:val="nil"/>
          <w:between w:val="nil"/>
        </w:pBdr>
        <w:rPr>
          <w:color w:val="000000"/>
          <w:sz w:val="22"/>
          <w:szCs w:val="22"/>
        </w:rPr>
      </w:pPr>
      <w:r>
        <w:rPr>
          <w:color w:val="000000"/>
          <w:sz w:val="22"/>
          <w:szCs w:val="22"/>
        </w:rPr>
        <w:t>Inventario de fuentes de emisión naturales</w:t>
      </w:r>
    </w:p>
    <w:p w14:paraId="67D22DA0" w14:textId="77777777" w:rsidR="009E3A3B" w:rsidRDefault="0000525A">
      <w:pPr>
        <w:numPr>
          <w:ilvl w:val="1"/>
          <w:numId w:val="2"/>
        </w:numPr>
        <w:pBdr>
          <w:top w:val="nil"/>
          <w:left w:val="nil"/>
          <w:bottom w:val="nil"/>
          <w:right w:val="nil"/>
          <w:between w:val="nil"/>
        </w:pBdr>
        <w:rPr>
          <w:color w:val="000000"/>
          <w:sz w:val="22"/>
          <w:szCs w:val="22"/>
        </w:rPr>
      </w:pPr>
      <w:r>
        <w:rPr>
          <w:color w:val="000000"/>
          <w:sz w:val="22"/>
          <w:szCs w:val="22"/>
        </w:rPr>
        <w:t>Inventario de potenciales receptores de interés</w:t>
      </w:r>
    </w:p>
    <w:p w14:paraId="052D4698" w14:textId="77777777" w:rsidR="009E3A3B" w:rsidRDefault="0000525A">
      <w:pPr>
        <w:numPr>
          <w:ilvl w:val="1"/>
          <w:numId w:val="2"/>
        </w:numPr>
        <w:pBdr>
          <w:top w:val="nil"/>
          <w:left w:val="nil"/>
          <w:bottom w:val="nil"/>
          <w:right w:val="nil"/>
          <w:between w:val="nil"/>
        </w:pBdr>
        <w:rPr>
          <w:color w:val="000000"/>
          <w:sz w:val="22"/>
          <w:szCs w:val="22"/>
        </w:rPr>
      </w:pPr>
      <w:r>
        <w:rPr>
          <w:color w:val="000000"/>
          <w:sz w:val="22"/>
          <w:szCs w:val="22"/>
        </w:rPr>
        <w:t>Resultados de la aplicación de un modelo de dispersión de emisiones generadas por las fuentes identificadas</w:t>
      </w:r>
    </w:p>
    <w:p w14:paraId="34F9E52D" w14:textId="77777777" w:rsidR="009E3A3B" w:rsidRDefault="0000525A">
      <w:pPr>
        <w:numPr>
          <w:ilvl w:val="1"/>
          <w:numId w:val="2"/>
        </w:numPr>
        <w:pBdr>
          <w:top w:val="nil"/>
          <w:left w:val="nil"/>
          <w:bottom w:val="nil"/>
          <w:right w:val="nil"/>
          <w:between w:val="nil"/>
        </w:pBdr>
        <w:rPr>
          <w:color w:val="000000"/>
          <w:sz w:val="22"/>
          <w:szCs w:val="22"/>
        </w:rPr>
      </w:pPr>
      <w:r>
        <w:rPr>
          <w:color w:val="000000"/>
          <w:sz w:val="22"/>
          <w:szCs w:val="22"/>
        </w:rPr>
        <w:t>Caracterización de la calidad del aire, de acuerdo con lo establecido en el Protocolo para el Monitoreo y Seguimiento de la Calidad del Aire</w:t>
      </w:r>
    </w:p>
    <w:p w14:paraId="0F8EBAC7" w14:textId="77777777" w:rsidR="009E3A3B" w:rsidRDefault="0000525A">
      <w:pPr>
        <w:numPr>
          <w:ilvl w:val="0"/>
          <w:numId w:val="2"/>
        </w:numPr>
        <w:pBdr>
          <w:top w:val="nil"/>
          <w:left w:val="nil"/>
          <w:bottom w:val="nil"/>
          <w:right w:val="nil"/>
          <w:between w:val="nil"/>
        </w:pBdr>
        <w:rPr>
          <w:color w:val="000000"/>
          <w:sz w:val="22"/>
          <w:szCs w:val="22"/>
        </w:rPr>
      </w:pPr>
      <w:r w:rsidRPr="0066680A">
        <w:rPr>
          <w:color w:val="000000"/>
          <w:sz w:val="22"/>
          <w:szCs w:val="22"/>
        </w:rPr>
        <w:t>Caracterización meteorológica:</w:t>
      </w:r>
    </w:p>
    <w:p w14:paraId="71A0215B" w14:textId="77777777" w:rsidR="009E3A3B" w:rsidRDefault="0000525A">
      <w:pPr>
        <w:numPr>
          <w:ilvl w:val="1"/>
          <w:numId w:val="2"/>
        </w:numPr>
        <w:pBdr>
          <w:top w:val="nil"/>
          <w:left w:val="nil"/>
          <w:bottom w:val="nil"/>
          <w:right w:val="nil"/>
          <w:between w:val="nil"/>
        </w:pBdr>
        <w:rPr>
          <w:color w:val="000000"/>
          <w:sz w:val="22"/>
          <w:szCs w:val="22"/>
        </w:rPr>
      </w:pPr>
      <w:r>
        <w:rPr>
          <w:color w:val="000000"/>
          <w:sz w:val="22"/>
          <w:szCs w:val="22"/>
        </w:rPr>
        <w:t>Temperatura superficial: promedio, mínimo y máximo de temperatura registrada diaria, mensual y anual</w:t>
      </w:r>
    </w:p>
    <w:p w14:paraId="272CA1B0" w14:textId="77777777" w:rsidR="009E3A3B" w:rsidRDefault="0000525A">
      <w:pPr>
        <w:numPr>
          <w:ilvl w:val="1"/>
          <w:numId w:val="2"/>
        </w:numPr>
        <w:pBdr>
          <w:top w:val="nil"/>
          <w:left w:val="nil"/>
          <w:bottom w:val="nil"/>
          <w:right w:val="nil"/>
          <w:between w:val="nil"/>
        </w:pBdr>
        <w:rPr>
          <w:color w:val="000000"/>
          <w:sz w:val="22"/>
          <w:szCs w:val="22"/>
        </w:rPr>
      </w:pPr>
      <w:r>
        <w:rPr>
          <w:color w:val="000000"/>
          <w:sz w:val="22"/>
          <w:szCs w:val="22"/>
        </w:rPr>
        <w:t>Presión atmosférica promedio mensual</w:t>
      </w:r>
    </w:p>
    <w:p w14:paraId="764399B4" w14:textId="77777777" w:rsidR="009E3A3B" w:rsidRDefault="0000525A">
      <w:pPr>
        <w:numPr>
          <w:ilvl w:val="1"/>
          <w:numId w:val="2"/>
        </w:numPr>
        <w:pBdr>
          <w:top w:val="nil"/>
          <w:left w:val="nil"/>
          <w:bottom w:val="nil"/>
          <w:right w:val="nil"/>
          <w:between w:val="nil"/>
        </w:pBdr>
        <w:rPr>
          <w:color w:val="000000"/>
          <w:sz w:val="22"/>
          <w:szCs w:val="22"/>
        </w:rPr>
      </w:pPr>
      <w:r>
        <w:rPr>
          <w:color w:val="000000"/>
          <w:sz w:val="22"/>
          <w:szCs w:val="22"/>
        </w:rPr>
        <w:t>Precipitación: media diaria, mensual y anual, y su distribución en el área de estudio</w:t>
      </w:r>
    </w:p>
    <w:p w14:paraId="1A6C7425" w14:textId="77777777" w:rsidR="009E3A3B" w:rsidRDefault="0000525A">
      <w:pPr>
        <w:numPr>
          <w:ilvl w:val="1"/>
          <w:numId w:val="2"/>
        </w:numPr>
        <w:pBdr>
          <w:top w:val="nil"/>
          <w:left w:val="nil"/>
          <w:bottom w:val="nil"/>
          <w:right w:val="nil"/>
          <w:between w:val="nil"/>
        </w:pBdr>
        <w:rPr>
          <w:color w:val="000000"/>
          <w:sz w:val="22"/>
          <w:szCs w:val="22"/>
        </w:rPr>
      </w:pPr>
      <w:r>
        <w:rPr>
          <w:color w:val="000000"/>
          <w:sz w:val="22"/>
          <w:szCs w:val="22"/>
        </w:rPr>
        <w:t>Humedad relativa: promedio, mínimo y máximo registrada diaria, mensual y anual</w:t>
      </w:r>
    </w:p>
    <w:p w14:paraId="4DB07CB1" w14:textId="77777777" w:rsidR="009E3A3B" w:rsidRDefault="0000525A">
      <w:pPr>
        <w:numPr>
          <w:ilvl w:val="1"/>
          <w:numId w:val="2"/>
        </w:numPr>
        <w:pBdr>
          <w:top w:val="nil"/>
          <w:left w:val="nil"/>
          <w:bottom w:val="nil"/>
          <w:right w:val="nil"/>
          <w:between w:val="nil"/>
        </w:pBdr>
        <w:rPr>
          <w:color w:val="000000"/>
          <w:sz w:val="22"/>
          <w:szCs w:val="22"/>
        </w:rPr>
      </w:pPr>
      <w:r>
        <w:rPr>
          <w:color w:val="000000"/>
          <w:sz w:val="22"/>
          <w:szCs w:val="22"/>
        </w:rPr>
        <w:t>Dirección y velocidad del viento.</w:t>
      </w:r>
    </w:p>
    <w:p w14:paraId="06AC768F" w14:textId="77777777" w:rsidR="009E3A3B" w:rsidRDefault="0000525A">
      <w:pPr>
        <w:numPr>
          <w:ilvl w:val="2"/>
          <w:numId w:val="2"/>
        </w:numPr>
        <w:pBdr>
          <w:top w:val="nil"/>
          <w:left w:val="nil"/>
          <w:bottom w:val="nil"/>
          <w:right w:val="nil"/>
          <w:between w:val="nil"/>
        </w:pBdr>
        <w:rPr>
          <w:color w:val="000000"/>
          <w:sz w:val="22"/>
          <w:szCs w:val="22"/>
        </w:rPr>
      </w:pPr>
      <w:r>
        <w:rPr>
          <w:color w:val="000000"/>
          <w:sz w:val="22"/>
          <w:szCs w:val="22"/>
        </w:rPr>
        <w:t>Rosas de viento diurna y nocturna (dirección, velocidad y frecuencias) en resolución de 24 horas</w:t>
      </w:r>
    </w:p>
    <w:p w14:paraId="214D00C7" w14:textId="77777777" w:rsidR="009E3A3B" w:rsidRDefault="0000525A">
      <w:pPr>
        <w:numPr>
          <w:ilvl w:val="2"/>
          <w:numId w:val="2"/>
        </w:numPr>
        <w:pBdr>
          <w:top w:val="nil"/>
          <w:left w:val="nil"/>
          <w:bottom w:val="nil"/>
          <w:right w:val="nil"/>
          <w:between w:val="nil"/>
        </w:pBdr>
        <w:rPr>
          <w:color w:val="000000"/>
          <w:sz w:val="22"/>
          <w:szCs w:val="22"/>
        </w:rPr>
      </w:pPr>
      <w:r>
        <w:rPr>
          <w:color w:val="000000"/>
          <w:sz w:val="22"/>
          <w:szCs w:val="22"/>
        </w:rPr>
        <w:t>Variaciones mensuales de las rosas de vientos.</w:t>
      </w:r>
    </w:p>
    <w:p w14:paraId="222387F2" w14:textId="77777777" w:rsidR="009E3A3B" w:rsidRDefault="0000525A">
      <w:pPr>
        <w:numPr>
          <w:ilvl w:val="1"/>
          <w:numId w:val="2"/>
        </w:numPr>
        <w:pBdr>
          <w:top w:val="nil"/>
          <w:left w:val="nil"/>
          <w:bottom w:val="nil"/>
          <w:right w:val="nil"/>
          <w:between w:val="nil"/>
        </w:pBdr>
        <w:rPr>
          <w:color w:val="000000"/>
          <w:sz w:val="22"/>
          <w:szCs w:val="22"/>
        </w:rPr>
      </w:pPr>
      <w:r>
        <w:rPr>
          <w:color w:val="000000"/>
          <w:sz w:val="22"/>
          <w:szCs w:val="22"/>
        </w:rPr>
        <w:t>Radiación solar: media diaria, mensual y anual.</w:t>
      </w:r>
    </w:p>
    <w:p w14:paraId="4823047D" w14:textId="77777777" w:rsidR="009E3A3B" w:rsidRDefault="0000525A">
      <w:pPr>
        <w:numPr>
          <w:ilvl w:val="0"/>
          <w:numId w:val="2"/>
        </w:numPr>
        <w:pBdr>
          <w:top w:val="nil"/>
          <w:left w:val="nil"/>
          <w:bottom w:val="nil"/>
          <w:right w:val="nil"/>
          <w:between w:val="nil"/>
        </w:pBdr>
        <w:rPr>
          <w:color w:val="000000"/>
          <w:sz w:val="22"/>
          <w:szCs w:val="22"/>
        </w:rPr>
      </w:pPr>
      <w:r>
        <w:rPr>
          <w:color w:val="000000"/>
          <w:sz w:val="22"/>
          <w:szCs w:val="22"/>
        </w:rPr>
        <w:t>Ruido:</w:t>
      </w:r>
    </w:p>
    <w:p w14:paraId="02700462" w14:textId="77777777" w:rsidR="009E3A3B" w:rsidRDefault="0000525A">
      <w:pPr>
        <w:numPr>
          <w:ilvl w:val="1"/>
          <w:numId w:val="2"/>
        </w:numPr>
        <w:pBdr>
          <w:top w:val="nil"/>
          <w:left w:val="nil"/>
          <w:bottom w:val="nil"/>
          <w:right w:val="nil"/>
          <w:between w:val="nil"/>
        </w:pBdr>
        <w:rPr>
          <w:color w:val="000000"/>
          <w:sz w:val="22"/>
          <w:szCs w:val="22"/>
        </w:rPr>
      </w:pPr>
      <w:r>
        <w:rPr>
          <w:color w:val="000000"/>
          <w:sz w:val="22"/>
          <w:szCs w:val="22"/>
        </w:rPr>
        <w:t>Fuentes de emisión fijas puntuales, dispersas, móviles y fugitivas</w:t>
      </w:r>
    </w:p>
    <w:p w14:paraId="1E64D655" w14:textId="77777777" w:rsidR="009E3A3B" w:rsidRDefault="0000525A">
      <w:pPr>
        <w:numPr>
          <w:ilvl w:val="1"/>
          <w:numId w:val="2"/>
        </w:numPr>
        <w:pBdr>
          <w:top w:val="nil"/>
          <w:left w:val="nil"/>
          <w:bottom w:val="nil"/>
          <w:right w:val="nil"/>
          <w:between w:val="nil"/>
        </w:pBdr>
        <w:rPr>
          <w:color w:val="000000"/>
          <w:sz w:val="22"/>
          <w:szCs w:val="22"/>
        </w:rPr>
      </w:pPr>
      <w:r>
        <w:rPr>
          <w:color w:val="000000"/>
          <w:sz w:val="22"/>
          <w:szCs w:val="22"/>
        </w:rPr>
        <w:t>Fuentes de emisión naturales</w:t>
      </w:r>
    </w:p>
    <w:p w14:paraId="1D7F2D3C" w14:textId="77777777" w:rsidR="009E3A3B" w:rsidRDefault="0000525A">
      <w:pPr>
        <w:numPr>
          <w:ilvl w:val="1"/>
          <w:numId w:val="2"/>
        </w:numPr>
        <w:pBdr>
          <w:top w:val="nil"/>
          <w:left w:val="nil"/>
          <w:bottom w:val="nil"/>
          <w:right w:val="nil"/>
          <w:between w:val="nil"/>
        </w:pBdr>
        <w:rPr>
          <w:color w:val="000000"/>
          <w:sz w:val="22"/>
          <w:szCs w:val="22"/>
        </w:rPr>
      </w:pPr>
      <w:r>
        <w:rPr>
          <w:color w:val="000000"/>
          <w:sz w:val="22"/>
          <w:szCs w:val="22"/>
        </w:rPr>
        <w:t>Potenciales receptores de interés</w:t>
      </w:r>
    </w:p>
    <w:p w14:paraId="32F723AD" w14:textId="77777777" w:rsidR="009E3A3B" w:rsidRDefault="0000525A">
      <w:pPr>
        <w:numPr>
          <w:ilvl w:val="1"/>
          <w:numId w:val="2"/>
        </w:numPr>
        <w:pBdr>
          <w:top w:val="nil"/>
          <w:left w:val="nil"/>
          <w:bottom w:val="nil"/>
          <w:right w:val="nil"/>
          <w:between w:val="nil"/>
        </w:pBdr>
        <w:rPr>
          <w:color w:val="000000"/>
          <w:sz w:val="22"/>
          <w:szCs w:val="22"/>
        </w:rPr>
      </w:pPr>
      <w:r>
        <w:rPr>
          <w:color w:val="000000"/>
          <w:sz w:val="22"/>
          <w:szCs w:val="22"/>
        </w:rPr>
        <w:t>Resultados de la aplicación de un modelo de ruido generado por las fuentes identificadas</w:t>
      </w:r>
    </w:p>
    <w:p w14:paraId="4E206542" w14:textId="016A2D82" w:rsidR="009E3A3B" w:rsidRDefault="0000525A">
      <w:pPr>
        <w:numPr>
          <w:ilvl w:val="1"/>
          <w:numId w:val="2"/>
        </w:numPr>
        <w:pBdr>
          <w:top w:val="nil"/>
          <w:left w:val="nil"/>
          <w:bottom w:val="nil"/>
          <w:right w:val="nil"/>
          <w:between w:val="nil"/>
        </w:pBdr>
        <w:rPr>
          <w:color w:val="000000"/>
          <w:sz w:val="22"/>
          <w:szCs w:val="22"/>
        </w:rPr>
      </w:pPr>
      <w:r>
        <w:rPr>
          <w:color w:val="000000"/>
          <w:sz w:val="22"/>
          <w:szCs w:val="22"/>
        </w:rPr>
        <w:t>Caracterización del ruido ambiental conforme con la normativa ambiental vigente</w:t>
      </w:r>
    </w:p>
    <w:p w14:paraId="6160865A" w14:textId="4F0F1864" w:rsidR="00C532ED" w:rsidRDefault="00C532ED" w:rsidP="00C532ED">
      <w:pPr>
        <w:pBdr>
          <w:top w:val="nil"/>
          <w:left w:val="nil"/>
          <w:bottom w:val="nil"/>
          <w:right w:val="nil"/>
          <w:between w:val="nil"/>
        </w:pBdr>
        <w:rPr>
          <w:color w:val="000000"/>
          <w:sz w:val="22"/>
          <w:szCs w:val="22"/>
        </w:rPr>
      </w:pPr>
    </w:p>
    <w:p w14:paraId="112796A3" w14:textId="3EB6D4C8" w:rsidR="00C532ED" w:rsidRDefault="00C532ED" w:rsidP="00C532ED">
      <w:pPr>
        <w:pBdr>
          <w:top w:val="nil"/>
          <w:left w:val="nil"/>
          <w:bottom w:val="nil"/>
          <w:right w:val="nil"/>
          <w:between w:val="nil"/>
        </w:pBdr>
        <w:rPr>
          <w:color w:val="000000"/>
          <w:sz w:val="22"/>
          <w:szCs w:val="22"/>
        </w:rPr>
      </w:pPr>
      <w:r w:rsidRPr="00C532ED">
        <w:rPr>
          <w:color w:val="000000"/>
          <w:sz w:val="22"/>
          <w:szCs w:val="22"/>
        </w:rPr>
        <w:t>La información deberá ser presentada en mapas a escala 1:10.000, o de mayor detalle.</w:t>
      </w:r>
    </w:p>
    <w:p w14:paraId="4BD984C5" w14:textId="77777777" w:rsidR="009E3A3B" w:rsidRDefault="009E3A3B">
      <w:pPr>
        <w:rPr>
          <w:sz w:val="22"/>
          <w:szCs w:val="22"/>
        </w:rPr>
      </w:pPr>
    </w:p>
    <w:p w14:paraId="72C753B4" w14:textId="5DC76A89" w:rsidR="009E3A3B" w:rsidRDefault="0000525A">
      <w:pPr>
        <w:pStyle w:val="Ttulo2"/>
        <w:numPr>
          <w:ilvl w:val="1"/>
          <w:numId w:val="11"/>
        </w:numPr>
        <w:rPr>
          <w:sz w:val="22"/>
          <w:szCs w:val="22"/>
        </w:rPr>
      </w:pPr>
      <w:bookmarkStart w:id="58" w:name="_Toc57744144"/>
      <w:r>
        <w:rPr>
          <w:sz w:val="22"/>
          <w:szCs w:val="22"/>
        </w:rPr>
        <w:t>MEDIO BIÓTICO</w:t>
      </w:r>
      <w:bookmarkEnd w:id="58"/>
      <w:r>
        <w:rPr>
          <w:sz w:val="22"/>
          <w:szCs w:val="22"/>
        </w:rPr>
        <w:t xml:space="preserve"> </w:t>
      </w:r>
    </w:p>
    <w:p w14:paraId="63E30DEF" w14:textId="77777777" w:rsidR="009E3A3B" w:rsidRDefault="009E3A3B">
      <w:pPr>
        <w:rPr>
          <w:sz w:val="22"/>
          <w:szCs w:val="22"/>
        </w:rPr>
      </w:pPr>
    </w:p>
    <w:p w14:paraId="189A793F" w14:textId="77777777" w:rsidR="009E3A3B" w:rsidRDefault="009E3A3B">
      <w:pPr>
        <w:tabs>
          <w:tab w:val="left" w:pos="-2268"/>
        </w:tabs>
        <w:rPr>
          <w:sz w:val="22"/>
          <w:szCs w:val="22"/>
        </w:rPr>
      </w:pPr>
    </w:p>
    <w:p w14:paraId="792A1D2E" w14:textId="77777777" w:rsidR="009E3A3B" w:rsidRDefault="0000525A">
      <w:pPr>
        <w:rPr>
          <w:sz w:val="22"/>
          <w:szCs w:val="22"/>
        </w:rPr>
      </w:pPr>
      <w:r>
        <w:rPr>
          <w:sz w:val="22"/>
          <w:szCs w:val="22"/>
        </w:rPr>
        <w:t>La información requerida para el Medio Biótico debe ser presentada a una escala 1:25.000 o de mayor detalle.</w:t>
      </w:r>
    </w:p>
    <w:p w14:paraId="5FAE6FDC" w14:textId="77777777" w:rsidR="009E3A3B" w:rsidRDefault="009E3A3B">
      <w:pPr>
        <w:pBdr>
          <w:top w:val="nil"/>
          <w:left w:val="nil"/>
          <w:bottom w:val="nil"/>
          <w:right w:val="nil"/>
          <w:between w:val="nil"/>
        </w:pBdr>
        <w:jc w:val="left"/>
        <w:rPr>
          <w:color w:val="000000"/>
          <w:sz w:val="22"/>
          <w:szCs w:val="22"/>
        </w:rPr>
      </w:pPr>
    </w:p>
    <w:p w14:paraId="42063864" w14:textId="1D6B76E6" w:rsidR="009E3A3B" w:rsidRDefault="0000525A">
      <w:pPr>
        <w:tabs>
          <w:tab w:val="left" w:pos="-2268"/>
        </w:tabs>
        <w:rPr>
          <w:sz w:val="22"/>
          <w:szCs w:val="22"/>
        </w:rPr>
      </w:pPr>
      <w:r>
        <w:rPr>
          <w:sz w:val="22"/>
          <w:szCs w:val="22"/>
        </w:rPr>
        <w:t>La caracterización del medio biótico debe referirse a los siguientes componentes.</w:t>
      </w:r>
    </w:p>
    <w:p w14:paraId="3EBD2341" w14:textId="78FE5C50" w:rsidR="00916E77" w:rsidRDefault="00916E77">
      <w:pPr>
        <w:tabs>
          <w:tab w:val="left" w:pos="-2268"/>
        </w:tabs>
        <w:rPr>
          <w:sz w:val="22"/>
          <w:szCs w:val="22"/>
        </w:rPr>
      </w:pPr>
    </w:p>
    <w:p w14:paraId="512851E3" w14:textId="12DA4FCD" w:rsidR="00916E77" w:rsidRDefault="00916E77">
      <w:pPr>
        <w:tabs>
          <w:tab w:val="left" w:pos="-2268"/>
        </w:tabs>
        <w:rPr>
          <w:sz w:val="22"/>
          <w:szCs w:val="22"/>
        </w:rPr>
      </w:pPr>
    </w:p>
    <w:p w14:paraId="5C34393F" w14:textId="5A85148E" w:rsidR="00916E77" w:rsidRDefault="00916E77">
      <w:pPr>
        <w:tabs>
          <w:tab w:val="left" w:pos="-2268"/>
        </w:tabs>
        <w:rPr>
          <w:sz w:val="22"/>
          <w:szCs w:val="22"/>
        </w:rPr>
      </w:pPr>
    </w:p>
    <w:p w14:paraId="3E72704A" w14:textId="77777777" w:rsidR="00916E77" w:rsidRDefault="00916E77">
      <w:pPr>
        <w:tabs>
          <w:tab w:val="left" w:pos="-2268"/>
        </w:tabs>
        <w:rPr>
          <w:sz w:val="22"/>
          <w:szCs w:val="22"/>
        </w:rPr>
      </w:pPr>
    </w:p>
    <w:p w14:paraId="03AE3CA2" w14:textId="77777777" w:rsidR="009E3A3B" w:rsidRDefault="009E3A3B">
      <w:pPr>
        <w:rPr>
          <w:sz w:val="22"/>
          <w:szCs w:val="22"/>
        </w:rPr>
      </w:pPr>
    </w:p>
    <w:p w14:paraId="4E58C055" w14:textId="05A9B9B0" w:rsidR="009E3A3B" w:rsidRDefault="0000525A">
      <w:pPr>
        <w:pStyle w:val="Ttulo3"/>
        <w:numPr>
          <w:ilvl w:val="2"/>
          <w:numId w:val="11"/>
        </w:numPr>
        <w:rPr>
          <w:sz w:val="22"/>
          <w:szCs w:val="22"/>
        </w:rPr>
      </w:pPr>
      <w:bookmarkStart w:id="59" w:name="_Toc57744145"/>
      <w:r>
        <w:rPr>
          <w:sz w:val="22"/>
          <w:szCs w:val="22"/>
        </w:rPr>
        <w:t>ECOSISTEMAS</w:t>
      </w:r>
      <w:bookmarkEnd w:id="59"/>
    </w:p>
    <w:p w14:paraId="3DD76089" w14:textId="77777777" w:rsidR="009E3A3B" w:rsidRDefault="009E3A3B">
      <w:pPr>
        <w:rPr>
          <w:sz w:val="22"/>
          <w:szCs w:val="22"/>
        </w:rPr>
      </w:pPr>
    </w:p>
    <w:p w14:paraId="0A9F3194" w14:textId="77777777" w:rsidR="009E3A3B" w:rsidRDefault="009E3A3B">
      <w:pPr>
        <w:rPr>
          <w:sz w:val="22"/>
          <w:szCs w:val="22"/>
        </w:rPr>
      </w:pPr>
    </w:p>
    <w:p w14:paraId="183DAB06" w14:textId="77777777" w:rsidR="009E3A3B" w:rsidRDefault="0000525A">
      <w:pPr>
        <w:numPr>
          <w:ilvl w:val="0"/>
          <w:numId w:val="16"/>
        </w:numPr>
        <w:pBdr>
          <w:top w:val="nil"/>
          <w:left w:val="nil"/>
          <w:bottom w:val="nil"/>
          <w:right w:val="nil"/>
          <w:between w:val="nil"/>
        </w:pBdr>
        <w:rPr>
          <w:color w:val="000000"/>
          <w:sz w:val="22"/>
          <w:szCs w:val="22"/>
        </w:rPr>
      </w:pPr>
      <w:r>
        <w:rPr>
          <w:color w:val="000000"/>
          <w:sz w:val="22"/>
          <w:szCs w:val="22"/>
        </w:rPr>
        <w:t>Se debe construir el mapa respectivo para el proyecto a escala 1:25.000 o más detallada, en donde se identifiquen y delimiten los ecosistemas naturales y transformados presentes en el área de influencia de los componentes del medio biótico, incluyendo de ser el caso, los ecosistemas marino-costeros y/o acuáticos. En el mapa de ecosistemas se debe incluir la ubicación y georreferenciación de los puntos de muestreo o monitoreo para cada componente o grupo de componentes. Dicho mapa debe estar acorde al Mapa de Ecosistemas Continentales, Costeros y Marinos de Colombia (MEC) [mapa], Versión 2.1, escala 1:100.000 y elaborarse de acuerdo con lo establecido por IDEAM et al., (2017)</w:t>
      </w:r>
      <w:r>
        <w:rPr>
          <w:color w:val="000000"/>
          <w:sz w:val="22"/>
          <w:szCs w:val="22"/>
          <w:vertAlign w:val="superscript"/>
        </w:rPr>
        <w:t xml:space="preserve"> [</w:t>
      </w:r>
      <w:r>
        <w:rPr>
          <w:color w:val="000000"/>
          <w:sz w:val="22"/>
          <w:szCs w:val="22"/>
          <w:vertAlign w:val="superscript"/>
        </w:rPr>
        <w:footnoteReference w:id="58"/>
      </w:r>
      <w:r>
        <w:rPr>
          <w:color w:val="000000"/>
          <w:sz w:val="22"/>
          <w:szCs w:val="22"/>
          <w:vertAlign w:val="superscript"/>
        </w:rPr>
        <w:t>]</w:t>
      </w:r>
      <w:r>
        <w:rPr>
          <w:color w:val="000000"/>
          <w:sz w:val="22"/>
          <w:szCs w:val="22"/>
        </w:rPr>
        <w:t>, o los que lo modifiquen o sustituyan.</w:t>
      </w:r>
    </w:p>
    <w:p w14:paraId="10D6B7C2" w14:textId="77777777" w:rsidR="009E3A3B" w:rsidRDefault="0000525A">
      <w:pPr>
        <w:numPr>
          <w:ilvl w:val="0"/>
          <w:numId w:val="16"/>
        </w:numPr>
        <w:pBdr>
          <w:top w:val="nil"/>
          <w:left w:val="nil"/>
          <w:bottom w:val="nil"/>
          <w:right w:val="nil"/>
          <w:between w:val="nil"/>
        </w:pBdr>
        <w:rPr>
          <w:color w:val="000000"/>
          <w:sz w:val="22"/>
          <w:szCs w:val="22"/>
        </w:rPr>
      </w:pPr>
      <w:r>
        <w:rPr>
          <w:color w:val="000000"/>
          <w:sz w:val="22"/>
          <w:szCs w:val="22"/>
        </w:rPr>
        <w:t xml:space="preserve">Definir, sectorizar y describir las coberturas de la tierra asociadas a cada ecosistema, según la metodología </w:t>
      </w:r>
      <w:r>
        <w:rPr>
          <w:i/>
          <w:color w:val="000000"/>
          <w:sz w:val="22"/>
          <w:szCs w:val="22"/>
        </w:rPr>
        <w:t>Corine Land Cover</w:t>
      </w:r>
      <w:r>
        <w:rPr>
          <w:color w:val="000000"/>
          <w:sz w:val="22"/>
          <w:szCs w:val="22"/>
        </w:rPr>
        <w:t xml:space="preserve"> adaptada para Colombia (IGAC, 2010 </w:t>
      </w:r>
      <w:r>
        <w:rPr>
          <w:color w:val="000000"/>
          <w:sz w:val="22"/>
          <w:szCs w:val="22"/>
          <w:vertAlign w:val="superscript"/>
        </w:rPr>
        <w:t>[</w:t>
      </w:r>
      <w:r>
        <w:rPr>
          <w:color w:val="000000"/>
          <w:sz w:val="22"/>
          <w:szCs w:val="22"/>
          <w:vertAlign w:val="superscript"/>
        </w:rPr>
        <w:footnoteReference w:id="59"/>
      </w:r>
      <w:r>
        <w:rPr>
          <w:color w:val="000000"/>
          <w:sz w:val="22"/>
          <w:szCs w:val="22"/>
          <w:vertAlign w:val="superscript"/>
        </w:rPr>
        <w:t>]</w:t>
      </w:r>
      <w:r>
        <w:rPr>
          <w:color w:val="000000"/>
          <w:sz w:val="22"/>
          <w:szCs w:val="22"/>
        </w:rPr>
        <w:t>) o versiones oficiales posteriores. Esta nomenclatura puede ser ajustada durante la fase de elaboración de acuerdo con las características del área de influencia, pero manteniendo los niveles 1, 2 y 3.</w:t>
      </w:r>
    </w:p>
    <w:p w14:paraId="18545842" w14:textId="77777777" w:rsidR="009E3A3B" w:rsidRDefault="009E3A3B">
      <w:pPr>
        <w:rPr>
          <w:sz w:val="22"/>
          <w:szCs w:val="22"/>
        </w:rPr>
      </w:pPr>
    </w:p>
    <w:p w14:paraId="76CA9A17" w14:textId="7502BF7B" w:rsidR="009E3A3B" w:rsidRDefault="0000525A">
      <w:pPr>
        <w:pStyle w:val="Ttulo4"/>
        <w:numPr>
          <w:ilvl w:val="3"/>
          <w:numId w:val="11"/>
        </w:numPr>
        <w:rPr>
          <w:sz w:val="22"/>
          <w:szCs w:val="22"/>
        </w:rPr>
      </w:pPr>
      <w:bookmarkStart w:id="60" w:name="_Toc57744146"/>
      <w:r>
        <w:rPr>
          <w:sz w:val="22"/>
          <w:szCs w:val="22"/>
        </w:rPr>
        <w:t>Ecosistemas Terrestres</w:t>
      </w:r>
      <w:bookmarkEnd w:id="60"/>
    </w:p>
    <w:p w14:paraId="55865472" w14:textId="2F6B1FAB" w:rsidR="009E3A3B" w:rsidRDefault="0000525A">
      <w:pPr>
        <w:pStyle w:val="Ttulo5"/>
        <w:rPr>
          <w:sz w:val="22"/>
          <w:szCs w:val="22"/>
        </w:rPr>
      </w:pPr>
      <w:bookmarkStart w:id="61" w:name="_206ipza" w:colFirst="0" w:colLast="0"/>
      <w:bookmarkStart w:id="62" w:name="_Toc57744147"/>
      <w:bookmarkEnd w:id="61"/>
      <w:r>
        <w:rPr>
          <w:sz w:val="22"/>
          <w:szCs w:val="22"/>
        </w:rPr>
        <w:lastRenderedPageBreak/>
        <w:t>Flora</w:t>
      </w:r>
      <w:bookmarkEnd w:id="62"/>
    </w:p>
    <w:p w14:paraId="1D628F6E" w14:textId="77777777" w:rsidR="009E3A3B" w:rsidRDefault="009E3A3B">
      <w:pPr>
        <w:rPr>
          <w:sz w:val="22"/>
          <w:szCs w:val="22"/>
        </w:rPr>
      </w:pPr>
    </w:p>
    <w:p w14:paraId="692525A8" w14:textId="77777777" w:rsidR="009E3A3B" w:rsidRDefault="0000525A">
      <w:pPr>
        <w:numPr>
          <w:ilvl w:val="0"/>
          <w:numId w:val="31"/>
        </w:numPr>
        <w:pBdr>
          <w:top w:val="nil"/>
          <w:left w:val="nil"/>
          <w:bottom w:val="nil"/>
          <w:right w:val="nil"/>
          <w:between w:val="nil"/>
        </w:pBdr>
        <w:rPr>
          <w:color w:val="000000"/>
          <w:sz w:val="22"/>
          <w:szCs w:val="22"/>
        </w:rPr>
      </w:pPr>
      <w:r>
        <w:rPr>
          <w:color w:val="000000"/>
          <w:sz w:val="22"/>
          <w:szCs w:val="22"/>
        </w:rPr>
        <w:t>Caracterización de cada unidad de cobertura vegetal, definiendo el tipo de muestreo a emplear, realizándose para cada Bioma – Unidad biótica, incluyendo todas las categorías de tamaño (fustal, latizal, brinzal).</w:t>
      </w:r>
    </w:p>
    <w:p w14:paraId="51228ECC" w14:textId="15520C98" w:rsidR="009E3A3B" w:rsidRDefault="0000525A">
      <w:pPr>
        <w:numPr>
          <w:ilvl w:val="0"/>
          <w:numId w:val="31"/>
        </w:numPr>
        <w:pBdr>
          <w:top w:val="nil"/>
          <w:left w:val="nil"/>
          <w:bottom w:val="nil"/>
          <w:right w:val="nil"/>
          <w:between w:val="nil"/>
        </w:pBdr>
        <w:rPr>
          <w:color w:val="000000"/>
          <w:sz w:val="22"/>
          <w:szCs w:val="22"/>
        </w:rPr>
      </w:pPr>
      <w:r>
        <w:rPr>
          <w:color w:val="000000"/>
          <w:sz w:val="22"/>
          <w:szCs w:val="22"/>
        </w:rPr>
        <w:t>Identificar la presencia de especies endémicas, especies en veda</w:t>
      </w:r>
      <w:r>
        <w:rPr>
          <w:color w:val="000000"/>
          <w:sz w:val="22"/>
          <w:szCs w:val="22"/>
          <w:vertAlign w:val="superscript"/>
        </w:rPr>
        <w:footnoteReference w:id="60"/>
      </w:r>
      <w:r>
        <w:rPr>
          <w:color w:val="000000"/>
          <w:sz w:val="22"/>
          <w:szCs w:val="22"/>
        </w:rPr>
        <w:t xml:space="preserve"> y especies amenazadas o en peligro crítico presentes</w:t>
      </w:r>
      <w:r w:rsidR="00B30153">
        <w:rPr>
          <w:color w:val="000000"/>
          <w:sz w:val="22"/>
          <w:szCs w:val="22"/>
        </w:rPr>
        <w:t>.</w:t>
      </w:r>
    </w:p>
    <w:p w14:paraId="35CD101C" w14:textId="07B9EAC7" w:rsidR="009E3A3B" w:rsidRDefault="0000525A">
      <w:pPr>
        <w:numPr>
          <w:ilvl w:val="0"/>
          <w:numId w:val="31"/>
        </w:numPr>
        <w:pBdr>
          <w:top w:val="nil"/>
          <w:left w:val="nil"/>
          <w:bottom w:val="nil"/>
          <w:right w:val="nil"/>
          <w:between w:val="nil"/>
        </w:pBdr>
        <w:rPr>
          <w:color w:val="000000"/>
          <w:sz w:val="22"/>
          <w:szCs w:val="22"/>
        </w:rPr>
      </w:pPr>
      <w:r>
        <w:rPr>
          <w:color w:val="000000"/>
          <w:sz w:val="22"/>
          <w:szCs w:val="22"/>
        </w:rPr>
        <w:t>Para el caso de las especies en veda, presentar información que oriente la formulación de medidas de manejo, atendiendo lo previsto en el Decreto 2106 de 2019</w:t>
      </w:r>
      <w:r w:rsidR="00B30153">
        <w:rPr>
          <w:color w:val="000000"/>
          <w:sz w:val="22"/>
          <w:szCs w:val="22"/>
        </w:rPr>
        <w:t>.</w:t>
      </w:r>
    </w:p>
    <w:p w14:paraId="16EFE082" w14:textId="027099AE" w:rsidR="009E3A3B" w:rsidRDefault="0000525A">
      <w:pPr>
        <w:numPr>
          <w:ilvl w:val="0"/>
          <w:numId w:val="31"/>
        </w:numPr>
        <w:pBdr>
          <w:top w:val="nil"/>
          <w:left w:val="nil"/>
          <w:bottom w:val="nil"/>
          <w:right w:val="nil"/>
          <w:between w:val="nil"/>
        </w:pBdr>
        <w:rPr>
          <w:color w:val="000000"/>
          <w:sz w:val="22"/>
          <w:szCs w:val="22"/>
        </w:rPr>
      </w:pPr>
      <w:r>
        <w:rPr>
          <w:color w:val="000000"/>
          <w:sz w:val="22"/>
          <w:szCs w:val="22"/>
        </w:rPr>
        <w:t>Mapa de la localización de los muestreos o censo de las especies en veda, con la cobertura de la tierra a escala 1:10.000, o más detallada</w:t>
      </w:r>
      <w:r w:rsidR="00B30153">
        <w:rPr>
          <w:color w:val="000000"/>
          <w:sz w:val="22"/>
          <w:szCs w:val="22"/>
        </w:rPr>
        <w:t>.</w:t>
      </w:r>
    </w:p>
    <w:p w14:paraId="0B84A901" w14:textId="77777777" w:rsidR="009E3A3B" w:rsidRDefault="009E3A3B">
      <w:pPr>
        <w:tabs>
          <w:tab w:val="left" w:pos="-2268"/>
        </w:tabs>
        <w:rPr>
          <w:sz w:val="22"/>
          <w:szCs w:val="22"/>
        </w:rPr>
      </w:pPr>
    </w:p>
    <w:p w14:paraId="6D1AABD3" w14:textId="3E2A7978" w:rsidR="009E3A3B" w:rsidRDefault="0000525A">
      <w:pPr>
        <w:pStyle w:val="Ttulo5"/>
        <w:rPr>
          <w:sz w:val="22"/>
          <w:szCs w:val="22"/>
        </w:rPr>
      </w:pPr>
      <w:bookmarkStart w:id="63" w:name="_Toc57744148"/>
      <w:r>
        <w:rPr>
          <w:sz w:val="22"/>
          <w:szCs w:val="22"/>
        </w:rPr>
        <w:t>Fauna</w:t>
      </w:r>
      <w:bookmarkEnd w:id="63"/>
    </w:p>
    <w:p w14:paraId="333E9C4A" w14:textId="77777777" w:rsidR="009E3A3B" w:rsidRDefault="009E3A3B">
      <w:pPr>
        <w:rPr>
          <w:sz w:val="22"/>
          <w:szCs w:val="22"/>
        </w:rPr>
      </w:pPr>
    </w:p>
    <w:p w14:paraId="03FE863F" w14:textId="77777777" w:rsidR="009E3A3B" w:rsidRDefault="0000525A">
      <w:pPr>
        <w:rPr>
          <w:color w:val="000000"/>
          <w:sz w:val="22"/>
          <w:szCs w:val="22"/>
        </w:rPr>
      </w:pPr>
      <w:r>
        <w:rPr>
          <w:color w:val="000000"/>
          <w:sz w:val="22"/>
          <w:szCs w:val="22"/>
        </w:rPr>
        <w:t>Con base en información primaria y secundaria, se debe</w:t>
      </w:r>
      <w:r>
        <w:rPr>
          <w:sz w:val="22"/>
          <w:szCs w:val="22"/>
        </w:rPr>
        <w:t xml:space="preserve"> identificar la fauna asociada a las diferentes unidades de cobertura de la tierra (definidas mediante la metodología Corine Land Cover adaptada para Colombia) y usos del suelo; </w:t>
      </w:r>
      <w:r>
        <w:rPr>
          <w:color w:val="000000"/>
          <w:sz w:val="22"/>
          <w:szCs w:val="22"/>
        </w:rPr>
        <w:t>caracterizar la composición de los principales grupos faunísticos y describir sus relaciones funcionales con el ambiente, haciendo énfasis en aquellos que son vulnerables por perdida de hábitat, “En Peligro (EN)” o “Vulnerable (VU)”, de valor comercial, entre otros.</w:t>
      </w:r>
    </w:p>
    <w:p w14:paraId="5670DDAD" w14:textId="77777777" w:rsidR="009E3A3B" w:rsidRDefault="009E3A3B">
      <w:pPr>
        <w:rPr>
          <w:sz w:val="22"/>
          <w:szCs w:val="22"/>
        </w:rPr>
      </w:pPr>
    </w:p>
    <w:p w14:paraId="42F517EE" w14:textId="77777777" w:rsidR="009E3A3B" w:rsidRDefault="0000525A">
      <w:pPr>
        <w:rPr>
          <w:sz w:val="22"/>
          <w:szCs w:val="22"/>
        </w:rPr>
      </w:pPr>
      <w:r>
        <w:rPr>
          <w:sz w:val="22"/>
          <w:szCs w:val="22"/>
        </w:rPr>
        <w:t>Adicionalmente, se debe:</w:t>
      </w:r>
    </w:p>
    <w:p w14:paraId="4FA3D662" w14:textId="77777777" w:rsidR="009E3A3B" w:rsidRDefault="009E3A3B">
      <w:pPr>
        <w:rPr>
          <w:sz w:val="22"/>
          <w:szCs w:val="22"/>
        </w:rPr>
      </w:pPr>
    </w:p>
    <w:p w14:paraId="5B644E08" w14:textId="77777777" w:rsidR="009E3A3B" w:rsidRDefault="0000525A">
      <w:pPr>
        <w:numPr>
          <w:ilvl w:val="0"/>
          <w:numId w:val="35"/>
        </w:numPr>
        <w:pBdr>
          <w:top w:val="nil"/>
          <w:left w:val="nil"/>
          <w:bottom w:val="nil"/>
          <w:right w:val="nil"/>
          <w:between w:val="nil"/>
        </w:pBdr>
        <w:rPr>
          <w:color w:val="000000"/>
          <w:sz w:val="22"/>
          <w:szCs w:val="22"/>
        </w:rPr>
      </w:pPr>
      <w:r>
        <w:rPr>
          <w:color w:val="000000"/>
          <w:sz w:val="22"/>
          <w:szCs w:val="22"/>
        </w:rPr>
        <w:t>Identificar las especies de fauna silvestre asociada a las diferentes unidades de cobertura vegetal.</w:t>
      </w:r>
    </w:p>
    <w:p w14:paraId="32128058" w14:textId="77777777" w:rsidR="009E3A3B" w:rsidRDefault="0000525A">
      <w:pPr>
        <w:numPr>
          <w:ilvl w:val="0"/>
          <w:numId w:val="35"/>
        </w:numPr>
        <w:pBdr>
          <w:top w:val="nil"/>
          <w:left w:val="nil"/>
          <w:bottom w:val="nil"/>
          <w:right w:val="nil"/>
          <w:between w:val="nil"/>
        </w:pBdr>
        <w:rPr>
          <w:color w:val="000000"/>
          <w:sz w:val="22"/>
          <w:szCs w:val="22"/>
        </w:rPr>
      </w:pPr>
      <w:r>
        <w:rPr>
          <w:color w:val="000000"/>
          <w:sz w:val="22"/>
          <w:szCs w:val="22"/>
        </w:rPr>
        <w:t>Describir las especies de fauna más representativas</w:t>
      </w:r>
    </w:p>
    <w:p w14:paraId="0AD277FA" w14:textId="77777777" w:rsidR="009E3A3B" w:rsidRDefault="0000525A">
      <w:pPr>
        <w:numPr>
          <w:ilvl w:val="0"/>
          <w:numId w:val="35"/>
        </w:numPr>
        <w:pBdr>
          <w:top w:val="nil"/>
          <w:left w:val="nil"/>
          <w:bottom w:val="nil"/>
          <w:right w:val="nil"/>
          <w:between w:val="nil"/>
        </w:pBdr>
        <w:rPr>
          <w:color w:val="000000"/>
          <w:sz w:val="22"/>
          <w:szCs w:val="22"/>
        </w:rPr>
      </w:pPr>
      <w:r>
        <w:rPr>
          <w:color w:val="000000"/>
          <w:sz w:val="22"/>
          <w:szCs w:val="22"/>
        </w:rPr>
        <w:t>Caracterizar las especies de interés ambiental (endémicas, de interés comercial y/o cultural, amenazadas, en peligro crítico o no clasificadas)</w:t>
      </w:r>
    </w:p>
    <w:p w14:paraId="47517AA7" w14:textId="77777777" w:rsidR="009E3A3B" w:rsidRDefault="0000525A">
      <w:pPr>
        <w:numPr>
          <w:ilvl w:val="0"/>
          <w:numId w:val="35"/>
        </w:numPr>
        <w:pBdr>
          <w:top w:val="nil"/>
          <w:left w:val="nil"/>
          <w:bottom w:val="nil"/>
          <w:right w:val="nil"/>
          <w:between w:val="nil"/>
        </w:pBdr>
        <w:rPr>
          <w:color w:val="000000"/>
          <w:sz w:val="22"/>
          <w:szCs w:val="22"/>
        </w:rPr>
      </w:pPr>
      <w:r>
        <w:rPr>
          <w:color w:val="000000"/>
          <w:sz w:val="22"/>
          <w:szCs w:val="22"/>
        </w:rPr>
        <w:t>Identificar las áreas de importancia para la fauna</w:t>
      </w:r>
    </w:p>
    <w:p w14:paraId="1BDB216D" w14:textId="77777777" w:rsidR="009E3A3B" w:rsidRDefault="0000525A">
      <w:pPr>
        <w:numPr>
          <w:ilvl w:val="0"/>
          <w:numId w:val="35"/>
        </w:numPr>
        <w:pBdr>
          <w:top w:val="nil"/>
          <w:left w:val="nil"/>
          <w:bottom w:val="nil"/>
          <w:right w:val="nil"/>
          <w:between w:val="nil"/>
        </w:pBdr>
        <w:rPr>
          <w:color w:val="000000"/>
          <w:sz w:val="22"/>
          <w:szCs w:val="22"/>
        </w:rPr>
      </w:pPr>
      <w:r>
        <w:rPr>
          <w:color w:val="000000"/>
          <w:sz w:val="22"/>
          <w:szCs w:val="22"/>
        </w:rPr>
        <w:t>Identificar los hábitats críticos para las especies de aves</w:t>
      </w:r>
    </w:p>
    <w:p w14:paraId="409E1463" w14:textId="77777777" w:rsidR="009E3A3B" w:rsidRDefault="0000525A">
      <w:pPr>
        <w:numPr>
          <w:ilvl w:val="0"/>
          <w:numId w:val="35"/>
        </w:numPr>
        <w:pBdr>
          <w:top w:val="nil"/>
          <w:left w:val="nil"/>
          <w:bottom w:val="nil"/>
          <w:right w:val="nil"/>
          <w:between w:val="nil"/>
        </w:pBdr>
        <w:rPr>
          <w:color w:val="000000"/>
          <w:sz w:val="22"/>
          <w:szCs w:val="22"/>
        </w:rPr>
      </w:pPr>
      <w:r>
        <w:rPr>
          <w:color w:val="000000"/>
          <w:sz w:val="22"/>
          <w:szCs w:val="22"/>
        </w:rPr>
        <w:t xml:space="preserve">Identificar las áreas claves para la conservación de especies amenazadas </w:t>
      </w:r>
    </w:p>
    <w:p w14:paraId="0B80DFE0" w14:textId="77777777" w:rsidR="009E3A3B" w:rsidRDefault="0000525A">
      <w:pPr>
        <w:numPr>
          <w:ilvl w:val="0"/>
          <w:numId w:val="35"/>
        </w:numPr>
        <w:pBdr>
          <w:top w:val="nil"/>
          <w:left w:val="nil"/>
          <w:bottom w:val="nil"/>
          <w:right w:val="nil"/>
          <w:between w:val="nil"/>
        </w:pBdr>
        <w:rPr>
          <w:color w:val="000000"/>
          <w:sz w:val="22"/>
          <w:szCs w:val="22"/>
        </w:rPr>
      </w:pPr>
      <w:r>
        <w:rPr>
          <w:color w:val="000000"/>
          <w:sz w:val="22"/>
          <w:szCs w:val="22"/>
        </w:rPr>
        <w:t>Caracterizar la distribución de hábitats de referencia</w:t>
      </w:r>
    </w:p>
    <w:p w14:paraId="6A1959E8" w14:textId="77777777" w:rsidR="009E3A3B" w:rsidRDefault="0000525A">
      <w:pPr>
        <w:numPr>
          <w:ilvl w:val="0"/>
          <w:numId w:val="35"/>
        </w:numPr>
        <w:pBdr>
          <w:top w:val="nil"/>
          <w:left w:val="nil"/>
          <w:bottom w:val="nil"/>
          <w:right w:val="nil"/>
          <w:between w:val="nil"/>
        </w:pBdr>
        <w:rPr>
          <w:color w:val="000000"/>
          <w:sz w:val="22"/>
          <w:szCs w:val="22"/>
        </w:rPr>
      </w:pPr>
      <w:r>
        <w:rPr>
          <w:color w:val="000000"/>
          <w:sz w:val="22"/>
          <w:szCs w:val="22"/>
        </w:rPr>
        <w:t>Identificar las especies vulnerables por pérdida de hábitat</w:t>
      </w:r>
    </w:p>
    <w:p w14:paraId="699B08B3" w14:textId="77777777" w:rsidR="009E3A3B" w:rsidRDefault="0000525A">
      <w:pPr>
        <w:numPr>
          <w:ilvl w:val="0"/>
          <w:numId w:val="35"/>
        </w:numPr>
        <w:pBdr>
          <w:top w:val="nil"/>
          <w:left w:val="nil"/>
          <w:bottom w:val="nil"/>
          <w:right w:val="nil"/>
          <w:between w:val="nil"/>
        </w:pBdr>
        <w:rPr>
          <w:color w:val="000000"/>
          <w:sz w:val="22"/>
          <w:szCs w:val="22"/>
        </w:rPr>
      </w:pPr>
      <w:r>
        <w:rPr>
          <w:color w:val="000000"/>
          <w:sz w:val="22"/>
          <w:szCs w:val="22"/>
        </w:rPr>
        <w:t>Describir las relaciones ecológicas entre las especies</w:t>
      </w:r>
    </w:p>
    <w:p w14:paraId="7BA998AF" w14:textId="77777777" w:rsidR="009E3A3B" w:rsidRDefault="0000525A">
      <w:pPr>
        <w:numPr>
          <w:ilvl w:val="0"/>
          <w:numId w:val="35"/>
        </w:numPr>
        <w:pBdr>
          <w:top w:val="nil"/>
          <w:left w:val="nil"/>
          <w:bottom w:val="nil"/>
          <w:right w:val="nil"/>
          <w:between w:val="nil"/>
        </w:pBdr>
        <w:rPr>
          <w:color w:val="000000"/>
          <w:sz w:val="22"/>
          <w:szCs w:val="22"/>
        </w:rPr>
      </w:pPr>
      <w:r>
        <w:rPr>
          <w:color w:val="000000"/>
          <w:sz w:val="22"/>
          <w:szCs w:val="22"/>
        </w:rPr>
        <w:lastRenderedPageBreak/>
        <w:t>Identificar los usos principales dados por las comunidades a las especies de mayor importancia</w:t>
      </w:r>
    </w:p>
    <w:p w14:paraId="345373BA" w14:textId="77777777" w:rsidR="009E3A3B" w:rsidRDefault="0000525A">
      <w:pPr>
        <w:numPr>
          <w:ilvl w:val="0"/>
          <w:numId w:val="35"/>
        </w:numPr>
        <w:pBdr>
          <w:top w:val="nil"/>
          <w:left w:val="nil"/>
          <w:bottom w:val="nil"/>
          <w:right w:val="nil"/>
          <w:between w:val="nil"/>
        </w:pBdr>
        <w:rPr>
          <w:color w:val="000000"/>
          <w:sz w:val="22"/>
          <w:szCs w:val="22"/>
        </w:rPr>
      </w:pPr>
      <w:r>
        <w:rPr>
          <w:color w:val="000000"/>
          <w:sz w:val="22"/>
          <w:szCs w:val="22"/>
        </w:rPr>
        <w:t xml:space="preserve">Presentar un mapa de cobertura vegetal y uso actual del suelo, con la distribución de especies faunísticas, a escala de presentación 1:25.000 o más detallada, que contenga: </w:t>
      </w:r>
    </w:p>
    <w:p w14:paraId="008B6DAE" w14:textId="77777777" w:rsidR="009E3A3B" w:rsidRDefault="0000525A">
      <w:pPr>
        <w:numPr>
          <w:ilvl w:val="1"/>
          <w:numId w:val="35"/>
        </w:numPr>
        <w:pBdr>
          <w:top w:val="nil"/>
          <w:left w:val="nil"/>
          <w:bottom w:val="nil"/>
          <w:right w:val="nil"/>
          <w:between w:val="nil"/>
        </w:pBdr>
        <w:rPr>
          <w:color w:val="000000"/>
          <w:sz w:val="22"/>
          <w:szCs w:val="22"/>
        </w:rPr>
      </w:pPr>
      <w:r>
        <w:rPr>
          <w:color w:val="000000"/>
          <w:sz w:val="22"/>
          <w:szCs w:val="22"/>
        </w:rPr>
        <w:t>Las áreas de importancia para cría, reproducción, alimentación y anidación, así como la presencia de zonas de paso de especies migratorias.</w:t>
      </w:r>
    </w:p>
    <w:p w14:paraId="7FFB6E25" w14:textId="77777777" w:rsidR="009E3A3B" w:rsidRDefault="0000525A">
      <w:pPr>
        <w:numPr>
          <w:ilvl w:val="1"/>
          <w:numId w:val="35"/>
        </w:numPr>
        <w:pBdr>
          <w:top w:val="nil"/>
          <w:left w:val="nil"/>
          <w:bottom w:val="nil"/>
          <w:right w:val="nil"/>
          <w:between w:val="nil"/>
        </w:pBdr>
        <w:rPr>
          <w:color w:val="000000"/>
          <w:sz w:val="22"/>
          <w:szCs w:val="22"/>
        </w:rPr>
      </w:pPr>
      <w:r>
        <w:rPr>
          <w:color w:val="000000"/>
          <w:sz w:val="22"/>
          <w:szCs w:val="22"/>
        </w:rPr>
        <w:t xml:space="preserve">Especies de especial importancia por su categoría de amenaza o por su grado restringido de distribución. </w:t>
      </w:r>
    </w:p>
    <w:p w14:paraId="6BBD7BA6" w14:textId="77777777" w:rsidR="009E3A3B" w:rsidRDefault="0000525A">
      <w:pPr>
        <w:numPr>
          <w:ilvl w:val="1"/>
          <w:numId w:val="35"/>
        </w:numPr>
        <w:pBdr>
          <w:top w:val="nil"/>
          <w:left w:val="nil"/>
          <w:bottom w:val="nil"/>
          <w:right w:val="nil"/>
          <w:between w:val="nil"/>
        </w:pBdr>
        <w:rPr>
          <w:color w:val="000000"/>
          <w:sz w:val="22"/>
          <w:szCs w:val="22"/>
        </w:rPr>
      </w:pPr>
      <w:r>
        <w:rPr>
          <w:color w:val="000000"/>
          <w:sz w:val="22"/>
          <w:szCs w:val="22"/>
        </w:rPr>
        <w:t>Especies faunísticas de importancia económica, ecológica y/o cultural.</w:t>
      </w:r>
    </w:p>
    <w:p w14:paraId="5F3D7E92" w14:textId="77777777" w:rsidR="009E3A3B" w:rsidRDefault="009E3A3B">
      <w:pPr>
        <w:rPr>
          <w:sz w:val="22"/>
          <w:szCs w:val="22"/>
        </w:rPr>
      </w:pPr>
    </w:p>
    <w:p w14:paraId="552D9D33" w14:textId="77777777" w:rsidR="009E3A3B" w:rsidRDefault="0000525A">
      <w:pPr>
        <w:rPr>
          <w:sz w:val="22"/>
          <w:szCs w:val="22"/>
        </w:rPr>
      </w:pPr>
      <w:r>
        <w:rPr>
          <w:b/>
          <w:sz w:val="22"/>
          <w:szCs w:val="22"/>
        </w:rPr>
        <w:t>NOTA:</w:t>
      </w:r>
      <w:r>
        <w:rPr>
          <w:sz w:val="22"/>
          <w:szCs w:val="22"/>
        </w:rPr>
        <w:t xml:space="preserve"> En aras de identificar y describir las especies migratorias o con categorías de conservación asociada, el titular del proyecto deberá analizar la información (mapas, geo servicios y reportes técnicos) producidos por el Sistema de información de la Biodiversidad - SIB COLOMBIA.</w:t>
      </w:r>
    </w:p>
    <w:p w14:paraId="51F49886" w14:textId="77777777" w:rsidR="009E3A3B" w:rsidRDefault="009E3A3B">
      <w:pPr>
        <w:rPr>
          <w:sz w:val="22"/>
          <w:szCs w:val="22"/>
        </w:rPr>
      </w:pPr>
    </w:p>
    <w:p w14:paraId="2F8C3535" w14:textId="0B213E92" w:rsidR="009E3A3B" w:rsidRDefault="0000525A">
      <w:pPr>
        <w:pStyle w:val="Ttulo5"/>
        <w:rPr>
          <w:sz w:val="22"/>
          <w:szCs w:val="22"/>
        </w:rPr>
      </w:pPr>
      <w:bookmarkStart w:id="64" w:name="_Toc57744149"/>
      <w:r>
        <w:rPr>
          <w:sz w:val="22"/>
          <w:szCs w:val="22"/>
        </w:rPr>
        <w:t>Análisis de conectividad</w:t>
      </w:r>
      <w:bookmarkEnd w:id="64"/>
    </w:p>
    <w:p w14:paraId="30E1F4A4" w14:textId="77777777" w:rsidR="009E3A3B" w:rsidRDefault="009E3A3B">
      <w:pPr>
        <w:rPr>
          <w:sz w:val="22"/>
          <w:szCs w:val="22"/>
        </w:rPr>
      </w:pPr>
    </w:p>
    <w:p w14:paraId="67730EDE" w14:textId="77777777" w:rsidR="009E3A3B" w:rsidRDefault="0000525A">
      <w:pPr>
        <w:tabs>
          <w:tab w:val="left" w:pos="-2268"/>
        </w:tabs>
        <w:rPr>
          <w:sz w:val="22"/>
          <w:szCs w:val="22"/>
        </w:rPr>
      </w:pPr>
      <w:r>
        <w:rPr>
          <w:sz w:val="22"/>
          <w:szCs w:val="22"/>
        </w:rPr>
        <w:t>Se debe realizar un análisis de conectividad funcional de acuerdo con los siguientes lineamientos mínimos:</w:t>
      </w:r>
    </w:p>
    <w:p w14:paraId="440E4BF1" w14:textId="77777777" w:rsidR="009E3A3B" w:rsidRDefault="009E3A3B">
      <w:pPr>
        <w:tabs>
          <w:tab w:val="left" w:pos="-2268"/>
        </w:tabs>
        <w:rPr>
          <w:sz w:val="22"/>
          <w:szCs w:val="22"/>
        </w:rPr>
      </w:pPr>
    </w:p>
    <w:p w14:paraId="7384289A" w14:textId="77777777" w:rsidR="009E3A3B" w:rsidRDefault="0000525A">
      <w:pPr>
        <w:numPr>
          <w:ilvl w:val="0"/>
          <w:numId w:val="32"/>
        </w:numPr>
        <w:tabs>
          <w:tab w:val="left" w:pos="-2268"/>
        </w:tabs>
        <w:ind w:left="567" w:hanging="567"/>
        <w:rPr>
          <w:sz w:val="22"/>
          <w:szCs w:val="22"/>
        </w:rPr>
      </w:pPr>
      <w:r>
        <w:rPr>
          <w:sz w:val="22"/>
          <w:szCs w:val="22"/>
        </w:rPr>
        <w:t>Identificar las especies de fauna o flora silvestre focales, tomando como referencia las reportadas en la caracterización y que se consideren de mayor importancia para el análisis.</w:t>
      </w:r>
    </w:p>
    <w:p w14:paraId="301683CC" w14:textId="77777777" w:rsidR="009E3A3B" w:rsidRDefault="0000525A">
      <w:pPr>
        <w:numPr>
          <w:ilvl w:val="0"/>
          <w:numId w:val="32"/>
        </w:numPr>
        <w:tabs>
          <w:tab w:val="left" w:pos="-2268"/>
        </w:tabs>
        <w:ind w:left="567" w:hanging="567"/>
        <w:rPr>
          <w:sz w:val="22"/>
          <w:szCs w:val="22"/>
        </w:rPr>
      </w:pPr>
      <w:r>
        <w:rPr>
          <w:sz w:val="22"/>
          <w:szCs w:val="22"/>
        </w:rPr>
        <w:t>Definir e identificar los parches potenciales de hábitat para las especies de fauna o flora seleccionadas para las temporalidades en las cuales se realizó el análisis de fragmentación.</w:t>
      </w:r>
    </w:p>
    <w:p w14:paraId="6ACAF9A8" w14:textId="77777777" w:rsidR="009E3A3B" w:rsidRDefault="0000525A">
      <w:pPr>
        <w:numPr>
          <w:ilvl w:val="0"/>
          <w:numId w:val="32"/>
        </w:numPr>
        <w:tabs>
          <w:tab w:val="left" w:pos="-2268"/>
        </w:tabs>
        <w:ind w:left="567" w:hanging="567"/>
        <w:rPr>
          <w:sz w:val="22"/>
          <w:szCs w:val="22"/>
        </w:rPr>
      </w:pPr>
      <w:r>
        <w:rPr>
          <w:sz w:val="22"/>
          <w:szCs w:val="22"/>
        </w:rPr>
        <w:t>Identificar áreas núcleo y corredores en cada uno de ellos momentos evaluados y las rutas de movilidad óptimas para las especies, el cual incluya el análisis de cambio para estas áreas.</w:t>
      </w:r>
    </w:p>
    <w:p w14:paraId="07D885FD" w14:textId="77777777" w:rsidR="009E3A3B" w:rsidRDefault="0000525A">
      <w:pPr>
        <w:numPr>
          <w:ilvl w:val="0"/>
          <w:numId w:val="32"/>
        </w:numPr>
        <w:tabs>
          <w:tab w:val="left" w:pos="-2268"/>
        </w:tabs>
        <w:ind w:left="567" w:hanging="567"/>
        <w:rPr>
          <w:sz w:val="22"/>
          <w:szCs w:val="22"/>
        </w:rPr>
      </w:pPr>
      <w:r>
        <w:rPr>
          <w:sz w:val="22"/>
          <w:szCs w:val="22"/>
        </w:rPr>
        <w:t xml:space="preserve">Evaluar los efectos de las actividades del proyecto, obra o actividad sobre la conectividad funcional de las especies (incluye análisis de resistencia), identificando de manera espacial, los sitios con mayor potencial de afectación. </w:t>
      </w:r>
    </w:p>
    <w:p w14:paraId="1898FA61" w14:textId="77777777" w:rsidR="009E3A3B" w:rsidRDefault="0000525A">
      <w:pPr>
        <w:numPr>
          <w:ilvl w:val="0"/>
          <w:numId w:val="32"/>
        </w:numPr>
        <w:tabs>
          <w:tab w:val="left" w:pos="-2268"/>
        </w:tabs>
        <w:ind w:left="567" w:hanging="567"/>
        <w:rPr>
          <w:sz w:val="22"/>
          <w:szCs w:val="22"/>
        </w:rPr>
      </w:pPr>
      <w:r>
        <w:rPr>
          <w:sz w:val="22"/>
          <w:szCs w:val="22"/>
        </w:rPr>
        <w:t xml:space="preserve">Representación cartográfica del análisis de fragmentación y conectividad </w:t>
      </w:r>
    </w:p>
    <w:p w14:paraId="3FCA08F2" w14:textId="77777777" w:rsidR="009E3A3B" w:rsidRDefault="009E3A3B">
      <w:pPr>
        <w:rPr>
          <w:sz w:val="22"/>
          <w:szCs w:val="22"/>
        </w:rPr>
      </w:pPr>
    </w:p>
    <w:p w14:paraId="44C5FE1C" w14:textId="77777777" w:rsidR="009E3A3B" w:rsidRDefault="009E3A3B">
      <w:pPr>
        <w:rPr>
          <w:color w:val="000000"/>
          <w:sz w:val="22"/>
          <w:szCs w:val="22"/>
        </w:rPr>
      </w:pPr>
    </w:p>
    <w:p w14:paraId="7AB25BF9" w14:textId="77777777" w:rsidR="009E3A3B" w:rsidRDefault="009E3A3B">
      <w:pPr>
        <w:rPr>
          <w:color w:val="000000"/>
          <w:sz w:val="22"/>
          <w:szCs w:val="22"/>
        </w:rPr>
      </w:pPr>
    </w:p>
    <w:p w14:paraId="277F5D90" w14:textId="0A217181" w:rsidR="009E3A3B" w:rsidRDefault="0000525A">
      <w:pPr>
        <w:pStyle w:val="Ttulo3"/>
        <w:numPr>
          <w:ilvl w:val="2"/>
          <w:numId w:val="11"/>
        </w:numPr>
        <w:rPr>
          <w:sz w:val="22"/>
          <w:szCs w:val="22"/>
        </w:rPr>
      </w:pPr>
      <w:bookmarkStart w:id="65" w:name="_Toc57744150"/>
      <w:r>
        <w:rPr>
          <w:sz w:val="22"/>
          <w:szCs w:val="22"/>
        </w:rPr>
        <w:t>ECOSISTEMAS ACUÁTICOS CONTINENTALES Y MARINO-COSTEROS</w:t>
      </w:r>
      <w:bookmarkEnd w:id="65"/>
    </w:p>
    <w:p w14:paraId="5C352BC3" w14:textId="77777777" w:rsidR="009E3A3B" w:rsidRDefault="009E3A3B">
      <w:pPr>
        <w:rPr>
          <w:sz w:val="22"/>
          <w:szCs w:val="22"/>
        </w:rPr>
      </w:pPr>
    </w:p>
    <w:p w14:paraId="7EDCB87E" w14:textId="77777777" w:rsidR="009E3A3B" w:rsidRDefault="0000525A">
      <w:pPr>
        <w:numPr>
          <w:ilvl w:val="0"/>
          <w:numId w:val="36"/>
        </w:numPr>
        <w:pBdr>
          <w:top w:val="nil"/>
          <w:left w:val="nil"/>
          <w:bottom w:val="nil"/>
          <w:right w:val="nil"/>
          <w:between w:val="nil"/>
        </w:pBdr>
        <w:rPr>
          <w:color w:val="000000"/>
          <w:sz w:val="22"/>
          <w:szCs w:val="22"/>
        </w:rPr>
      </w:pPr>
      <w:r>
        <w:rPr>
          <w:color w:val="000000"/>
          <w:sz w:val="22"/>
          <w:szCs w:val="22"/>
        </w:rPr>
        <w:lastRenderedPageBreak/>
        <w:t>Caracterizar las comunidades hidrobiológicas en sistemas lóticos, lénticos y marinos, surtiendo como mínimo las fases de campo, de laboratorio y de oficina, de acuerdo con los aspectos descritos en la MGEPEA acogida mediante la Resolución 1402 de 2018 (o aquella norma que la modifique o sustituya).</w:t>
      </w:r>
    </w:p>
    <w:p w14:paraId="749EC61C" w14:textId="77777777" w:rsidR="009E3A3B" w:rsidRDefault="0000525A">
      <w:pPr>
        <w:numPr>
          <w:ilvl w:val="0"/>
          <w:numId w:val="36"/>
        </w:numPr>
        <w:pBdr>
          <w:top w:val="nil"/>
          <w:left w:val="nil"/>
          <w:bottom w:val="nil"/>
          <w:right w:val="nil"/>
          <w:between w:val="nil"/>
        </w:pBdr>
        <w:rPr>
          <w:color w:val="000000"/>
          <w:sz w:val="22"/>
          <w:szCs w:val="22"/>
        </w:rPr>
      </w:pPr>
      <w:r>
        <w:rPr>
          <w:color w:val="000000"/>
          <w:sz w:val="22"/>
          <w:szCs w:val="22"/>
        </w:rPr>
        <w:t>Determinar la composición, estructura y funcionalidad de la flora y fauna existente en los ecosistemas acuáticos continentales, marino-costeros u oceánicos presentes en el área de influencia.</w:t>
      </w:r>
    </w:p>
    <w:p w14:paraId="0A23289F" w14:textId="77777777" w:rsidR="009E3A3B" w:rsidRDefault="009E3A3B">
      <w:pPr>
        <w:rPr>
          <w:sz w:val="22"/>
          <w:szCs w:val="22"/>
        </w:rPr>
      </w:pPr>
    </w:p>
    <w:p w14:paraId="01DA0666" w14:textId="00B6CC22" w:rsidR="009E3A3B" w:rsidRDefault="0000525A">
      <w:pPr>
        <w:rPr>
          <w:sz w:val="22"/>
          <w:szCs w:val="22"/>
        </w:rPr>
      </w:pPr>
      <w:r>
        <w:rPr>
          <w:b/>
          <w:sz w:val="22"/>
          <w:szCs w:val="22"/>
        </w:rPr>
        <w:t>NOTA:</w:t>
      </w:r>
      <w:r>
        <w:rPr>
          <w:sz w:val="22"/>
          <w:szCs w:val="22"/>
        </w:rPr>
        <w:t xml:space="preserve"> En aras de identificar y describir las especies migratorias o con categorías de conservación asociada, el titular del proyecto, obra o actividad deberá analizar la información (mapas, geo servicios y reportes técnicos) producidos por el INVEMAR, disponibles en el SIAM Sistema de Información Ambiental Marina: </w:t>
      </w:r>
      <w:hyperlink r:id="rId15">
        <w:r>
          <w:rPr>
            <w:color w:val="0000FF"/>
            <w:sz w:val="22"/>
            <w:szCs w:val="22"/>
            <w:u w:val="single"/>
          </w:rPr>
          <w:t>https://siam.invemar.org.co/</w:t>
        </w:r>
      </w:hyperlink>
      <w:r>
        <w:rPr>
          <w:sz w:val="22"/>
          <w:szCs w:val="22"/>
        </w:rPr>
        <w:t>.</w:t>
      </w:r>
    </w:p>
    <w:p w14:paraId="7FC1F430" w14:textId="77777777" w:rsidR="00916E77" w:rsidRDefault="00916E77">
      <w:pPr>
        <w:rPr>
          <w:sz w:val="22"/>
          <w:szCs w:val="22"/>
        </w:rPr>
      </w:pPr>
    </w:p>
    <w:p w14:paraId="24343818" w14:textId="77777777" w:rsidR="009E3A3B" w:rsidRDefault="009E3A3B">
      <w:pPr>
        <w:rPr>
          <w:sz w:val="22"/>
          <w:szCs w:val="22"/>
        </w:rPr>
      </w:pPr>
    </w:p>
    <w:p w14:paraId="0258BDAD" w14:textId="77777777" w:rsidR="009E3A3B" w:rsidRDefault="0000525A">
      <w:pPr>
        <w:numPr>
          <w:ilvl w:val="2"/>
          <w:numId w:val="11"/>
        </w:numPr>
        <w:ind w:left="0" w:firstLine="0"/>
        <w:rPr>
          <w:b/>
          <w:sz w:val="22"/>
          <w:szCs w:val="22"/>
          <w:u w:val="single"/>
        </w:rPr>
      </w:pPr>
      <w:r>
        <w:rPr>
          <w:b/>
          <w:sz w:val="22"/>
          <w:szCs w:val="22"/>
          <w:u w:val="single"/>
        </w:rPr>
        <w:t>ECOSISTEMAS DE HUMEDAL</w:t>
      </w:r>
    </w:p>
    <w:p w14:paraId="21714EDF" w14:textId="77777777" w:rsidR="009E3A3B" w:rsidRDefault="009E3A3B"/>
    <w:p w14:paraId="12EB7D42" w14:textId="77777777" w:rsidR="009E3A3B" w:rsidRDefault="0000525A">
      <w:pPr>
        <w:rPr>
          <w:sz w:val="22"/>
          <w:szCs w:val="22"/>
        </w:rPr>
      </w:pPr>
      <w:r>
        <w:rPr>
          <w:sz w:val="22"/>
          <w:szCs w:val="22"/>
        </w:rPr>
        <w:t>Con el fin de determinar la dinámica natural de estos ecosistemas tomando como base la caracterización de las comunidades hidrobiológicas en sistemas lóticos, lénticos y marinos, y el mapa de humedales V3 (MADS 2020), identificar las migraciones locales, regionales de las especies ícticas, corredores de las especies de delfines, manatíes y nutrias.</w:t>
      </w:r>
    </w:p>
    <w:p w14:paraId="6F3118F4" w14:textId="77777777" w:rsidR="009E3A3B" w:rsidRDefault="0000525A">
      <w:pPr>
        <w:spacing w:before="240" w:after="60"/>
        <w:rPr>
          <w:b/>
          <w:i/>
          <w:sz w:val="22"/>
          <w:szCs w:val="22"/>
        </w:rPr>
      </w:pPr>
      <w:r>
        <w:rPr>
          <w:b/>
          <w:i/>
          <w:sz w:val="22"/>
          <w:szCs w:val="22"/>
        </w:rPr>
        <w:t>Análisis de conectividad</w:t>
      </w:r>
    </w:p>
    <w:p w14:paraId="49972986" w14:textId="77777777" w:rsidR="009E3A3B" w:rsidRDefault="009E3A3B">
      <w:pPr>
        <w:rPr>
          <w:sz w:val="22"/>
          <w:szCs w:val="22"/>
        </w:rPr>
      </w:pPr>
    </w:p>
    <w:p w14:paraId="4720CE46" w14:textId="77777777" w:rsidR="009E3A3B" w:rsidRDefault="0000525A">
      <w:pPr>
        <w:tabs>
          <w:tab w:val="left" w:pos="-2268"/>
        </w:tabs>
        <w:rPr>
          <w:sz w:val="22"/>
          <w:szCs w:val="22"/>
        </w:rPr>
      </w:pPr>
      <w:r>
        <w:rPr>
          <w:sz w:val="22"/>
          <w:szCs w:val="22"/>
        </w:rPr>
        <w:t>Se debe realizar un análisis de conectividad funcional de acuerdo con los siguientes lineamientos mínimos:</w:t>
      </w:r>
    </w:p>
    <w:p w14:paraId="5096300A" w14:textId="77777777" w:rsidR="009E3A3B" w:rsidRDefault="009E3A3B">
      <w:pPr>
        <w:tabs>
          <w:tab w:val="left" w:pos="-2268"/>
        </w:tabs>
        <w:rPr>
          <w:sz w:val="22"/>
          <w:szCs w:val="22"/>
        </w:rPr>
      </w:pPr>
    </w:p>
    <w:p w14:paraId="2CBDDCF4" w14:textId="77777777" w:rsidR="009E3A3B" w:rsidRDefault="0000525A">
      <w:pPr>
        <w:numPr>
          <w:ilvl w:val="0"/>
          <w:numId w:val="32"/>
        </w:numPr>
        <w:tabs>
          <w:tab w:val="left" w:pos="-2268"/>
        </w:tabs>
        <w:ind w:left="567" w:hanging="567"/>
        <w:rPr>
          <w:sz w:val="22"/>
          <w:szCs w:val="22"/>
        </w:rPr>
      </w:pPr>
      <w:r>
        <w:rPr>
          <w:sz w:val="22"/>
          <w:szCs w:val="22"/>
        </w:rPr>
        <w:t>Identificar las especies de fauna silvestre focales, tomando como referencia las reportadas en la caracterización de las comunidades hidrobiológicas y que se consideren de mayor importancia para el análisis.</w:t>
      </w:r>
    </w:p>
    <w:p w14:paraId="0AD25702" w14:textId="77777777" w:rsidR="009E3A3B" w:rsidRDefault="0000525A">
      <w:pPr>
        <w:numPr>
          <w:ilvl w:val="0"/>
          <w:numId w:val="32"/>
        </w:numPr>
        <w:tabs>
          <w:tab w:val="left" w:pos="-2268"/>
        </w:tabs>
        <w:ind w:left="567" w:hanging="567"/>
        <w:rPr>
          <w:sz w:val="22"/>
          <w:szCs w:val="22"/>
        </w:rPr>
      </w:pPr>
      <w:r>
        <w:rPr>
          <w:sz w:val="22"/>
          <w:szCs w:val="22"/>
        </w:rPr>
        <w:t>Definir e identificar las rutas de migraciones locales y regionales de las especies ícticas de alta importancia en el área.</w:t>
      </w:r>
    </w:p>
    <w:p w14:paraId="42609D73" w14:textId="422681A8" w:rsidR="009E3A3B" w:rsidRDefault="0000525A">
      <w:pPr>
        <w:numPr>
          <w:ilvl w:val="0"/>
          <w:numId w:val="32"/>
        </w:numPr>
        <w:tabs>
          <w:tab w:val="left" w:pos="-2268"/>
        </w:tabs>
        <w:ind w:left="567" w:hanging="567"/>
        <w:rPr>
          <w:sz w:val="22"/>
          <w:szCs w:val="22"/>
        </w:rPr>
      </w:pPr>
      <w:r>
        <w:rPr>
          <w:sz w:val="22"/>
          <w:szCs w:val="22"/>
        </w:rPr>
        <w:t>Definir e identificar los corredores de las especies de delfines (</w:t>
      </w:r>
      <w:r>
        <w:rPr>
          <w:i/>
          <w:sz w:val="22"/>
          <w:szCs w:val="22"/>
        </w:rPr>
        <w:t>Ignia geoffrensis</w:t>
      </w:r>
      <w:r>
        <w:rPr>
          <w:sz w:val="22"/>
          <w:szCs w:val="22"/>
        </w:rPr>
        <w:t xml:space="preserve"> -, manatíes (Trichechus manatus</w:t>
      </w:r>
      <w:r>
        <w:rPr>
          <w:rFonts w:ascii="PT Sans" w:eastAsia="PT Sans" w:hAnsi="PT Sans" w:cs="PT Sans"/>
          <w:i/>
          <w:color w:val="747474"/>
          <w:sz w:val="23"/>
          <w:szCs w:val="23"/>
          <w:highlight w:val="white"/>
        </w:rPr>
        <w:t>)</w:t>
      </w:r>
      <w:r>
        <w:rPr>
          <w:sz w:val="22"/>
          <w:szCs w:val="22"/>
        </w:rPr>
        <w:t xml:space="preserve"> y nutrias (</w:t>
      </w:r>
      <w:r>
        <w:rPr>
          <w:i/>
          <w:sz w:val="22"/>
          <w:szCs w:val="22"/>
        </w:rPr>
        <w:t>Lontra longicaudis -</w:t>
      </w:r>
      <w:r w:rsidR="00464BD4">
        <w:rPr>
          <w:i/>
          <w:sz w:val="22"/>
          <w:szCs w:val="22"/>
        </w:rPr>
        <w:t xml:space="preserve">) </w:t>
      </w:r>
      <w:r w:rsidR="00464BD4">
        <w:rPr>
          <w:sz w:val="22"/>
          <w:szCs w:val="22"/>
        </w:rPr>
        <w:t>como</w:t>
      </w:r>
      <w:r>
        <w:rPr>
          <w:sz w:val="22"/>
          <w:szCs w:val="22"/>
        </w:rPr>
        <w:t xml:space="preserve"> áreas potenciales de hábitat para estas especies.</w:t>
      </w:r>
    </w:p>
    <w:p w14:paraId="0250356D" w14:textId="77777777" w:rsidR="009E3A3B" w:rsidRDefault="009E3A3B">
      <w:pPr>
        <w:rPr>
          <w:sz w:val="22"/>
          <w:szCs w:val="22"/>
        </w:rPr>
      </w:pPr>
    </w:p>
    <w:p w14:paraId="5A1E49B3" w14:textId="77777777" w:rsidR="009E3A3B" w:rsidRDefault="009E3A3B">
      <w:pPr>
        <w:rPr>
          <w:sz w:val="22"/>
          <w:szCs w:val="22"/>
        </w:rPr>
      </w:pPr>
    </w:p>
    <w:p w14:paraId="56FE2D39" w14:textId="08B6C077" w:rsidR="009E3A3B" w:rsidRDefault="0000525A">
      <w:pPr>
        <w:pStyle w:val="Ttulo3"/>
        <w:numPr>
          <w:ilvl w:val="2"/>
          <w:numId w:val="11"/>
        </w:numPr>
        <w:rPr>
          <w:sz w:val="22"/>
          <w:szCs w:val="22"/>
        </w:rPr>
      </w:pPr>
      <w:bookmarkStart w:id="66" w:name="_Toc57744151"/>
      <w:r>
        <w:rPr>
          <w:sz w:val="22"/>
          <w:szCs w:val="22"/>
        </w:rPr>
        <w:t>ÁREAS DE ESPECIAL INTERÉS AMBIENTAL (AEIA)</w:t>
      </w:r>
      <w:bookmarkEnd w:id="66"/>
      <w:r>
        <w:rPr>
          <w:sz w:val="22"/>
          <w:szCs w:val="22"/>
        </w:rPr>
        <w:t xml:space="preserve"> </w:t>
      </w:r>
    </w:p>
    <w:p w14:paraId="7019C257" w14:textId="77777777" w:rsidR="009E3A3B" w:rsidRDefault="009E3A3B">
      <w:pPr>
        <w:rPr>
          <w:sz w:val="22"/>
          <w:szCs w:val="22"/>
        </w:rPr>
      </w:pPr>
    </w:p>
    <w:p w14:paraId="27416D42" w14:textId="2A2413E5" w:rsidR="009E3A3B" w:rsidRDefault="0000525A">
      <w:pPr>
        <w:spacing w:after="200"/>
        <w:rPr>
          <w:sz w:val="22"/>
          <w:szCs w:val="22"/>
        </w:rPr>
      </w:pPr>
      <w:r>
        <w:rPr>
          <w:sz w:val="22"/>
          <w:szCs w:val="22"/>
        </w:rPr>
        <w:t xml:space="preserve">Se debe identificar y cartografiar las AEIA que se presenten en el área de influencia, según lo estipulado en la MGEPEA acogida mediante la Resolución 1402 de 2018 (o aquella norma que la modifique o sustituya), tales como las áreas que hacen parte del Sistema Nacional de </w:t>
      </w:r>
      <w:r>
        <w:rPr>
          <w:sz w:val="22"/>
          <w:szCs w:val="22"/>
        </w:rPr>
        <w:lastRenderedPageBreak/>
        <w:t>Área Protegidas (SINAP), Humedales de Importancia Internacional RAMSAR, Reservas de Biosfera, así como de la biodiversidad de especies de amenazadas, endémicas o con distribución restringida y la ronda hídrica acotada en los cuerpos de agua del área de influencia, de acuerdo con lo establecido en el Decreto 2245 del 29 de diciembre de 2017, o la norma que lo modifique o sustituya. En cada caso, según aplique, deberán considerarse las restricciones de uso y medidas de manejo establecidas para cada una de las áreas identificadas.</w:t>
      </w:r>
    </w:p>
    <w:p w14:paraId="5E730837" w14:textId="1B73096F" w:rsidR="00235CF3" w:rsidRDefault="00235CF3">
      <w:pPr>
        <w:spacing w:after="200"/>
        <w:rPr>
          <w:sz w:val="22"/>
          <w:szCs w:val="22"/>
        </w:rPr>
      </w:pPr>
      <w:r w:rsidRPr="00235CF3">
        <w:rPr>
          <w:sz w:val="22"/>
          <w:szCs w:val="22"/>
        </w:rPr>
        <w:t>Asimismo, deberá señalarse la presencia de áreas con condición de amenaza, con condición de riesgo y condición de riesgo no mitigable incorporadas en los instrumentos de planificación y ordenamiento, tales como los Planes Integrales de Gestión del Cambio Climático Sectoriales (PIGCCS), los Planes de Ordenamiento y Manejo de Cuencas Hidrográficas (POMCA) y los Planes de Ordenamiento Territorial (POT) existentes para el área en la que se pretenda desarrollar el PTE.</w:t>
      </w:r>
    </w:p>
    <w:p w14:paraId="140934F3" w14:textId="77777777" w:rsidR="009E3A3B" w:rsidRDefault="0000525A">
      <w:pPr>
        <w:spacing w:after="200"/>
        <w:rPr>
          <w:sz w:val="22"/>
          <w:szCs w:val="22"/>
        </w:rPr>
      </w:pPr>
      <w:r>
        <w:rPr>
          <w:sz w:val="22"/>
          <w:szCs w:val="22"/>
        </w:rPr>
        <w:t>En el caso de los Humedales, deberá considerarse el mapa de humedales V3 (MADS 2020) disponible en la plataforma del Sistema de Información Ambiental de Colombia (SIAC) y, en caso de que se prevea su intervención, considerar los Planes de Manejo de Humedales (con o sin acto administrativo) y describir las obras necesarias para garantizar su funcionalidad y en especial la conectividad. Cuando se intervengan humedales que no cuenten con Plan de Manejo se debe realizar la batimetría y topografía de detalle que permita identificar la funcionalidad del sistema (conectividad, entre otros) y su Ronda Hídrica (Resolución 957 de 2018 y Resolución 196 de 2006).</w:t>
      </w:r>
    </w:p>
    <w:p w14:paraId="40411C0E" w14:textId="77777777" w:rsidR="009E3A3B" w:rsidRDefault="0000525A">
      <w:pPr>
        <w:spacing w:after="200"/>
        <w:rPr>
          <w:sz w:val="22"/>
          <w:szCs w:val="22"/>
        </w:rPr>
      </w:pPr>
      <w:r>
        <w:rPr>
          <w:sz w:val="22"/>
          <w:szCs w:val="22"/>
        </w:rPr>
        <w:t>En caso de que el PTE involucre áreas marino-costeras, deberá identificarse si en el Área de Influencia se encuentran ecosistemas de Manglar, Pastos Marinos o Arrecifes de Coral, los cuales gozan de protección especial de acuerdo con el artículo 207 de la Ley 1450 de 2011, o si se involucra al Área Marina Protegida de los Archipiélagos del Rosario y de San Bernardo, declarada mediante Resolución 679 de 2005. Adicionalmente, deberán atenderse las siguientes consideraciones:</w:t>
      </w:r>
    </w:p>
    <w:p w14:paraId="1CDE0D65" w14:textId="77777777" w:rsidR="009E3A3B" w:rsidRDefault="0000525A">
      <w:pPr>
        <w:numPr>
          <w:ilvl w:val="0"/>
          <w:numId w:val="29"/>
        </w:numPr>
        <w:pBdr>
          <w:top w:val="nil"/>
          <w:left w:val="nil"/>
          <w:bottom w:val="nil"/>
          <w:right w:val="nil"/>
          <w:between w:val="nil"/>
        </w:pBdr>
        <w:rPr>
          <w:color w:val="000000"/>
        </w:rPr>
      </w:pPr>
      <w:r>
        <w:rPr>
          <w:color w:val="000000"/>
          <w:sz w:val="22"/>
          <w:szCs w:val="22"/>
        </w:rPr>
        <w:t>Si el proyecto pretende intervenir áreas de manglar, se debe verificar si el desarrollo del PTE es compatible con su zonificación, de acuerdo con lo dispuesto en la Resolución 1263 de 2018</w:t>
      </w:r>
      <w:r>
        <w:rPr>
          <w:color w:val="000000"/>
          <w:vertAlign w:val="superscript"/>
        </w:rPr>
        <w:footnoteReference w:id="61"/>
      </w:r>
      <w:r>
        <w:rPr>
          <w:color w:val="000000"/>
          <w:sz w:val="22"/>
          <w:szCs w:val="22"/>
        </w:rPr>
        <w:t xml:space="preserve">. </w:t>
      </w:r>
    </w:p>
    <w:p w14:paraId="0DB49A09" w14:textId="77777777" w:rsidR="009E3A3B" w:rsidRDefault="0000525A">
      <w:pPr>
        <w:numPr>
          <w:ilvl w:val="0"/>
          <w:numId w:val="29"/>
        </w:numPr>
        <w:pBdr>
          <w:top w:val="nil"/>
          <w:left w:val="nil"/>
          <w:bottom w:val="nil"/>
          <w:right w:val="nil"/>
          <w:between w:val="nil"/>
        </w:pBdr>
        <w:rPr>
          <w:color w:val="000000"/>
        </w:rPr>
      </w:pPr>
      <w:r>
        <w:rPr>
          <w:color w:val="000000"/>
          <w:sz w:val="22"/>
          <w:szCs w:val="22"/>
        </w:rPr>
        <w:t>En relación con los ecosistemas de Pastos Marinos, debe tenerse en cuenta la zonificación que se establezca para estos en aplicación de la Resolución 2724 de 2017.</w:t>
      </w:r>
    </w:p>
    <w:p w14:paraId="6486038A" w14:textId="77777777" w:rsidR="009E3A3B" w:rsidRDefault="0000525A">
      <w:pPr>
        <w:numPr>
          <w:ilvl w:val="0"/>
          <w:numId w:val="29"/>
        </w:numPr>
        <w:pBdr>
          <w:top w:val="nil"/>
          <w:left w:val="nil"/>
          <w:bottom w:val="nil"/>
          <w:right w:val="nil"/>
          <w:between w:val="nil"/>
        </w:pBdr>
        <w:rPr>
          <w:color w:val="000000"/>
        </w:rPr>
      </w:pPr>
      <w:r>
        <w:rPr>
          <w:color w:val="000000"/>
          <w:sz w:val="22"/>
          <w:szCs w:val="22"/>
        </w:rPr>
        <w:lastRenderedPageBreak/>
        <w:t>Respecto al Área Marina Protegida de los Archipiélagos del Rosario y de San Bernardo, deberán considerarse los instrumentos de manejo y gestión ambiental que sean expedidos por el Minambiente.</w:t>
      </w:r>
    </w:p>
    <w:p w14:paraId="0442AEC9" w14:textId="77777777" w:rsidR="009E3A3B" w:rsidRDefault="0000525A">
      <w:pPr>
        <w:numPr>
          <w:ilvl w:val="0"/>
          <w:numId w:val="29"/>
        </w:numPr>
        <w:pBdr>
          <w:top w:val="nil"/>
          <w:left w:val="nil"/>
          <w:bottom w:val="nil"/>
          <w:right w:val="nil"/>
          <w:between w:val="nil"/>
        </w:pBdr>
        <w:spacing w:after="200"/>
        <w:rPr>
          <w:b/>
          <w:color w:val="000000"/>
        </w:rPr>
      </w:pPr>
      <w:r>
        <w:rPr>
          <w:color w:val="000000"/>
          <w:sz w:val="22"/>
          <w:szCs w:val="22"/>
        </w:rPr>
        <w:t>En relación con los Arrecifes de Coral, debe considerarse lo estipulado en el Plan Estratégico de Corales, el cual se encuentra en proceso de formulación por parte del Minambiente a la fecha de elaboración de estos TdR.</w:t>
      </w:r>
    </w:p>
    <w:p w14:paraId="0D380CD8" w14:textId="77777777" w:rsidR="009E3A3B" w:rsidRDefault="009E3A3B">
      <w:pPr>
        <w:spacing w:after="200"/>
        <w:rPr>
          <w:sz w:val="22"/>
          <w:szCs w:val="22"/>
        </w:rPr>
      </w:pPr>
    </w:p>
    <w:p w14:paraId="3A517A4F" w14:textId="07AE4FC7" w:rsidR="009E3A3B" w:rsidRDefault="0000525A">
      <w:pPr>
        <w:pStyle w:val="Ttulo2"/>
        <w:numPr>
          <w:ilvl w:val="1"/>
          <w:numId w:val="11"/>
        </w:numPr>
        <w:rPr>
          <w:sz w:val="22"/>
          <w:szCs w:val="22"/>
        </w:rPr>
      </w:pPr>
      <w:bookmarkStart w:id="67" w:name="_Toc57744152"/>
      <w:r>
        <w:rPr>
          <w:sz w:val="22"/>
          <w:szCs w:val="22"/>
        </w:rPr>
        <w:t>MEDIO SOCIOECONÓMICO</w:t>
      </w:r>
      <w:bookmarkEnd w:id="67"/>
    </w:p>
    <w:p w14:paraId="62CDF93F" w14:textId="77777777" w:rsidR="009E3A3B" w:rsidRDefault="009E3A3B">
      <w:pPr>
        <w:rPr>
          <w:sz w:val="22"/>
          <w:szCs w:val="22"/>
        </w:rPr>
      </w:pPr>
    </w:p>
    <w:p w14:paraId="12DFC9D8" w14:textId="77777777" w:rsidR="009E3A3B" w:rsidRDefault="009E3A3B">
      <w:pPr>
        <w:rPr>
          <w:color w:val="000000"/>
          <w:sz w:val="22"/>
          <w:szCs w:val="22"/>
          <w:highlight w:val="yellow"/>
        </w:rPr>
      </w:pPr>
    </w:p>
    <w:p w14:paraId="2E4F22C9" w14:textId="77777777" w:rsidR="009E3A3B" w:rsidRDefault="0000525A">
      <w:pPr>
        <w:rPr>
          <w:color w:val="000000"/>
          <w:sz w:val="22"/>
          <w:szCs w:val="22"/>
        </w:rPr>
      </w:pPr>
      <w:r>
        <w:rPr>
          <w:color w:val="000000"/>
          <w:sz w:val="22"/>
          <w:szCs w:val="22"/>
        </w:rPr>
        <w:t>La información del medio socioeconómico debe ser presentada a una escala 1:10.000 o de mayor detalle e incorporar información de contexto de manera que permita contrastar la información para cada uno de los componentes del medio como se señala a continuación.</w:t>
      </w:r>
    </w:p>
    <w:p w14:paraId="2CF63F27" w14:textId="77777777" w:rsidR="009E3A3B" w:rsidRDefault="009E3A3B">
      <w:pPr>
        <w:rPr>
          <w:sz w:val="22"/>
          <w:szCs w:val="22"/>
        </w:rPr>
      </w:pPr>
    </w:p>
    <w:p w14:paraId="7DE1959A" w14:textId="1109D22E" w:rsidR="009E3A3B" w:rsidRDefault="0000525A">
      <w:pPr>
        <w:pStyle w:val="Ttulo3"/>
        <w:numPr>
          <w:ilvl w:val="2"/>
          <w:numId w:val="11"/>
        </w:numPr>
        <w:rPr>
          <w:sz w:val="22"/>
          <w:szCs w:val="22"/>
        </w:rPr>
      </w:pPr>
      <w:bookmarkStart w:id="68" w:name="_Toc57744153"/>
      <w:r>
        <w:rPr>
          <w:sz w:val="22"/>
          <w:szCs w:val="22"/>
        </w:rPr>
        <w:t>DEMOGRÁFICO</w:t>
      </w:r>
      <w:bookmarkEnd w:id="68"/>
      <w:r>
        <w:rPr>
          <w:sz w:val="22"/>
          <w:szCs w:val="22"/>
        </w:rPr>
        <w:t xml:space="preserve"> </w:t>
      </w:r>
    </w:p>
    <w:p w14:paraId="52353E5D" w14:textId="77777777" w:rsidR="009E3A3B" w:rsidRDefault="009E3A3B">
      <w:pPr>
        <w:rPr>
          <w:color w:val="000000"/>
          <w:sz w:val="22"/>
          <w:szCs w:val="22"/>
        </w:rPr>
      </w:pPr>
    </w:p>
    <w:p w14:paraId="5FA654B8" w14:textId="77777777" w:rsidR="009E3A3B" w:rsidRDefault="0000525A">
      <w:pPr>
        <w:numPr>
          <w:ilvl w:val="0"/>
          <w:numId w:val="37"/>
        </w:numPr>
        <w:pBdr>
          <w:top w:val="nil"/>
          <w:left w:val="nil"/>
          <w:bottom w:val="nil"/>
          <w:right w:val="nil"/>
          <w:between w:val="nil"/>
        </w:pBdr>
        <w:ind w:left="810"/>
        <w:rPr>
          <w:sz w:val="22"/>
          <w:szCs w:val="22"/>
        </w:rPr>
      </w:pPr>
      <w:r>
        <w:rPr>
          <w:color w:val="000000"/>
          <w:sz w:val="22"/>
          <w:szCs w:val="22"/>
        </w:rPr>
        <w:t xml:space="preserve">Descripción de las dinámicas de poblamiento y poblacional </w:t>
      </w:r>
    </w:p>
    <w:p w14:paraId="0B0CF602" w14:textId="77777777" w:rsidR="009E3A3B" w:rsidRDefault="0000525A">
      <w:pPr>
        <w:numPr>
          <w:ilvl w:val="0"/>
          <w:numId w:val="37"/>
        </w:numPr>
        <w:pBdr>
          <w:top w:val="nil"/>
          <w:left w:val="nil"/>
          <w:bottom w:val="nil"/>
          <w:right w:val="nil"/>
          <w:between w:val="nil"/>
        </w:pBdr>
        <w:ind w:left="810"/>
        <w:rPr>
          <w:sz w:val="22"/>
          <w:szCs w:val="22"/>
        </w:rPr>
      </w:pPr>
      <w:r>
        <w:rPr>
          <w:color w:val="000000"/>
          <w:sz w:val="22"/>
          <w:szCs w:val="22"/>
        </w:rPr>
        <w:t xml:space="preserve">Descripción de tendencias demográficas a través de indicadores de demografía </w:t>
      </w:r>
    </w:p>
    <w:p w14:paraId="0B465211" w14:textId="77777777" w:rsidR="009E3A3B" w:rsidRDefault="0000525A">
      <w:pPr>
        <w:numPr>
          <w:ilvl w:val="0"/>
          <w:numId w:val="37"/>
        </w:numPr>
        <w:pBdr>
          <w:top w:val="nil"/>
          <w:left w:val="nil"/>
          <w:bottom w:val="nil"/>
          <w:right w:val="nil"/>
          <w:between w:val="nil"/>
        </w:pBdr>
        <w:ind w:left="810"/>
        <w:rPr>
          <w:sz w:val="22"/>
          <w:szCs w:val="22"/>
        </w:rPr>
      </w:pPr>
      <w:r>
        <w:rPr>
          <w:color w:val="000000"/>
          <w:sz w:val="22"/>
          <w:szCs w:val="22"/>
        </w:rPr>
        <w:t>Análisis histórico y de tendencias demográficas</w:t>
      </w:r>
    </w:p>
    <w:p w14:paraId="23C71784" w14:textId="77777777" w:rsidR="009E3A3B" w:rsidRDefault="0000525A">
      <w:pPr>
        <w:numPr>
          <w:ilvl w:val="0"/>
          <w:numId w:val="37"/>
        </w:numPr>
        <w:pBdr>
          <w:top w:val="nil"/>
          <w:left w:val="nil"/>
          <w:bottom w:val="nil"/>
          <w:right w:val="nil"/>
          <w:between w:val="nil"/>
        </w:pBdr>
        <w:ind w:left="810"/>
        <w:rPr>
          <w:sz w:val="22"/>
          <w:szCs w:val="22"/>
        </w:rPr>
      </w:pPr>
      <w:r>
        <w:rPr>
          <w:color w:val="000000"/>
          <w:sz w:val="22"/>
          <w:szCs w:val="22"/>
        </w:rPr>
        <w:t>Caracterización de la estructura de la población</w:t>
      </w:r>
    </w:p>
    <w:p w14:paraId="27DDE56B" w14:textId="77777777" w:rsidR="009E3A3B" w:rsidRDefault="0000525A">
      <w:pPr>
        <w:numPr>
          <w:ilvl w:val="0"/>
          <w:numId w:val="37"/>
        </w:numPr>
        <w:pBdr>
          <w:top w:val="nil"/>
          <w:left w:val="nil"/>
          <w:bottom w:val="nil"/>
          <w:right w:val="nil"/>
          <w:between w:val="nil"/>
        </w:pBdr>
        <w:ind w:left="810"/>
        <w:rPr>
          <w:sz w:val="22"/>
          <w:szCs w:val="22"/>
        </w:rPr>
      </w:pPr>
      <w:r>
        <w:rPr>
          <w:color w:val="000000"/>
          <w:sz w:val="22"/>
          <w:szCs w:val="22"/>
        </w:rPr>
        <w:t>Identificación y caracterización, según corresponda, de la presencia de población en situación de desplazamiento, en proceso de retorno, o que haya retornado a los lugares de los que fue desplazada de manera forzosa.</w:t>
      </w:r>
    </w:p>
    <w:p w14:paraId="06B6F1C5" w14:textId="77777777" w:rsidR="009E3A3B" w:rsidRDefault="0000525A">
      <w:pPr>
        <w:numPr>
          <w:ilvl w:val="0"/>
          <w:numId w:val="37"/>
        </w:numPr>
        <w:pBdr>
          <w:top w:val="nil"/>
          <w:left w:val="nil"/>
          <w:bottom w:val="nil"/>
          <w:right w:val="nil"/>
          <w:between w:val="nil"/>
        </w:pBdr>
        <w:ind w:left="810"/>
        <w:rPr>
          <w:sz w:val="22"/>
          <w:szCs w:val="22"/>
        </w:rPr>
      </w:pPr>
      <w:r>
        <w:rPr>
          <w:color w:val="000000"/>
          <w:sz w:val="22"/>
          <w:szCs w:val="22"/>
        </w:rPr>
        <w:t>Identificación y caracterización, según corresponda, de la población migrante en relación con la existencia de otros proyectos en el área de influencia, sus patrones de asentamiento y formas de tenencia de la tierra.</w:t>
      </w:r>
    </w:p>
    <w:p w14:paraId="3365D960" w14:textId="77777777" w:rsidR="009E3A3B" w:rsidRDefault="009E3A3B">
      <w:pPr>
        <w:rPr>
          <w:color w:val="000000"/>
          <w:sz w:val="22"/>
          <w:szCs w:val="22"/>
        </w:rPr>
      </w:pPr>
    </w:p>
    <w:p w14:paraId="6551044D" w14:textId="56D192F2" w:rsidR="009E3A3B" w:rsidRDefault="0000525A">
      <w:pPr>
        <w:pStyle w:val="Ttulo3"/>
        <w:numPr>
          <w:ilvl w:val="2"/>
          <w:numId w:val="11"/>
        </w:numPr>
        <w:rPr>
          <w:sz w:val="22"/>
          <w:szCs w:val="22"/>
        </w:rPr>
      </w:pPr>
      <w:bookmarkStart w:id="69" w:name="_Toc57744154"/>
      <w:r>
        <w:rPr>
          <w:sz w:val="22"/>
          <w:szCs w:val="22"/>
        </w:rPr>
        <w:t>ESPACIAL</w:t>
      </w:r>
      <w:bookmarkEnd w:id="69"/>
      <w:r>
        <w:rPr>
          <w:sz w:val="22"/>
          <w:szCs w:val="22"/>
        </w:rPr>
        <w:t xml:space="preserve"> </w:t>
      </w:r>
    </w:p>
    <w:p w14:paraId="701EE24D" w14:textId="77777777" w:rsidR="009E3A3B" w:rsidRDefault="009E3A3B">
      <w:pPr>
        <w:rPr>
          <w:sz w:val="22"/>
          <w:szCs w:val="22"/>
        </w:rPr>
      </w:pPr>
    </w:p>
    <w:p w14:paraId="6BDC8620" w14:textId="77777777" w:rsidR="009E3A3B" w:rsidRDefault="0000525A">
      <w:pPr>
        <w:rPr>
          <w:color w:val="000000"/>
          <w:sz w:val="22"/>
          <w:szCs w:val="22"/>
        </w:rPr>
      </w:pPr>
      <w:r>
        <w:rPr>
          <w:color w:val="000000"/>
          <w:sz w:val="22"/>
          <w:szCs w:val="22"/>
        </w:rPr>
        <w:t>Se debe analizar la calidad y cobertura de los servicios públicos y sociales de manera independiente tanto para las áreas urbanas de los municipios (cascos urbanos), como para las áreas rurales del área de influencia del componente. Incluyendo:</w:t>
      </w:r>
    </w:p>
    <w:p w14:paraId="06127808" w14:textId="77777777" w:rsidR="009E3A3B" w:rsidRDefault="009E3A3B">
      <w:pPr>
        <w:rPr>
          <w:color w:val="000000"/>
          <w:sz w:val="22"/>
          <w:szCs w:val="22"/>
        </w:rPr>
      </w:pPr>
    </w:p>
    <w:p w14:paraId="0D938EDF" w14:textId="77777777" w:rsidR="009E3A3B" w:rsidRDefault="0000525A">
      <w:pPr>
        <w:numPr>
          <w:ilvl w:val="0"/>
          <w:numId w:val="33"/>
        </w:numPr>
        <w:pBdr>
          <w:top w:val="nil"/>
          <w:left w:val="nil"/>
          <w:bottom w:val="nil"/>
          <w:right w:val="nil"/>
          <w:between w:val="nil"/>
        </w:pBdr>
        <w:rPr>
          <w:color w:val="000000"/>
          <w:sz w:val="22"/>
          <w:szCs w:val="22"/>
        </w:rPr>
      </w:pPr>
      <w:r>
        <w:rPr>
          <w:color w:val="000000"/>
          <w:sz w:val="22"/>
          <w:szCs w:val="22"/>
        </w:rPr>
        <w:t>Servicios Públicos:</w:t>
      </w:r>
    </w:p>
    <w:p w14:paraId="70DCAAD2" w14:textId="77777777" w:rsidR="009E3A3B" w:rsidRDefault="0000525A">
      <w:pPr>
        <w:numPr>
          <w:ilvl w:val="1"/>
          <w:numId w:val="33"/>
        </w:numPr>
        <w:pBdr>
          <w:top w:val="nil"/>
          <w:left w:val="nil"/>
          <w:bottom w:val="nil"/>
          <w:right w:val="nil"/>
          <w:between w:val="nil"/>
        </w:pBdr>
        <w:rPr>
          <w:color w:val="000000"/>
          <w:sz w:val="22"/>
          <w:szCs w:val="22"/>
        </w:rPr>
      </w:pPr>
      <w:r>
        <w:rPr>
          <w:color w:val="000000"/>
          <w:sz w:val="22"/>
          <w:szCs w:val="22"/>
        </w:rPr>
        <w:t>Servicio de acueducto y alcantarillado</w:t>
      </w:r>
    </w:p>
    <w:p w14:paraId="5C9221C3" w14:textId="77777777" w:rsidR="009E3A3B" w:rsidRDefault="0000525A">
      <w:pPr>
        <w:numPr>
          <w:ilvl w:val="1"/>
          <w:numId w:val="33"/>
        </w:numPr>
        <w:pBdr>
          <w:top w:val="nil"/>
          <w:left w:val="nil"/>
          <w:bottom w:val="nil"/>
          <w:right w:val="nil"/>
          <w:between w:val="nil"/>
        </w:pBdr>
        <w:rPr>
          <w:color w:val="000000"/>
          <w:sz w:val="22"/>
          <w:szCs w:val="22"/>
        </w:rPr>
      </w:pPr>
      <w:r>
        <w:rPr>
          <w:color w:val="000000"/>
          <w:sz w:val="22"/>
          <w:szCs w:val="22"/>
        </w:rPr>
        <w:t>Disposición de residuos sólidos y líquidos</w:t>
      </w:r>
    </w:p>
    <w:p w14:paraId="6D263032" w14:textId="77777777" w:rsidR="009E3A3B" w:rsidRDefault="0000525A">
      <w:pPr>
        <w:numPr>
          <w:ilvl w:val="1"/>
          <w:numId w:val="33"/>
        </w:numPr>
        <w:pBdr>
          <w:top w:val="nil"/>
          <w:left w:val="nil"/>
          <w:bottom w:val="nil"/>
          <w:right w:val="nil"/>
          <w:between w:val="nil"/>
        </w:pBdr>
        <w:rPr>
          <w:color w:val="000000"/>
          <w:sz w:val="22"/>
          <w:szCs w:val="22"/>
        </w:rPr>
      </w:pPr>
      <w:r>
        <w:rPr>
          <w:color w:val="000000"/>
          <w:sz w:val="22"/>
          <w:szCs w:val="22"/>
        </w:rPr>
        <w:t>Servicios de energía, gas y telecomunicaciones</w:t>
      </w:r>
    </w:p>
    <w:p w14:paraId="6D13DFC1" w14:textId="77777777" w:rsidR="009E3A3B" w:rsidRDefault="0000525A">
      <w:pPr>
        <w:numPr>
          <w:ilvl w:val="0"/>
          <w:numId w:val="33"/>
        </w:numPr>
        <w:pBdr>
          <w:top w:val="nil"/>
          <w:left w:val="nil"/>
          <w:bottom w:val="nil"/>
          <w:right w:val="nil"/>
          <w:between w:val="nil"/>
        </w:pBdr>
        <w:rPr>
          <w:color w:val="000000"/>
          <w:sz w:val="22"/>
          <w:szCs w:val="22"/>
        </w:rPr>
      </w:pPr>
      <w:r>
        <w:rPr>
          <w:color w:val="000000"/>
          <w:sz w:val="22"/>
          <w:szCs w:val="22"/>
        </w:rPr>
        <w:t>Servicios Sociales:</w:t>
      </w:r>
    </w:p>
    <w:p w14:paraId="2E7BD70A" w14:textId="77777777" w:rsidR="009E3A3B" w:rsidRDefault="0000525A">
      <w:pPr>
        <w:numPr>
          <w:ilvl w:val="1"/>
          <w:numId w:val="33"/>
        </w:numPr>
        <w:pBdr>
          <w:top w:val="nil"/>
          <w:left w:val="nil"/>
          <w:bottom w:val="nil"/>
          <w:right w:val="nil"/>
          <w:between w:val="nil"/>
        </w:pBdr>
        <w:rPr>
          <w:color w:val="000000"/>
          <w:sz w:val="22"/>
          <w:szCs w:val="22"/>
        </w:rPr>
      </w:pPr>
      <w:r>
        <w:rPr>
          <w:color w:val="000000"/>
          <w:sz w:val="22"/>
          <w:szCs w:val="22"/>
        </w:rPr>
        <w:t>Educación, salud y recreación</w:t>
      </w:r>
    </w:p>
    <w:p w14:paraId="5FF57213" w14:textId="77777777" w:rsidR="009E3A3B" w:rsidRDefault="0000525A">
      <w:pPr>
        <w:numPr>
          <w:ilvl w:val="1"/>
          <w:numId w:val="33"/>
        </w:numPr>
        <w:pBdr>
          <w:top w:val="nil"/>
          <w:left w:val="nil"/>
          <w:bottom w:val="nil"/>
          <w:right w:val="nil"/>
          <w:between w:val="nil"/>
        </w:pBdr>
        <w:rPr>
          <w:color w:val="000000"/>
          <w:sz w:val="22"/>
          <w:szCs w:val="22"/>
        </w:rPr>
      </w:pPr>
      <w:r>
        <w:rPr>
          <w:color w:val="000000"/>
          <w:sz w:val="22"/>
          <w:szCs w:val="22"/>
        </w:rPr>
        <w:lastRenderedPageBreak/>
        <w:t>Seguridad</w:t>
      </w:r>
    </w:p>
    <w:p w14:paraId="66261BC4" w14:textId="77777777" w:rsidR="009E3A3B" w:rsidRDefault="0000525A">
      <w:pPr>
        <w:numPr>
          <w:ilvl w:val="1"/>
          <w:numId w:val="33"/>
        </w:numPr>
        <w:pBdr>
          <w:top w:val="nil"/>
          <w:left w:val="nil"/>
          <w:bottom w:val="nil"/>
          <w:right w:val="nil"/>
          <w:between w:val="nil"/>
        </w:pBdr>
        <w:rPr>
          <w:color w:val="000000"/>
          <w:sz w:val="22"/>
          <w:szCs w:val="22"/>
        </w:rPr>
      </w:pPr>
      <w:r>
        <w:rPr>
          <w:color w:val="000000"/>
          <w:sz w:val="22"/>
          <w:szCs w:val="22"/>
        </w:rPr>
        <w:t>Transporte (vial, aéreo, ferroviario, marítimo y fluvial)</w:t>
      </w:r>
    </w:p>
    <w:p w14:paraId="5F041860" w14:textId="77777777" w:rsidR="009E3A3B" w:rsidRDefault="009E3A3B">
      <w:pPr>
        <w:rPr>
          <w:sz w:val="22"/>
          <w:szCs w:val="22"/>
        </w:rPr>
      </w:pPr>
    </w:p>
    <w:p w14:paraId="3B28037A" w14:textId="43A053DC" w:rsidR="009E3A3B" w:rsidRDefault="0000525A">
      <w:pPr>
        <w:pStyle w:val="Ttulo3"/>
        <w:numPr>
          <w:ilvl w:val="2"/>
          <w:numId w:val="11"/>
        </w:numPr>
        <w:rPr>
          <w:sz w:val="22"/>
          <w:szCs w:val="22"/>
        </w:rPr>
      </w:pPr>
      <w:bookmarkStart w:id="70" w:name="_Toc57744155"/>
      <w:r>
        <w:rPr>
          <w:sz w:val="22"/>
          <w:szCs w:val="22"/>
        </w:rPr>
        <w:t>ECONÓMICO</w:t>
      </w:r>
      <w:bookmarkEnd w:id="70"/>
      <w:r>
        <w:rPr>
          <w:sz w:val="22"/>
          <w:szCs w:val="22"/>
        </w:rPr>
        <w:t xml:space="preserve"> </w:t>
      </w:r>
    </w:p>
    <w:p w14:paraId="091A28AE" w14:textId="77777777" w:rsidR="009E3A3B" w:rsidRDefault="009E3A3B">
      <w:pPr>
        <w:rPr>
          <w:sz w:val="22"/>
          <w:szCs w:val="22"/>
        </w:rPr>
      </w:pPr>
    </w:p>
    <w:p w14:paraId="4B974805" w14:textId="77777777" w:rsidR="009E3A3B" w:rsidRDefault="0000525A">
      <w:pPr>
        <w:numPr>
          <w:ilvl w:val="0"/>
          <w:numId w:val="39"/>
        </w:numPr>
        <w:pBdr>
          <w:top w:val="nil"/>
          <w:left w:val="nil"/>
          <w:bottom w:val="nil"/>
          <w:right w:val="nil"/>
          <w:between w:val="nil"/>
        </w:pBdr>
        <w:rPr>
          <w:color w:val="000000"/>
          <w:sz w:val="22"/>
          <w:szCs w:val="22"/>
        </w:rPr>
      </w:pPr>
      <w:r>
        <w:rPr>
          <w:color w:val="000000"/>
          <w:sz w:val="22"/>
          <w:szCs w:val="22"/>
        </w:rPr>
        <w:t>Caracterización del tipo de actividades existentes, en términos de su funcionalidad económica y su relación con los bienes y servicios ambientales.</w:t>
      </w:r>
    </w:p>
    <w:p w14:paraId="05B2B320" w14:textId="77777777" w:rsidR="009E3A3B" w:rsidRDefault="0000525A">
      <w:pPr>
        <w:numPr>
          <w:ilvl w:val="0"/>
          <w:numId w:val="39"/>
        </w:numPr>
        <w:pBdr>
          <w:top w:val="nil"/>
          <w:left w:val="nil"/>
          <w:bottom w:val="nil"/>
          <w:right w:val="nil"/>
          <w:between w:val="nil"/>
        </w:pBdr>
        <w:rPr>
          <w:color w:val="000000"/>
          <w:sz w:val="22"/>
          <w:szCs w:val="22"/>
        </w:rPr>
      </w:pPr>
      <w:r>
        <w:rPr>
          <w:color w:val="000000"/>
          <w:sz w:val="22"/>
          <w:szCs w:val="22"/>
        </w:rPr>
        <w:t>Identificación y descripción de la infraestructura productiva (industrias, bodegas, centros de acopio, plazas de mercado, etc.) y zonas de interés turístico.</w:t>
      </w:r>
    </w:p>
    <w:p w14:paraId="338E74CB" w14:textId="77777777" w:rsidR="009E3A3B" w:rsidRDefault="0000525A">
      <w:pPr>
        <w:numPr>
          <w:ilvl w:val="0"/>
          <w:numId w:val="39"/>
        </w:numPr>
        <w:pBdr>
          <w:top w:val="nil"/>
          <w:left w:val="nil"/>
          <w:bottom w:val="nil"/>
          <w:right w:val="nil"/>
          <w:between w:val="nil"/>
        </w:pBdr>
        <w:rPr>
          <w:color w:val="000000"/>
          <w:sz w:val="22"/>
          <w:szCs w:val="22"/>
        </w:rPr>
      </w:pPr>
      <w:r>
        <w:rPr>
          <w:color w:val="000000"/>
          <w:sz w:val="22"/>
          <w:szCs w:val="22"/>
        </w:rPr>
        <w:t>Análisis de la dinámica económica regional (alrededor del municipio) relacionada con el proyecto.</w:t>
      </w:r>
    </w:p>
    <w:p w14:paraId="7B2362FD" w14:textId="77777777" w:rsidR="009E3A3B" w:rsidRDefault="0000525A">
      <w:pPr>
        <w:numPr>
          <w:ilvl w:val="0"/>
          <w:numId w:val="39"/>
        </w:numPr>
        <w:pBdr>
          <w:top w:val="nil"/>
          <w:left w:val="nil"/>
          <w:bottom w:val="nil"/>
          <w:right w:val="nil"/>
          <w:between w:val="nil"/>
        </w:pBdr>
        <w:rPr>
          <w:color w:val="000000"/>
          <w:sz w:val="22"/>
          <w:szCs w:val="22"/>
        </w:rPr>
      </w:pPr>
      <w:r>
        <w:rPr>
          <w:color w:val="000000"/>
          <w:sz w:val="22"/>
          <w:szCs w:val="22"/>
        </w:rPr>
        <w:t>Identificación y análisis de la estructura de la propiedad, procesos productivos y tecnológicos, mercado laboral actual, polos de desarrollo que interactúan con el área de influencia del medio y empresas productivas en los sectores primario, secundario y terciario.</w:t>
      </w:r>
    </w:p>
    <w:p w14:paraId="17997C8C" w14:textId="77777777" w:rsidR="009E3A3B" w:rsidRDefault="009E3A3B">
      <w:pPr>
        <w:rPr>
          <w:color w:val="000000"/>
          <w:sz w:val="22"/>
          <w:szCs w:val="22"/>
        </w:rPr>
      </w:pPr>
    </w:p>
    <w:p w14:paraId="764BCB6A" w14:textId="77777777" w:rsidR="009E3A3B" w:rsidRDefault="009E3A3B">
      <w:pPr>
        <w:rPr>
          <w:sz w:val="22"/>
          <w:szCs w:val="22"/>
        </w:rPr>
      </w:pPr>
    </w:p>
    <w:p w14:paraId="54C7A96D" w14:textId="3260FB1A" w:rsidR="009E3A3B" w:rsidRDefault="0000525A">
      <w:pPr>
        <w:pStyle w:val="Ttulo3"/>
        <w:numPr>
          <w:ilvl w:val="2"/>
          <w:numId w:val="11"/>
        </w:numPr>
        <w:rPr>
          <w:sz w:val="22"/>
          <w:szCs w:val="22"/>
        </w:rPr>
      </w:pPr>
      <w:bookmarkStart w:id="71" w:name="_Toc57744156"/>
      <w:r>
        <w:rPr>
          <w:sz w:val="22"/>
          <w:szCs w:val="22"/>
        </w:rPr>
        <w:t>CULTURAL</w:t>
      </w:r>
      <w:bookmarkEnd w:id="71"/>
      <w:r>
        <w:rPr>
          <w:sz w:val="22"/>
          <w:szCs w:val="22"/>
        </w:rPr>
        <w:t xml:space="preserve"> </w:t>
      </w:r>
    </w:p>
    <w:p w14:paraId="0ABBA79F" w14:textId="77777777" w:rsidR="009E3A3B" w:rsidRDefault="009E3A3B">
      <w:pPr>
        <w:rPr>
          <w:sz w:val="22"/>
          <w:szCs w:val="22"/>
        </w:rPr>
      </w:pPr>
    </w:p>
    <w:p w14:paraId="5C1A3D40" w14:textId="77777777" w:rsidR="009E3A3B" w:rsidRDefault="0000525A">
      <w:pPr>
        <w:rPr>
          <w:sz w:val="22"/>
          <w:szCs w:val="22"/>
        </w:rPr>
      </w:pPr>
      <w:r>
        <w:rPr>
          <w:sz w:val="22"/>
          <w:szCs w:val="22"/>
        </w:rPr>
        <w:t>Los análisis realizados al componente cultural deben incluir información sobre las comunidades no étnicas en las unidades territoriales principales (con base en el municipio), sobre la población asentada en las unidades territoriales de menor dimensión que el municipio (subdivisiones) y sobre las comunidades étnicas presentes en el contexto regional del proyecto, considerando aspectos tales como territorios, rutas de movilidad, demografía, salud, educación, religiosidad, etnolingüística, economía tradicional, organización sociocultural, presencia institucional y prácticas culturales.</w:t>
      </w:r>
    </w:p>
    <w:p w14:paraId="75ACACD1" w14:textId="77777777" w:rsidR="009E3A3B" w:rsidRDefault="009E3A3B">
      <w:pPr>
        <w:rPr>
          <w:sz w:val="22"/>
          <w:szCs w:val="22"/>
        </w:rPr>
      </w:pPr>
    </w:p>
    <w:p w14:paraId="7C6ED5B1" w14:textId="12464A2B" w:rsidR="009E3A3B" w:rsidRDefault="0000525A">
      <w:pPr>
        <w:pStyle w:val="Ttulo3"/>
        <w:numPr>
          <w:ilvl w:val="2"/>
          <w:numId w:val="11"/>
        </w:numPr>
        <w:rPr>
          <w:sz w:val="22"/>
          <w:szCs w:val="22"/>
        </w:rPr>
      </w:pPr>
      <w:bookmarkStart w:id="72" w:name="_Toc57744157"/>
      <w:r>
        <w:rPr>
          <w:sz w:val="22"/>
          <w:szCs w:val="22"/>
        </w:rPr>
        <w:t>ARQUEOLÓGICO</w:t>
      </w:r>
      <w:bookmarkEnd w:id="72"/>
    </w:p>
    <w:p w14:paraId="4308EC99" w14:textId="77777777" w:rsidR="009E3A3B" w:rsidRDefault="009E3A3B">
      <w:pPr>
        <w:tabs>
          <w:tab w:val="left" w:pos="-2268"/>
        </w:tabs>
        <w:rPr>
          <w:sz w:val="22"/>
          <w:szCs w:val="22"/>
        </w:rPr>
      </w:pPr>
    </w:p>
    <w:p w14:paraId="486988D1" w14:textId="77777777" w:rsidR="009E3A3B" w:rsidRDefault="0000525A">
      <w:pPr>
        <w:tabs>
          <w:tab w:val="left" w:pos="-2268"/>
        </w:tabs>
        <w:rPr>
          <w:sz w:val="22"/>
          <w:szCs w:val="22"/>
        </w:rPr>
      </w:pPr>
      <w:r>
        <w:rPr>
          <w:sz w:val="22"/>
          <w:szCs w:val="22"/>
        </w:rPr>
        <w:t>Se debe dar cumplimiento a lo establecido en el Decreto 138 de 2019 en relación con el registro de Arqueología Preventiva.</w:t>
      </w:r>
    </w:p>
    <w:p w14:paraId="13B28E99" w14:textId="77777777" w:rsidR="009E3A3B" w:rsidRDefault="009E3A3B">
      <w:pPr>
        <w:tabs>
          <w:tab w:val="left" w:pos="-2268"/>
        </w:tabs>
        <w:rPr>
          <w:sz w:val="22"/>
          <w:szCs w:val="22"/>
        </w:rPr>
      </w:pPr>
    </w:p>
    <w:p w14:paraId="441540CC" w14:textId="0F006F0B" w:rsidR="009E3A3B" w:rsidRDefault="0000525A">
      <w:pPr>
        <w:pStyle w:val="Ttulo3"/>
        <w:numPr>
          <w:ilvl w:val="2"/>
          <w:numId w:val="11"/>
        </w:numPr>
        <w:rPr>
          <w:sz w:val="22"/>
          <w:szCs w:val="22"/>
        </w:rPr>
      </w:pPr>
      <w:bookmarkStart w:id="73" w:name="_Toc57744158"/>
      <w:r>
        <w:rPr>
          <w:sz w:val="22"/>
          <w:szCs w:val="22"/>
        </w:rPr>
        <w:t>POLÍTICO-ORGANIZATIVO</w:t>
      </w:r>
      <w:bookmarkEnd w:id="73"/>
      <w:r>
        <w:rPr>
          <w:sz w:val="22"/>
          <w:szCs w:val="22"/>
        </w:rPr>
        <w:t xml:space="preserve"> </w:t>
      </w:r>
    </w:p>
    <w:p w14:paraId="7E63BB4E" w14:textId="77777777" w:rsidR="009E3A3B" w:rsidRDefault="009E3A3B">
      <w:pPr>
        <w:rPr>
          <w:sz w:val="22"/>
          <w:szCs w:val="22"/>
        </w:rPr>
      </w:pPr>
    </w:p>
    <w:p w14:paraId="5315A070" w14:textId="77777777" w:rsidR="009E3A3B" w:rsidRDefault="0000525A">
      <w:pPr>
        <w:rPr>
          <w:sz w:val="22"/>
          <w:szCs w:val="22"/>
        </w:rPr>
      </w:pPr>
      <w:r>
        <w:rPr>
          <w:sz w:val="22"/>
          <w:szCs w:val="22"/>
        </w:rPr>
        <w:t xml:space="preserve">Describir la estructura organizativa presente en las unidades de análisis del área de influencia, abarcando no solo las instituciones e instancias existentes y promovidas desde el sector público, sino considerando también aquellas iniciativas y organizaciones generadas desde el nivel comunitario, cívico y privado existentes en el municipio, teniendo en cuenta la estructura organizativa del territorio donde se va a construir y operar el proyecto, incluyendo las instituciones e instancias existentes y promovidas desde el sector público, y aquellas </w:t>
      </w:r>
      <w:r>
        <w:rPr>
          <w:sz w:val="22"/>
          <w:szCs w:val="22"/>
        </w:rPr>
        <w:lastRenderedPageBreak/>
        <w:t>iniciativas y organizaciones generadas desde el nivel comunitario, cívico y privado existentes en el municipio.</w:t>
      </w:r>
    </w:p>
    <w:p w14:paraId="7FB8C153" w14:textId="77777777" w:rsidR="009E3A3B" w:rsidRDefault="009E3A3B">
      <w:pPr>
        <w:rPr>
          <w:sz w:val="22"/>
          <w:szCs w:val="22"/>
        </w:rPr>
      </w:pPr>
    </w:p>
    <w:p w14:paraId="6DDD88C8" w14:textId="77777777" w:rsidR="009E3A3B" w:rsidRDefault="0000525A">
      <w:pPr>
        <w:rPr>
          <w:sz w:val="22"/>
          <w:szCs w:val="22"/>
        </w:rPr>
      </w:pPr>
      <w:r>
        <w:rPr>
          <w:sz w:val="22"/>
          <w:szCs w:val="22"/>
        </w:rPr>
        <w:t>El análisis debe incluir aspectos tales como el político-administrativo de las unidades de análisis en el área de influencia socioeconómica, las presencia institucional y organización comunitaria.</w:t>
      </w:r>
    </w:p>
    <w:p w14:paraId="66D555C4" w14:textId="77777777" w:rsidR="009E3A3B" w:rsidRDefault="009E3A3B">
      <w:pPr>
        <w:rPr>
          <w:sz w:val="22"/>
          <w:szCs w:val="22"/>
        </w:rPr>
      </w:pPr>
    </w:p>
    <w:p w14:paraId="21483CD0" w14:textId="6C0800E8" w:rsidR="009E3A3B" w:rsidRDefault="0000525A">
      <w:pPr>
        <w:pStyle w:val="Ttulo3"/>
        <w:numPr>
          <w:ilvl w:val="2"/>
          <w:numId w:val="11"/>
        </w:numPr>
        <w:rPr>
          <w:sz w:val="22"/>
          <w:szCs w:val="22"/>
        </w:rPr>
      </w:pPr>
      <w:bookmarkStart w:id="74" w:name="_Toc57744159"/>
      <w:r>
        <w:rPr>
          <w:sz w:val="22"/>
          <w:szCs w:val="22"/>
        </w:rPr>
        <w:t>TENDENCIAS DEL DESARROLLO</w:t>
      </w:r>
      <w:bookmarkEnd w:id="74"/>
    </w:p>
    <w:p w14:paraId="6B51ADA9" w14:textId="77777777" w:rsidR="009E3A3B" w:rsidRDefault="009E3A3B">
      <w:pPr>
        <w:rPr>
          <w:color w:val="000000"/>
          <w:sz w:val="22"/>
          <w:szCs w:val="22"/>
        </w:rPr>
      </w:pPr>
    </w:p>
    <w:p w14:paraId="37800BC7" w14:textId="77777777" w:rsidR="009E3A3B" w:rsidRDefault="0000525A">
      <w:pPr>
        <w:rPr>
          <w:color w:val="000000"/>
          <w:sz w:val="22"/>
          <w:szCs w:val="22"/>
        </w:rPr>
      </w:pPr>
      <w:r>
        <w:rPr>
          <w:color w:val="000000"/>
          <w:sz w:val="22"/>
          <w:szCs w:val="22"/>
        </w:rPr>
        <w:t>Se debe realizar el análisis integral socioeconómico del área de influencia que resulte de la evaluación de los anteriores componentes (demográfico, espacial, económico, cultural y político organizativo), involucrando los instrumentos de planeación (planes de desarrollo, de ordenamiento territorial, planes de desarrollo con enfoque territorial y de gestión ambiental existentes), de tal forma que se identifique cuál o cuáles de esos componentes podrían afectarse por el desarrollo del proyecto y otros aspectos.</w:t>
      </w:r>
    </w:p>
    <w:p w14:paraId="4650B3F9" w14:textId="77777777" w:rsidR="009E3A3B" w:rsidRDefault="009E3A3B">
      <w:pPr>
        <w:rPr>
          <w:sz w:val="22"/>
          <w:szCs w:val="22"/>
        </w:rPr>
      </w:pPr>
    </w:p>
    <w:p w14:paraId="211539C4" w14:textId="458E5BEB" w:rsidR="009E3A3B" w:rsidRDefault="0000525A">
      <w:pPr>
        <w:pStyle w:val="Ttulo3"/>
        <w:numPr>
          <w:ilvl w:val="2"/>
          <w:numId w:val="11"/>
        </w:numPr>
        <w:rPr>
          <w:sz w:val="22"/>
          <w:szCs w:val="22"/>
        </w:rPr>
      </w:pPr>
      <w:bookmarkStart w:id="75" w:name="_Toc57744160"/>
      <w:r>
        <w:rPr>
          <w:sz w:val="22"/>
          <w:szCs w:val="22"/>
        </w:rPr>
        <w:t>INFORMACIÓN SOBRE POBLACIÓN A REASENTAR</w:t>
      </w:r>
      <w:bookmarkEnd w:id="75"/>
      <w:r>
        <w:rPr>
          <w:sz w:val="22"/>
          <w:szCs w:val="22"/>
        </w:rPr>
        <w:t xml:space="preserve"> </w:t>
      </w:r>
    </w:p>
    <w:p w14:paraId="4655D3AB" w14:textId="77777777" w:rsidR="009E3A3B" w:rsidRDefault="009E3A3B">
      <w:pPr>
        <w:rPr>
          <w:sz w:val="22"/>
          <w:szCs w:val="22"/>
        </w:rPr>
      </w:pPr>
    </w:p>
    <w:p w14:paraId="65A61B30" w14:textId="77777777" w:rsidR="009E3A3B" w:rsidRDefault="0000525A">
      <w:pPr>
        <w:rPr>
          <w:color w:val="000000"/>
          <w:sz w:val="22"/>
          <w:szCs w:val="22"/>
        </w:rPr>
      </w:pPr>
      <w:r>
        <w:rPr>
          <w:color w:val="000000"/>
          <w:sz w:val="22"/>
          <w:szCs w:val="22"/>
        </w:rPr>
        <w:t>Si como consecuencia del desarrollo del proyecto se requieren procesos de traslado involuntario de población, se debe:</w:t>
      </w:r>
    </w:p>
    <w:p w14:paraId="306DF900" w14:textId="77777777" w:rsidR="009E3A3B" w:rsidRDefault="009E3A3B">
      <w:pPr>
        <w:rPr>
          <w:color w:val="000000"/>
          <w:sz w:val="22"/>
          <w:szCs w:val="22"/>
        </w:rPr>
      </w:pPr>
    </w:p>
    <w:p w14:paraId="05F63272" w14:textId="77777777" w:rsidR="009E3A3B" w:rsidRDefault="0000525A">
      <w:pPr>
        <w:numPr>
          <w:ilvl w:val="0"/>
          <w:numId w:val="41"/>
        </w:numPr>
        <w:pBdr>
          <w:top w:val="nil"/>
          <w:left w:val="nil"/>
          <w:bottom w:val="nil"/>
          <w:right w:val="nil"/>
          <w:between w:val="nil"/>
        </w:pBdr>
        <w:tabs>
          <w:tab w:val="left" w:pos="-2268"/>
        </w:tabs>
        <w:rPr>
          <w:color w:val="000000"/>
          <w:sz w:val="22"/>
          <w:szCs w:val="22"/>
        </w:rPr>
      </w:pPr>
      <w:r>
        <w:rPr>
          <w:color w:val="000000"/>
          <w:sz w:val="22"/>
          <w:szCs w:val="22"/>
        </w:rPr>
        <w:t>Caracterizar la población objeto del programa de reasentamiento mediante un censo de las unidades sociales a reasentar, incluyendo además del sitio de origen, movilidad y razones asociadas a ella, sus características socioeconómicas</w:t>
      </w:r>
    </w:p>
    <w:p w14:paraId="50F9F0CB" w14:textId="77777777" w:rsidR="009E3A3B" w:rsidRDefault="0000525A">
      <w:pPr>
        <w:numPr>
          <w:ilvl w:val="0"/>
          <w:numId w:val="41"/>
        </w:numPr>
        <w:pBdr>
          <w:top w:val="nil"/>
          <w:left w:val="nil"/>
          <w:bottom w:val="nil"/>
          <w:right w:val="nil"/>
          <w:between w:val="nil"/>
        </w:pBdr>
        <w:tabs>
          <w:tab w:val="left" w:pos="-2268"/>
        </w:tabs>
        <w:rPr>
          <w:color w:val="000000"/>
          <w:sz w:val="22"/>
          <w:szCs w:val="22"/>
        </w:rPr>
      </w:pPr>
      <w:r>
        <w:rPr>
          <w:color w:val="000000"/>
          <w:sz w:val="22"/>
          <w:szCs w:val="22"/>
        </w:rPr>
        <w:t>Identificar la oferta de suelo y las áreas disponibles para el traslado acorde con los usos del suelo establecidos en los instrumentos de ordenamiento territorial (POT, PBOT y EOT), así como la compatibilidad de las condiciones socioculturales actuales y con las del territorio donde serán reasentadas las comunidades.</w:t>
      </w:r>
    </w:p>
    <w:p w14:paraId="1F976A20" w14:textId="77777777" w:rsidR="009E3A3B" w:rsidRDefault="0000525A">
      <w:pPr>
        <w:numPr>
          <w:ilvl w:val="0"/>
          <w:numId w:val="41"/>
        </w:numPr>
        <w:pBdr>
          <w:top w:val="nil"/>
          <w:left w:val="nil"/>
          <w:bottom w:val="nil"/>
          <w:right w:val="nil"/>
          <w:between w:val="nil"/>
        </w:pBdr>
        <w:tabs>
          <w:tab w:val="left" w:pos="-2268"/>
        </w:tabs>
        <w:rPr>
          <w:color w:val="000000"/>
          <w:sz w:val="22"/>
          <w:szCs w:val="22"/>
        </w:rPr>
      </w:pPr>
      <w:r>
        <w:rPr>
          <w:color w:val="000000"/>
          <w:sz w:val="22"/>
          <w:szCs w:val="22"/>
        </w:rPr>
        <w:t xml:space="preserve">Identificar y posibilitar la participación de las instituciones públicas (administración municipal Personerías, entre otras) y privadas, así como organizaciones de la sociedad civil cuya participación se estime necesaria en el proceso de reasentamiento. </w:t>
      </w:r>
    </w:p>
    <w:p w14:paraId="0ECF00F4" w14:textId="77777777" w:rsidR="009E3A3B" w:rsidRDefault="009E3A3B">
      <w:pPr>
        <w:tabs>
          <w:tab w:val="left" w:pos="-3828"/>
        </w:tabs>
        <w:ind w:left="1134"/>
        <w:rPr>
          <w:sz w:val="22"/>
          <w:szCs w:val="22"/>
        </w:rPr>
      </w:pPr>
    </w:p>
    <w:p w14:paraId="36645460" w14:textId="77777777" w:rsidR="009E3A3B" w:rsidRDefault="0000525A">
      <w:pPr>
        <w:tabs>
          <w:tab w:val="left" w:pos="-3828"/>
        </w:tabs>
        <w:rPr>
          <w:sz w:val="22"/>
          <w:szCs w:val="22"/>
        </w:rPr>
      </w:pPr>
      <w:r>
        <w:rPr>
          <w:sz w:val="22"/>
          <w:szCs w:val="22"/>
        </w:rPr>
        <w:t>El procedimiento para implementar debe ser consistente con la normatividad vigente expedida por las entidades del sector al que corresponda.</w:t>
      </w:r>
    </w:p>
    <w:p w14:paraId="4205C882" w14:textId="77777777" w:rsidR="009E3A3B" w:rsidRDefault="009E3A3B">
      <w:pPr>
        <w:rPr>
          <w:sz w:val="22"/>
          <w:szCs w:val="22"/>
        </w:rPr>
      </w:pPr>
    </w:p>
    <w:p w14:paraId="72E9F0B3" w14:textId="61BACFE6" w:rsidR="009E3A3B" w:rsidRDefault="0000525A">
      <w:pPr>
        <w:pStyle w:val="Ttulo2"/>
        <w:numPr>
          <w:ilvl w:val="1"/>
          <w:numId w:val="11"/>
        </w:numPr>
        <w:rPr>
          <w:sz w:val="22"/>
          <w:szCs w:val="22"/>
        </w:rPr>
      </w:pPr>
      <w:bookmarkStart w:id="76" w:name="_Toc57744161"/>
      <w:r>
        <w:rPr>
          <w:sz w:val="22"/>
          <w:szCs w:val="22"/>
        </w:rPr>
        <w:t>SERVICIOS ECOSISTÉMICOS</w:t>
      </w:r>
      <w:bookmarkEnd w:id="76"/>
    </w:p>
    <w:p w14:paraId="13C3FC30" w14:textId="77777777" w:rsidR="009E3A3B" w:rsidRDefault="009E3A3B">
      <w:pPr>
        <w:rPr>
          <w:sz w:val="22"/>
          <w:szCs w:val="22"/>
        </w:rPr>
      </w:pPr>
    </w:p>
    <w:p w14:paraId="60AE8C56" w14:textId="77777777" w:rsidR="009E3A3B" w:rsidRDefault="0000525A">
      <w:pPr>
        <w:tabs>
          <w:tab w:val="left" w:pos="-2268"/>
        </w:tabs>
        <w:rPr>
          <w:sz w:val="22"/>
          <w:szCs w:val="22"/>
        </w:rPr>
      </w:pPr>
      <w:r>
        <w:rPr>
          <w:sz w:val="22"/>
          <w:szCs w:val="22"/>
        </w:rPr>
        <w:t xml:space="preserve">Se debe realizar el análisis de servicios ecosistémicos siguiendo los lineamientos descritos en la MGEPEA acogida mediante la Resolución 1402 de 2018 (o aquella norma que la </w:t>
      </w:r>
      <w:r>
        <w:rPr>
          <w:sz w:val="22"/>
          <w:szCs w:val="22"/>
        </w:rPr>
        <w:lastRenderedPageBreak/>
        <w:t xml:space="preserve">modifique o sustituya), que incluye entre otros aspectos la definición de la unidad de análisis, la identificación, descripción y análisis de los servicios ecosistémicos. </w:t>
      </w:r>
    </w:p>
    <w:p w14:paraId="234AA359" w14:textId="77777777" w:rsidR="009E3A3B" w:rsidRDefault="009E3A3B">
      <w:pPr>
        <w:tabs>
          <w:tab w:val="left" w:pos="-2268"/>
        </w:tabs>
        <w:rPr>
          <w:sz w:val="22"/>
          <w:szCs w:val="22"/>
        </w:rPr>
      </w:pPr>
    </w:p>
    <w:p w14:paraId="01695A96" w14:textId="2601C184" w:rsidR="009E3A3B" w:rsidRDefault="0000525A">
      <w:pPr>
        <w:pStyle w:val="Ttulo2"/>
        <w:numPr>
          <w:ilvl w:val="1"/>
          <w:numId w:val="11"/>
        </w:numPr>
        <w:rPr>
          <w:sz w:val="22"/>
          <w:szCs w:val="22"/>
        </w:rPr>
      </w:pPr>
      <w:bookmarkStart w:id="77" w:name="_Toc57744162"/>
      <w:r>
        <w:rPr>
          <w:sz w:val="22"/>
          <w:szCs w:val="22"/>
        </w:rPr>
        <w:t>PAISAJE</w:t>
      </w:r>
      <w:bookmarkEnd w:id="77"/>
      <w:r>
        <w:rPr>
          <w:sz w:val="22"/>
          <w:szCs w:val="22"/>
        </w:rPr>
        <w:t xml:space="preserve"> </w:t>
      </w:r>
    </w:p>
    <w:p w14:paraId="41C4EA62" w14:textId="77777777" w:rsidR="009E3A3B" w:rsidRDefault="009E3A3B">
      <w:pPr>
        <w:tabs>
          <w:tab w:val="left" w:pos="-2268"/>
        </w:tabs>
        <w:rPr>
          <w:sz w:val="22"/>
          <w:szCs w:val="22"/>
        </w:rPr>
      </w:pPr>
    </w:p>
    <w:p w14:paraId="3A608CCB" w14:textId="77777777" w:rsidR="009E3A3B" w:rsidRDefault="0000525A">
      <w:pPr>
        <w:rPr>
          <w:sz w:val="22"/>
          <w:szCs w:val="22"/>
        </w:rPr>
      </w:pPr>
      <w:r>
        <w:rPr>
          <w:color w:val="000000"/>
          <w:sz w:val="22"/>
          <w:szCs w:val="22"/>
        </w:rPr>
        <w:t>Para la interpretación y evaluación d</w:t>
      </w:r>
      <w:r>
        <w:rPr>
          <w:sz w:val="22"/>
          <w:szCs w:val="22"/>
        </w:rPr>
        <w:t>el componente de paisaje fisiográfico se deben tener en cuenta los siguientes requerimientos de información:</w:t>
      </w:r>
    </w:p>
    <w:p w14:paraId="250608DC" w14:textId="77777777" w:rsidR="009E3A3B" w:rsidRDefault="009E3A3B">
      <w:pPr>
        <w:rPr>
          <w:sz w:val="22"/>
          <w:szCs w:val="22"/>
        </w:rPr>
      </w:pPr>
    </w:p>
    <w:p w14:paraId="738EB3D7" w14:textId="77777777" w:rsidR="009E3A3B" w:rsidRDefault="0000525A">
      <w:pPr>
        <w:numPr>
          <w:ilvl w:val="0"/>
          <w:numId w:val="17"/>
        </w:numPr>
        <w:ind w:left="567" w:hanging="567"/>
        <w:rPr>
          <w:color w:val="000000"/>
        </w:rPr>
      </w:pPr>
      <w:r>
        <w:rPr>
          <w:color w:val="000000"/>
          <w:sz w:val="22"/>
          <w:szCs w:val="22"/>
        </w:rPr>
        <w:t>Definir, describir y espacializar los elementos del paisaje en el área de influencia del proyecto</w:t>
      </w:r>
    </w:p>
    <w:p w14:paraId="449629BA" w14:textId="77777777" w:rsidR="009E3A3B" w:rsidRDefault="0000525A">
      <w:pPr>
        <w:numPr>
          <w:ilvl w:val="0"/>
          <w:numId w:val="17"/>
        </w:numPr>
        <w:ind w:left="567" w:hanging="567"/>
        <w:rPr>
          <w:color w:val="000000"/>
        </w:rPr>
      </w:pPr>
      <w:r>
        <w:rPr>
          <w:color w:val="000000"/>
          <w:sz w:val="22"/>
          <w:szCs w:val="22"/>
        </w:rPr>
        <w:t>Definir las unidades de paisaje local (escala 1:10.000 o más detallada) y su interacción con el proyecto, haciendo énfasis en los atributos paisajísticos de los atractivos turísticos presentes en la zona de influencia del proyecto</w:t>
      </w:r>
    </w:p>
    <w:p w14:paraId="4FCBB0B1" w14:textId="77777777" w:rsidR="009E3A3B" w:rsidRDefault="0000525A">
      <w:pPr>
        <w:numPr>
          <w:ilvl w:val="0"/>
          <w:numId w:val="17"/>
        </w:numPr>
        <w:ind w:left="567" w:hanging="567"/>
        <w:rPr>
          <w:color w:val="000000"/>
        </w:rPr>
      </w:pPr>
      <w:r>
        <w:rPr>
          <w:color w:val="000000"/>
          <w:sz w:val="22"/>
          <w:szCs w:val="22"/>
        </w:rPr>
        <w:t>Descripción del proyecto dentro del componente paisajístico de la zona, considerando los cambios que puedan presentarse durante la construcción y operación de la infraestructura turística de gran escala</w:t>
      </w:r>
    </w:p>
    <w:p w14:paraId="54465443" w14:textId="77777777" w:rsidR="009E3A3B" w:rsidRDefault="009E3A3B">
      <w:pPr>
        <w:rPr>
          <w:sz w:val="22"/>
          <w:szCs w:val="22"/>
        </w:rPr>
      </w:pPr>
    </w:p>
    <w:p w14:paraId="291B5FA4" w14:textId="77777777" w:rsidR="009E3A3B" w:rsidRDefault="0000525A">
      <w:pPr>
        <w:rPr>
          <w:sz w:val="22"/>
          <w:szCs w:val="22"/>
        </w:rPr>
      </w:pPr>
      <w:r>
        <w:rPr>
          <w:sz w:val="22"/>
          <w:szCs w:val="22"/>
        </w:rPr>
        <w:t>Para el componente de percepción del paisaje se debe remitir la siguiente información:</w:t>
      </w:r>
    </w:p>
    <w:p w14:paraId="1A30CD21" w14:textId="77777777" w:rsidR="009E3A3B" w:rsidRDefault="009E3A3B">
      <w:pPr>
        <w:rPr>
          <w:sz w:val="22"/>
          <w:szCs w:val="22"/>
        </w:rPr>
      </w:pPr>
    </w:p>
    <w:p w14:paraId="5D3A2774" w14:textId="77777777" w:rsidR="009E3A3B" w:rsidRDefault="0000525A">
      <w:pPr>
        <w:numPr>
          <w:ilvl w:val="0"/>
          <w:numId w:val="17"/>
        </w:numPr>
        <w:ind w:left="567" w:hanging="567"/>
        <w:rPr>
          <w:color w:val="000000"/>
        </w:rPr>
      </w:pPr>
      <w:r>
        <w:rPr>
          <w:color w:val="000000"/>
          <w:sz w:val="22"/>
          <w:szCs w:val="22"/>
        </w:rPr>
        <w:t>Análisis de la visibilidad, calidad y fragilidad visual del paisaje.</w:t>
      </w:r>
    </w:p>
    <w:p w14:paraId="1B087D63" w14:textId="77777777" w:rsidR="009E3A3B" w:rsidRDefault="0000525A">
      <w:pPr>
        <w:numPr>
          <w:ilvl w:val="0"/>
          <w:numId w:val="17"/>
        </w:numPr>
        <w:ind w:left="567" w:hanging="567"/>
        <w:rPr>
          <w:color w:val="000000"/>
        </w:rPr>
      </w:pPr>
      <w:r>
        <w:rPr>
          <w:color w:val="000000"/>
          <w:sz w:val="22"/>
          <w:szCs w:val="22"/>
        </w:rPr>
        <w:t>Identificación de los elementos discordantes con el respectivo análisis de correspondencia cromática y tamaño de la discordancia</w:t>
      </w:r>
    </w:p>
    <w:p w14:paraId="2FBEF630" w14:textId="77777777" w:rsidR="009E3A3B" w:rsidRDefault="0000525A">
      <w:pPr>
        <w:numPr>
          <w:ilvl w:val="0"/>
          <w:numId w:val="17"/>
        </w:numPr>
        <w:ind w:left="567" w:hanging="567"/>
        <w:rPr>
          <w:color w:val="000000"/>
        </w:rPr>
      </w:pPr>
      <w:r>
        <w:rPr>
          <w:color w:val="000000"/>
          <w:sz w:val="22"/>
          <w:szCs w:val="22"/>
        </w:rPr>
        <w:t>Identificación, espacialización y descripción de los sitios de interés paisajístico y turístico presentes en el área de influencia del proyecto.</w:t>
      </w:r>
    </w:p>
    <w:p w14:paraId="4BF76442" w14:textId="77777777" w:rsidR="009E3A3B" w:rsidRDefault="0000525A">
      <w:pPr>
        <w:numPr>
          <w:ilvl w:val="0"/>
          <w:numId w:val="17"/>
        </w:numPr>
        <w:ind w:left="567" w:hanging="567"/>
        <w:rPr>
          <w:color w:val="000000"/>
        </w:rPr>
      </w:pPr>
      <w:r>
        <w:rPr>
          <w:color w:val="000000"/>
          <w:sz w:val="22"/>
          <w:szCs w:val="22"/>
        </w:rPr>
        <w:t>Caracterización de la percepción de las comunidades como referente de su entorno físico en términos culturales.</w:t>
      </w:r>
    </w:p>
    <w:p w14:paraId="6CCE0321" w14:textId="77777777" w:rsidR="009E3A3B" w:rsidRDefault="009E3A3B">
      <w:pPr>
        <w:rPr>
          <w:sz w:val="22"/>
          <w:szCs w:val="22"/>
        </w:rPr>
      </w:pPr>
    </w:p>
    <w:p w14:paraId="365AE9F2" w14:textId="77777777" w:rsidR="009E3A3B" w:rsidRDefault="0000525A">
      <w:pPr>
        <w:rPr>
          <w:sz w:val="22"/>
          <w:szCs w:val="22"/>
        </w:rPr>
      </w:pPr>
      <w:r>
        <w:rPr>
          <w:sz w:val="22"/>
          <w:szCs w:val="22"/>
        </w:rPr>
        <w:t>Las unidades de paisaje local (escala 1:10.000 o más detallada) se pueden establecer a través de sensores remotos como imágenes de satélite, radar o fotografías aéreas, entre otra información de utilidad.</w:t>
      </w:r>
    </w:p>
    <w:p w14:paraId="58CDC48D" w14:textId="77777777" w:rsidR="009E3A3B" w:rsidRDefault="009E3A3B">
      <w:pPr>
        <w:rPr>
          <w:sz w:val="22"/>
          <w:szCs w:val="22"/>
        </w:rPr>
      </w:pPr>
    </w:p>
    <w:p w14:paraId="68FA34AE" w14:textId="77777777" w:rsidR="009E3A3B" w:rsidRDefault="009E3A3B">
      <w:pPr>
        <w:rPr>
          <w:sz w:val="22"/>
          <w:szCs w:val="22"/>
        </w:rPr>
      </w:pPr>
    </w:p>
    <w:p w14:paraId="61C3E0C8" w14:textId="04AF17E2" w:rsidR="009E3A3B" w:rsidRDefault="0000525A">
      <w:pPr>
        <w:pStyle w:val="Ttulo1"/>
        <w:numPr>
          <w:ilvl w:val="0"/>
          <w:numId w:val="11"/>
        </w:numPr>
        <w:rPr>
          <w:sz w:val="22"/>
          <w:szCs w:val="22"/>
        </w:rPr>
      </w:pPr>
      <w:bookmarkStart w:id="78" w:name="_Toc57744163"/>
      <w:r>
        <w:rPr>
          <w:sz w:val="22"/>
          <w:szCs w:val="22"/>
        </w:rPr>
        <w:t>ZONIFICACIÓN AMBIENTAL</w:t>
      </w:r>
      <w:r>
        <w:rPr>
          <w:sz w:val="22"/>
          <w:szCs w:val="22"/>
          <w:vertAlign w:val="superscript"/>
        </w:rPr>
        <w:footnoteReference w:id="62"/>
      </w:r>
      <w:bookmarkEnd w:id="78"/>
    </w:p>
    <w:p w14:paraId="3293563D" w14:textId="77777777" w:rsidR="009E3A3B" w:rsidRDefault="009E3A3B">
      <w:pPr>
        <w:tabs>
          <w:tab w:val="left" w:pos="-2268"/>
        </w:tabs>
        <w:rPr>
          <w:sz w:val="22"/>
          <w:szCs w:val="22"/>
        </w:rPr>
      </w:pPr>
    </w:p>
    <w:p w14:paraId="5960261E" w14:textId="77777777" w:rsidR="009E3A3B" w:rsidRDefault="009E3A3B">
      <w:pPr>
        <w:rPr>
          <w:color w:val="000000"/>
          <w:sz w:val="22"/>
          <w:szCs w:val="22"/>
        </w:rPr>
      </w:pPr>
    </w:p>
    <w:p w14:paraId="58A3436F" w14:textId="77777777" w:rsidR="009E3A3B" w:rsidRDefault="0000525A">
      <w:pPr>
        <w:rPr>
          <w:color w:val="000000"/>
          <w:sz w:val="22"/>
          <w:szCs w:val="22"/>
        </w:rPr>
      </w:pPr>
      <w:r>
        <w:rPr>
          <w:color w:val="000000"/>
          <w:sz w:val="22"/>
          <w:szCs w:val="22"/>
        </w:rPr>
        <w:lastRenderedPageBreak/>
        <w:t>Para el desarrollo de esta sección del PMA, deben atenderse los lineamientos conceptuales y metodológicos establecidos en la MGEPEA</w:t>
      </w:r>
      <w:r>
        <w:rPr>
          <w:sz w:val="22"/>
          <w:szCs w:val="22"/>
        </w:rPr>
        <w:t xml:space="preserve"> acogida mediante la Resolución 1402 de 2018 (o aquella norma que la modifique o sustituya).</w:t>
      </w:r>
    </w:p>
    <w:p w14:paraId="0A5EE0CE" w14:textId="77777777" w:rsidR="009E3A3B" w:rsidRDefault="009E3A3B">
      <w:pPr>
        <w:rPr>
          <w:color w:val="000000"/>
          <w:sz w:val="22"/>
          <w:szCs w:val="22"/>
        </w:rPr>
      </w:pPr>
    </w:p>
    <w:p w14:paraId="74E2EC64" w14:textId="77777777" w:rsidR="009E3A3B" w:rsidRDefault="0000525A">
      <w:pPr>
        <w:rPr>
          <w:color w:val="000000"/>
          <w:sz w:val="22"/>
          <w:szCs w:val="22"/>
        </w:rPr>
      </w:pPr>
      <w:r>
        <w:rPr>
          <w:color w:val="000000"/>
          <w:sz w:val="22"/>
          <w:szCs w:val="22"/>
        </w:rPr>
        <w:t xml:space="preserve">Tanto la zonificación ambiental de cada medio (mapas intermedios), como la zonificación ambiental final, deben cartografiarse a escala 1:25.000 o más detallada, acorde con la sensibilidad ambiental de la temática tratada. </w:t>
      </w:r>
    </w:p>
    <w:p w14:paraId="4093A2F4" w14:textId="77777777" w:rsidR="009E3A3B" w:rsidRDefault="009E3A3B">
      <w:pPr>
        <w:rPr>
          <w:sz w:val="22"/>
          <w:szCs w:val="22"/>
        </w:rPr>
      </w:pPr>
    </w:p>
    <w:p w14:paraId="7ADF3065" w14:textId="77777777" w:rsidR="009E3A3B" w:rsidRDefault="009E3A3B">
      <w:pPr>
        <w:rPr>
          <w:sz w:val="22"/>
          <w:szCs w:val="22"/>
        </w:rPr>
      </w:pPr>
    </w:p>
    <w:p w14:paraId="5F509703" w14:textId="3FAB3A0A" w:rsidR="009E3A3B" w:rsidRDefault="0000525A">
      <w:pPr>
        <w:pStyle w:val="Ttulo1"/>
        <w:numPr>
          <w:ilvl w:val="0"/>
          <w:numId w:val="11"/>
        </w:numPr>
        <w:rPr>
          <w:sz w:val="22"/>
          <w:szCs w:val="22"/>
        </w:rPr>
      </w:pPr>
      <w:bookmarkStart w:id="79" w:name="_Toc57744164"/>
      <w:r>
        <w:rPr>
          <w:sz w:val="22"/>
          <w:szCs w:val="22"/>
        </w:rPr>
        <w:t>DEMANDA, USO, APROVECHAMIENTO Y/O AFECTACIÓN DE RECURSOS NATURALES</w:t>
      </w:r>
      <w:bookmarkEnd w:id="79"/>
    </w:p>
    <w:p w14:paraId="31BE45E7" w14:textId="77777777" w:rsidR="009E3A3B" w:rsidRDefault="009E3A3B">
      <w:pPr>
        <w:rPr>
          <w:sz w:val="22"/>
          <w:szCs w:val="22"/>
        </w:rPr>
      </w:pPr>
    </w:p>
    <w:p w14:paraId="6B8C7366" w14:textId="77777777" w:rsidR="009E3A3B" w:rsidRDefault="0000525A">
      <w:pPr>
        <w:rPr>
          <w:color w:val="000000"/>
          <w:sz w:val="22"/>
          <w:szCs w:val="22"/>
        </w:rPr>
      </w:pPr>
      <w:r>
        <w:rPr>
          <w:color w:val="000000"/>
          <w:sz w:val="22"/>
          <w:szCs w:val="22"/>
        </w:rPr>
        <w:t>Para cada uno de los recursos naturales renovables que demande el proyecto en sus diferentes fases se debe presentar su caracterización detallada y, según apliquen, los permisos, concesiones y autorizaciones de aprovechamiento según las directrices y lineamientos establecidos en la MGEPEA acogida mediante la Resolución 1402 de 2018 (o aquella norma que la modifique o sustituya). Conforme con lo anterior, se deben obtener según sea el caso, los permisos listados a continuación:</w:t>
      </w:r>
    </w:p>
    <w:p w14:paraId="5EB70D78" w14:textId="36C61EA0" w:rsidR="009E3A3B" w:rsidRDefault="009E3A3B">
      <w:pPr>
        <w:rPr>
          <w:color w:val="000000"/>
          <w:sz w:val="22"/>
          <w:szCs w:val="22"/>
        </w:rPr>
      </w:pPr>
    </w:p>
    <w:p w14:paraId="6991C3DA" w14:textId="18137956" w:rsidR="00B47E9E" w:rsidRDefault="00B47E9E">
      <w:pPr>
        <w:rPr>
          <w:color w:val="000000"/>
          <w:sz w:val="22"/>
          <w:szCs w:val="22"/>
        </w:rPr>
      </w:pPr>
    </w:p>
    <w:p w14:paraId="3E228460" w14:textId="0F730253" w:rsidR="00B47E9E" w:rsidRDefault="00B47E9E">
      <w:pPr>
        <w:rPr>
          <w:color w:val="000000"/>
          <w:sz w:val="22"/>
          <w:szCs w:val="22"/>
        </w:rPr>
      </w:pPr>
    </w:p>
    <w:p w14:paraId="4A2CF5C1" w14:textId="33E33909" w:rsidR="00B47E9E" w:rsidRDefault="00B47E9E">
      <w:pPr>
        <w:rPr>
          <w:color w:val="000000"/>
          <w:sz w:val="22"/>
          <w:szCs w:val="22"/>
        </w:rPr>
      </w:pPr>
    </w:p>
    <w:p w14:paraId="2F0FEAF5" w14:textId="4B3A8BDA" w:rsidR="00B47E9E" w:rsidRDefault="00B47E9E">
      <w:pPr>
        <w:rPr>
          <w:color w:val="000000"/>
          <w:sz w:val="22"/>
          <w:szCs w:val="22"/>
        </w:rPr>
      </w:pPr>
    </w:p>
    <w:p w14:paraId="20140995" w14:textId="77777777" w:rsidR="00B47E9E" w:rsidRDefault="00B47E9E">
      <w:pPr>
        <w:rPr>
          <w:color w:val="000000"/>
          <w:sz w:val="22"/>
          <w:szCs w:val="22"/>
        </w:rPr>
      </w:pPr>
    </w:p>
    <w:p w14:paraId="2F8CA8CF" w14:textId="714781D8" w:rsidR="009E3A3B" w:rsidRDefault="0000525A">
      <w:pPr>
        <w:pStyle w:val="Ttulo2"/>
        <w:numPr>
          <w:ilvl w:val="1"/>
          <w:numId w:val="11"/>
        </w:numPr>
        <w:rPr>
          <w:sz w:val="22"/>
          <w:szCs w:val="22"/>
        </w:rPr>
      </w:pPr>
      <w:bookmarkStart w:id="80" w:name="_Toc57744165"/>
      <w:r>
        <w:rPr>
          <w:sz w:val="22"/>
          <w:szCs w:val="22"/>
        </w:rPr>
        <w:t>CONCESIÓN DE AGUA SUPERFICIAL</w:t>
      </w:r>
      <w:bookmarkEnd w:id="80"/>
    </w:p>
    <w:p w14:paraId="4234DC79" w14:textId="77777777" w:rsidR="009E3A3B" w:rsidRDefault="009E3A3B">
      <w:pPr>
        <w:rPr>
          <w:sz w:val="22"/>
          <w:szCs w:val="22"/>
        </w:rPr>
      </w:pPr>
    </w:p>
    <w:p w14:paraId="00FAEE8B" w14:textId="77777777" w:rsidR="009E3A3B" w:rsidRDefault="009E3A3B">
      <w:pPr>
        <w:rPr>
          <w:sz w:val="22"/>
          <w:szCs w:val="22"/>
        </w:rPr>
      </w:pPr>
    </w:p>
    <w:p w14:paraId="359E0325" w14:textId="77777777" w:rsidR="009E3A3B" w:rsidRDefault="0000525A">
      <w:pPr>
        <w:rPr>
          <w:sz w:val="22"/>
          <w:szCs w:val="22"/>
        </w:rPr>
      </w:pPr>
      <w:r>
        <w:rPr>
          <w:sz w:val="22"/>
          <w:szCs w:val="22"/>
        </w:rPr>
        <w:t xml:space="preserve">La ubicación de la infraestructura para la captación debe realizarse en planos escala 1:1000 o mayor, y para los detalles resultantes del diseño hidráulico deben ser en planos escala 1:100 o mayor. </w:t>
      </w:r>
    </w:p>
    <w:p w14:paraId="09EB6236" w14:textId="77777777" w:rsidR="009E3A3B" w:rsidRDefault="009E3A3B">
      <w:pPr>
        <w:jc w:val="center"/>
        <w:rPr>
          <w:b/>
          <w:sz w:val="22"/>
          <w:szCs w:val="22"/>
        </w:rPr>
      </w:pPr>
    </w:p>
    <w:p w14:paraId="2623604D" w14:textId="0E442D41" w:rsidR="009E3A3B" w:rsidRDefault="0000525A">
      <w:pPr>
        <w:pStyle w:val="Ttulo2"/>
        <w:numPr>
          <w:ilvl w:val="1"/>
          <w:numId w:val="11"/>
        </w:numPr>
        <w:rPr>
          <w:sz w:val="22"/>
          <w:szCs w:val="22"/>
        </w:rPr>
      </w:pPr>
      <w:bookmarkStart w:id="81" w:name="_Toc57744166"/>
      <w:r>
        <w:rPr>
          <w:sz w:val="22"/>
          <w:szCs w:val="22"/>
        </w:rPr>
        <w:t>CONCESIÓN DE AGUA SUBTERRÁNEA</w:t>
      </w:r>
      <w:bookmarkEnd w:id="81"/>
    </w:p>
    <w:p w14:paraId="363223AB" w14:textId="77777777" w:rsidR="009E3A3B" w:rsidRDefault="009E3A3B">
      <w:pPr>
        <w:rPr>
          <w:sz w:val="22"/>
          <w:szCs w:val="22"/>
        </w:rPr>
      </w:pPr>
    </w:p>
    <w:p w14:paraId="3C8F2BB7" w14:textId="77777777" w:rsidR="009E3A3B" w:rsidRDefault="0000525A">
      <w:pPr>
        <w:tabs>
          <w:tab w:val="left" w:pos="-3828"/>
        </w:tabs>
        <w:rPr>
          <w:sz w:val="22"/>
          <w:szCs w:val="22"/>
        </w:rPr>
      </w:pPr>
      <w:r>
        <w:rPr>
          <w:sz w:val="22"/>
          <w:szCs w:val="22"/>
        </w:rPr>
        <w:t xml:space="preserve">Localización georreferenciada del o del (los) pozo(s) exploratorio(s) perforado(s) en mapas 1:10.000 o más detallados y planos de perfiles y detalles del diseño definitivo de los pozos a las escalas adecuadas. </w:t>
      </w:r>
    </w:p>
    <w:p w14:paraId="5B8CE817" w14:textId="77777777" w:rsidR="009E3A3B" w:rsidRDefault="009E3A3B">
      <w:pPr>
        <w:rPr>
          <w:sz w:val="22"/>
          <w:szCs w:val="22"/>
        </w:rPr>
      </w:pPr>
    </w:p>
    <w:p w14:paraId="47B0A7AD" w14:textId="77777777" w:rsidR="009E3A3B" w:rsidRDefault="009E3A3B">
      <w:pPr>
        <w:tabs>
          <w:tab w:val="left" w:pos="-3828"/>
        </w:tabs>
        <w:jc w:val="center"/>
        <w:rPr>
          <w:sz w:val="22"/>
          <w:szCs w:val="22"/>
        </w:rPr>
      </w:pPr>
    </w:p>
    <w:p w14:paraId="5F1D7236" w14:textId="0B57B785" w:rsidR="009E3A3B" w:rsidRDefault="0000525A">
      <w:pPr>
        <w:pStyle w:val="Ttulo2"/>
        <w:numPr>
          <w:ilvl w:val="1"/>
          <w:numId w:val="11"/>
        </w:numPr>
        <w:rPr>
          <w:sz w:val="22"/>
          <w:szCs w:val="22"/>
        </w:rPr>
      </w:pPr>
      <w:bookmarkStart w:id="82" w:name="_Toc57744167"/>
      <w:r>
        <w:rPr>
          <w:sz w:val="22"/>
          <w:szCs w:val="22"/>
        </w:rPr>
        <w:t>PERMISO DE VERTIMIENTO</w:t>
      </w:r>
      <w:bookmarkEnd w:id="82"/>
    </w:p>
    <w:p w14:paraId="07B35DB5" w14:textId="77777777" w:rsidR="009E3A3B" w:rsidRDefault="009E3A3B">
      <w:pPr>
        <w:rPr>
          <w:sz w:val="22"/>
          <w:szCs w:val="22"/>
        </w:rPr>
      </w:pPr>
    </w:p>
    <w:p w14:paraId="071EA54D" w14:textId="52723B91" w:rsidR="009E3A3B" w:rsidRDefault="0000525A">
      <w:pPr>
        <w:pStyle w:val="Ttulo3"/>
        <w:numPr>
          <w:ilvl w:val="2"/>
          <w:numId w:val="11"/>
        </w:numPr>
        <w:rPr>
          <w:sz w:val="22"/>
          <w:szCs w:val="22"/>
        </w:rPr>
      </w:pPr>
      <w:bookmarkStart w:id="83" w:name="_Toc57744168"/>
      <w:r>
        <w:rPr>
          <w:sz w:val="22"/>
          <w:szCs w:val="22"/>
        </w:rPr>
        <w:t>A AGUAS SUPERFICIALES</w:t>
      </w:r>
      <w:bookmarkEnd w:id="83"/>
    </w:p>
    <w:p w14:paraId="3DB82575" w14:textId="77777777" w:rsidR="009E3A3B" w:rsidRDefault="009E3A3B">
      <w:pPr>
        <w:rPr>
          <w:sz w:val="22"/>
          <w:szCs w:val="22"/>
        </w:rPr>
      </w:pPr>
    </w:p>
    <w:p w14:paraId="5C81D2F8" w14:textId="77777777" w:rsidR="009E3A3B" w:rsidRDefault="0000525A">
      <w:pPr>
        <w:tabs>
          <w:tab w:val="left" w:pos="-2268"/>
        </w:tabs>
        <w:rPr>
          <w:sz w:val="22"/>
          <w:szCs w:val="22"/>
        </w:rPr>
      </w:pPr>
      <w:r>
        <w:rPr>
          <w:color w:val="000000"/>
          <w:sz w:val="22"/>
          <w:szCs w:val="22"/>
        </w:rPr>
        <w:t xml:space="preserve">Cuando el proyecto, obra o actividad requiera realizar vertimientos, debe acogerse a lo </w:t>
      </w:r>
      <w:r>
        <w:rPr>
          <w:sz w:val="22"/>
          <w:szCs w:val="22"/>
        </w:rPr>
        <w:t>establecido en el Capítulo 3, Titulo 3, Parte 2, Libro 2 del Decreto 1076 de 2015</w:t>
      </w:r>
      <w:r>
        <w:rPr>
          <w:color w:val="000000"/>
          <w:sz w:val="22"/>
          <w:szCs w:val="22"/>
        </w:rPr>
        <w:t xml:space="preserve">, o en aquel que lo modifique o sustituya, y sus normas reglamentarias (Resolución 1514 de 2012, Resolución 631 de 2015, etc.), y seguir las directrices presentadas en la MGEPEA </w:t>
      </w:r>
      <w:r>
        <w:rPr>
          <w:sz w:val="22"/>
          <w:szCs w:val="22"/>
        </w:rPr>
        <w:t>acogida mediante la Resolución 1402 de 2018 (o aquella norma que la modifique o sustituya),</w:t>
      </w:r>
      <w:r>
        <w:rPr>
          <w:color w:val="000000"/>
          <w:sz w:val="22"/>
          <w:szCs w:val="22"/>
        </w:rPr>
        <w:t xml:space="preserve"> en la cual se detallan entre otros aspectos la modelación de la capacidad de asimilación </w:t>
      </w:r>
      <w:r>
        <w:rPr>
          <w:sz w:val="22"/>
          <w:szCs w:val="22"/>
        </w:rPr>
        <w:t>del cuerpo de agua receptor frente a las descargas de agua residual producidas por las actividades del proyecto, y el Estudio de modelación hidrodinámica, de modelación hidráulica y/o de ensayos con trazadores con el fin de caracterizar la variación espacial y temporal de la velocidad y profundidad del agua y de las principales propiedades geométricas en cada tramo o sector de análisis.</w:t>
      </w:r>
    </w:p>
    <w:p w14:paraId="7B874949" w14:textId="77777777" w:rsidR="009E3A3B" w:rsidRDefault="009E3A3B">
      <w:pPr>
        <w:tabs>
          <w:tab w:val="left" w:pos="-2268"/>
        </w:tabs>
        <w:rPr>
          <w:sz w:val="22"/>
          <w:szCs w:val="22"/>
        </w:rPr>
      </w:pPr>
    </w:p>
    <w:p w14:paraId="10136384" w14:textId="77777777" w:rsidR="009E3A3B" w:rsidRDefault="0000525A">
      <w:pPr>
        <w:tabs>
          <w:tab w:val="left" w:pos="-2268"/>
        </w:tabs>
        <w:rPr>
          <w:sz w:val="22"/>
          <w:szCs w:val="22"/>
        </w:rPr>
      </w:pPr>
      <w:r>
        <w:rPr>
          <w:sz w:val="22"/>
          <w:szCs w:val="22"/>
        </w:rPr>
        <w:t>Se debe determinar la capacidad de asimilación del cuerpo de agua receptor frente a las descargas de agua residual producidas por las actividades del proyecto, de acuerdo con lo estipulado en la Guía Nacional de Modelación para aguas superficiales continentales establecida mediante Resolución 959 del 31 de mayo de 2018 por el Minambiente.</w:t>
      </w:r>
    </w:p>
    <w:p w14:paraId="52DD8B4E" w14:textId="77777777" w:rsidR="009E3A3B" w:rsidRDefault="009E3A3B">
      <w:pPr>
        <w:rPr>
          <w:sz w:val="22"/>
          <w:szCs w:val="22"/>
        </w:rPr>
      </w:pPr>
    </w:p>
    <w:p w14:paraId="18360CB3" w14:textId="77777777" w:rsidR="009E3A3B" w:rsidRDefault="0000525A">
      <w:pPr>
        <w:rPr>
          <w:sz w:val="22"/>
          <w:szCs w:val="22"/>
        </w:rPr>
      </w:pPr>
      <w:r>
        <w:rPr>
          <w:sz w:val="22"/>
          <w:szCs w:val="22"/>
        </w:rPr>
        <w:t>Para vertimiento en fuentes superficiales, el solicitante deberá tener en cuenta, como mínimo y según corresponda de acuerdo con las actividades que involucre el PTE, los parámetros establecidos en la Resolución 631 de 2015, o aquella que la sustituya o modifique, complementados de acuerdo con los parámetros identificados para cada caso en particular a partir del modelo conceptual elaborado en el marco de la Evaluación Ambiental del Vertimiento.</w:t>
      </w:r>
    </w:p>
    <w:p w14:paraId="6C91EEF0" w14:textId="77777777" w:rsidR="009E3A3B" w:rsidRDefault="009E3A3B">
      <w:pPr>
        <w:rPr>
          <w:sz w:val="22"/>
          <w:szCs w:val="22"/>
        </w:rPr>
      </w:pPr>
    </w:p>
    <w:p w14:paraId="35886B11" w14:textId="77777777" w:rsidR="009E3A3B" w:rsidRDefault="009E3A3B">
      <w:pPr>
        <w:tabs>
          <w:tab w:val="left" w:pos="-3828"/>
        </w:tabs>
        <w:jc w:val="center"/>
        <w:rPr>
          <w:sz w:val="22"/>
          <w:szCs w:val="22"/>
        </w:rPr>
      </w:pPr>
    </w:p>
    <w:p w14:paraId="4D804B02" w14:textId="674DE184" w:rsidR="009E3A3B" w:rsidRDefault="0000525A">
      <w:pPr>
        <w:pStyle w:val="Ttulo3"/>
        <w:numPr>
          <w:ilvl w:val="2"/>
          <w:numId w:val="11"/>
        </w:numPr>
        <w:rPr>
          <w:sz w:val="22"/>
          <w:szCs w:val="22"/>
        </w:rPr>
      </w:pPr>
      <w:bookmarkStart w:id="84" w:name="_Toc57744169"/>
      <w:r>
        <w:rPr>
          <w:sz w:val="22"/>
          <w:szCs w:val="22"/>
        </w:rPr>
        <w:t>AL SUELO</w:t>
      </w:r>
      <w:bookmarkEnd w:id="84"/>
    </w:p>
    <w:p w14:paraId="4DCA71C7" w14:textId="77777777" w:rsidR="009E3A3B" w:rsidRDefault="009E3A3B">
      <w:pPr>
        <w:rPr>
          <w:sz w:val="22"/>
          <w:szCs w:val="22"/>
        </w:rPr>
      </w:pPr>
    </w:p>
    <w:p w14:paraId="6A7BC844" w14:textId="77777777" w:rsidR="009E3A3B" w:rsidRDefault="0000525A">
      <w:pPr>
        <w:rPr>
          <w:sz w:val="22"/>
          <w:szCs w:val="22"/>
        </w:rPr>
      </w:pPr>
      <w:r>
        <w:rPr>
          <w:sz w:val="22"/>
          <w:szCs w:val="22"/>
        </w:rPr>
        <w:t>Para el permiso del vertimiento al suelo de las aguas residuales domésticas tratadas debe cumplirse lo establecido en el Capítulo 3, Titulo 3, Parte 2, Libro 2 del Decreto 1076 de 2015, o en aquel que lo modifique o sustituya y sus normas reglamentarias y debe considerar las prohibiciones previstas en el artículo 2.2.3.3.4.3, modificado por el Decreto 50 del 2018, así como entregar la información prevista en el artículo 2.2.3.3.4.9 del mismo.</w:t>
      </w:r>
    </w:p>
    <w:p w14:paraId="29BEC4E7" w14:textId="77777777" w:rsidR="009E3A3B" w:rsidRDefault="009E3A3B">
      <w:pPr>
        <w:rPr>
          <w:sz w:val="22"/>
          <w:szCs w:val="22"/>
        </w:rPr>
      </w:pPr>
    </w:p>
    <w:p w14:paraId="1694907C" w14:textId="590948CF" w:rsidR="009E3A3B" w:rsidRDefault="0000525A">
      <w:pPr>
        <w:pStyle w:val="Ttulo3"/>
        <w:numPr>
          <w:ilvl w:val="2"/>
          <w:numId w:val="11"/>
        </w:numPr>
        <w:rPr>
          <w:sz w:val="22"/>
          <w:szCs w:val="22"/>
        </w:rPr>
      </w:pPr>
      <w:bookmarkStart w:id="85" w:name="_Toc57744170"/>
      <w:r>
        <w:rPr>
          <w:sz w:val="22"/>
          <w:szCs w:val="22"/>
        </w:rPr>
        <w:t>A AGUAS MARINAS</w:t>
      </w:r>
      <w:bookmarkEnd w:id="85"/>
    </w:p>
    <w:p w14:paraId="5C77B239" w14:textId="77777777" w:rsidR="009E3A3B" w:rsidRDefault="009E3A3B">
      <w:pPr>
        <w:rPr>
          <w:sz w:val="22"/>
          <w:szCs w:val="22"/>
        </w:rPr>
      </w:pPr>
    </w:p>
    <w:p w14:paraId="76FD11FD" w14:textId="77777777" w:rsidR="009E3A3B" w:rsidRDefault="0000525A">
      <w:pPr>
        <w:rPr>
          <w:sz w:val="22"/>
          <w:szCs w:val="22"/>
        </w:rPr>
      </w:pPr>
      <w:r>
        <w:rPr>
          <w:sz w:val="22"/>
          <w:szCs w:val="22"/>
        </w:rPr>
        <w:t xml:space="preserve">Para el permiso del vertimiento a aguas marinas debe cumplirse lo establecido en el Capítulo 3, Titulo 3, Parte 2, Libro 2 del Decreto 1076 de 2015, o en aquel que lo modifique o sustituya y sus normas reglamentarias, en especial lo establecido en la Resolución 883 de 2018 en relación con los parámetros y valores límites máximos permisibles en vertimientos puntuales </w:t>
      </w:r>
      <w:r>
        <w:rPr>
          <w:sz w:val="22"/>
          <w:szCs w:val="22"/>
        </w:rPr>
        <w:lastRenderedPageBreak/>
        <w:t>a aguas marinas, así como las prohibiciones establecidas en el artículo 3 del Decreto-Ley 1875 de 1979, y/o aquellas normas que las modifiquen o sustituyan.</w:t>
      </w:r>
    </w:p>
    <w:p w14:paraId="65A81C95" w14:textId="77777777" w:rsidR="009E3A3B" w:rsidRDefault="009E3A3B">
      <w:pPr>
        <w:rPr>
          <w:sz w:val="22"/>
          <w:szCs w:val="22"/>
        </w:rPr>
      </w:pPr>
    </w:p>
    <w:p w14:paraId="7D5D5BC3" w14:textId="77777777" w:rsidR="009E3A3B" w:rsidRDefault="009E3A3B">
      <w:pPr>
        <w:rPr>
          <w:sz w:val="22"/>
          <w:szCs w:val="22"/>
        </w:rPr>
      </w:pPr>
    </w:p>
    <w:p w14:paraId="01964DAA" w14:textId="26A1BDD5" w:rsidR="009E3A3B" w:rsidRDefault="0000525A">
      <w:pPr>
        <w:pStyle w:val="Ttulo2"/>
        <w:numPr>
          <w:ilvl w:val="1"/>
          <w:numId w:val="11"/>
        </w:numPr>
        <w:rPr>
          <w:sz w:val="22"/>
          <w:szCs w:val="22"/>
        </w:rPr>
      </w:pPr>
      <w:bookmarkStart w:id="86" w:name="_Toc57744171"/>
      <w:r>
        <w:rPr>
          <w:sz w:val="22"/>
          <w:szCs w:val="22"/>
        </w:rPr>
        <w:t>OCUPACIÓN DE CAUCES</w:t>
      </w:r>
      <w:bookmarkEnd w:id="86"/>
    </w:p>
    <w:p w14:paraId="7E2E361D" w14:textId="77777777" w:rsidR="009E3A3B" w:rsidRDefault="009E3A3B">
      <w:pPr>
        <w:rPr>
          <w:sz w:val="22"/>
          <w:szCs w:val="22"/>
        </w:rPr>
      </w:pPr>
    </w:p>
    <w:p w14:paraId="4DDF020D" w14:textId="77777777" w:rsidR="009E3A3B" w:rsidRDefault="0000525A">
      <w:pPr>
        <w:rPr>
          <w:sz w:val="22"/>
          <w:szCs w:val="22"/>
        </w:rPr>
      </w:pPr>
      <w:r>
        <w:rPr>
          <w:color w:val="000000"/>
          <w:sz w:val="22"/>
          <w:szCs w:val="22"/>
        </w:rPr>
        <w:t xml:space="preserve">Cuando el proyecto requiera realizar ocupaciones de cauces de cuerpos de agua, en primer lugar, deben diligenciarse los respectivos formularios únicos nacionales, y luego, presentar la información necesaria y su análisis siguiendo las directrices y lineamientos establecidos en la MGEPEA </w:t>
      </w:r>
      <w:r>
        <w:rPr>
          <w:sz w:val="22"/>
          <w:szCs w:val="22"/>
        </w:rPr>
        <w:t xml:space="preserve">acogida mediante la Resolución 1402 de 2018 (o aquella norma que la modifique o sustituya). </w:t>
      </w:r>
    </w:p>
    <w:p w14:paraId="7F5E9A57" w14:textId="77777777" w:rsidR="009E3A3B" w:rsidRDefault="009E3A3B">
      <w:pPr>
        <w:rPr>
          <w:sz w:val="22"/>
          <w:szCs w:val="22"/>
        </w:rPr>
      </w:pPr>
    </w:p>
    <w:p w14:paraId="6B53F1D7" w14:textId="5CDD0AA6" w:rsidR="009E3A3B" w:rsidRDefault="0000525A">
      <w:pPr>
        <w:pStyle w:val="Ttulo2"/>
        <w:numPr>
          <w:ilvl w:val="1"/>
          <w:numId w:val="11"/>
        </w:numPr>
        <w:rPr>
          <w:sz w:val="22"/>
          <w:szCs w:val="22"/>
        </w:rPr>
      </w:pPr>
      <w:bookmarkStart w:id="87" w:name="_Toc57744172"/>
      <w:r>
        <w:rPr>
          <w:sz w:val="22"/>
          <w:szCs w:val="22"/>
        </w:rPr>
        <w:t>REÚSO DEL AGUA RESIDUAL TRATADA</w:t>
      </w:r>
      <w:bookmarkEnd w:id="87"/>
    </w:p>
    <w:p w14:paraId="0E71B73A" w14:textId="77777777" w:rsidR="009E3A3B" w:rsidRDefault="009E3A3B">
      <w:pPr>
        <w:tabs>
          <w:tab w:val="left" w:pos="284"/>
        </w:tabs>
        <w:rPr>
          <w:sz w:val="22"/>
          <w:szCs w:val="22"/>
        </w:rPr>
      </w:pPr>
    </w:p>
    <w:p w14:paraId="3B8ED1C3" w14:textId="77777777" w:rsidR="009E3A3B" w:rsidRDefault="0000525A">
      <w:pPr>
        <w:tabs>
          <w:tab w:val="left" w:pos="284"/>
        </w:tabs>
        <w:rPr>
          <w:sz w:val="22"/>
          <w:szCs w:val="22"/>
        </w:rPr>
      </w:pPr>
      <w:r>
        <w:rPr>
          <w:sz w:val="22"/>
          <w:szCs w:val="22"/>
        </w:rPr>
        <w:t xml:space="preserve">En caso de que el solicitante proponga el reúso para el agua residual tratada derivada por el desarrollo del proyecto u otro diferente de este, se debe tener en cuenta lo establecido en la Resolución 1207 de 2014 o aquella norma que la modifique o sustituya. </w:t>
      </w:r>
    </w:p>
    <w:p w14:paraId="7111E753" w14:textId="77777777" w:rsidR="009E3A3B" w:rsidRDefault="009E3A3B">
      <w:pPr>
        <w:rPr>
          <w:color w:val="000000"/>
          <w:sz w:val="22"/>
          <w:szCs w:val="22"/>
        </w:rPr>
      </w:pPr>
    </w:p>
    <w:p w14:paraId="56E451EA" w14:textId="77777777" w:rsidR="009E3A3B" w:rsidRDefault="0000525A">
      <w:pPr>
        <w:rPr>
          <w:color w:val="000000"/>
          <w:sz w:val="22"/>
          <w:szCs w:val="22"/>
        </w:rPr>
      </w:pPr>
      <w:r>
        <w:rPr>
          <w:color w:val="000000"/>
          <w:sz w:val="22"/>
          <w:szCs w:val="22"/>
        </w:rPr>
        <w:t xml:space="preserve">Se deben identificar aquellos vertimientos, que tengan el potencial para optar por la alternativa de reúso, de acuerdo con lo definido en la resolución 1207 de 2014 o </w:t>
      </w:r>
      <w:r>
        <w:rPr>
          <w:sz w:val="22"/>
          <w:szCs w:val="22"/>
        </w:rPr>
        <w:t>aquella norma que la modifique o sustituya</w:t>
      </w:r>
      <w:r>
        <w:rPr>
          <w:color w:val="000000"/>
          <w:sz w:val="22"/>
          <w:szCs w:val="22"/>
        </w:rPr>
        <w:t>, donde se establece el aprovechamiento del agua residual tratada como una fuente alternativa para satisfacer diferentes demandas, con lo cual se reduce la carga contaminante vertida en las fuentes hídricas de una cuenca y se minimizan los problemas de escasez por cantidad y calidad.</w:t>
      </w:r>
    </w:p>
    <w:p w14:paraId="1027541B" w14:textId="77777777" w:rsidR="009E3A3B" w:rsidRDefault="009E3A3B">
      <w:pPr>
        <w:rPr>
          <w:sz w:val="22"/>
          <w:szCs w:val="22"/>
        </w:rPr>
      </w:pPr>
    </w:p>
    <w:p w14:paraId="4FD237F8" w14:textId="44A47538" w:rsidR="009E3A3B" w:rsidRDefault="0000525A">
      <w:pPr>
        <w:pStyle w:val="Ttulo2"/>
        <w:numPr>
          <w:ilvl w:val="1"/>
          <w:numId w:val="11"/>
        </w:numPr>
        <w:rPr>
          <w:sz w:val="22"/>
          <w:szCs w:val="22"/>
        </w:rPr>
      </w:pPr>
      <w:bookmarkStart w:id="88" w:name="_Toc57744173"/>
      <w:r>
        <w:rPr>
          <w:sz w:val="22"/>
          <w:szCs w:val="22"/>
        </w:rPr>
        <w:t>APROVECHAMIENTO FORESTAL</w:t>
      </w:r>
      <w:bookmarkEnd w:id="88"/>
    </w:p>
    <w:p w14:paraId="4EBA0CB8" w14:textId="77777777" w:rsidR="009E3A3B" w:rsidRDefault="009E3A3B">
      <w:pPr>
        <w:rPr>
          <w:sz w:val="22"/>
          <w:szCs w:val="22"/>
        </w:rPr>
      </w:pPr>
    </w:p>
    <w:p w14:paraId="5286D0B3" w14:textId="77777777" w:rsidR="009E3A3B" w:rsidRDefault="0000525A">
      <w:pPr>
        <w:rPr>
          <w:sz w:val="22"/>
          <w:szCs w:val="22"/>
        </w:rPr>
      </w:pPr>
      <w:r>
        <w:rPr>
          <w:sz w:val="22"/>
          <w:szCs w:val="22"/>
        </w:rPr>
        <w:t>Para su obtención, se debe cumplir el Decreto 1076 de 2015 y seguir las directrices establecidas en la MGEPEA acogida mediante la Resolución 1402 de 2018 (o aquella norma que la modifique o sustituya).</w:t>
      </w:r>
    </w:p>
    <w:p w14:paraId="19014569" w14:textId="77777777" w:rsidR="009E3A3B" w:rsidRDefault="009E3A3B">
      <w:pPr>
        <w:rPr>
          <w:sz w:val="22"/>
          <w:szCs w:val="22"/>
        </w:rPr>
      </w:pPr>
    </w:p>
    <w:p w14:paraId="60D09393" w14:textId="5BA8A38A" w:rsidR="009E3A3B" w:rsidRDefault="0000525A">
      <w:pPr>
        <w:pStyle w:val="Ttulo2"/>
        <w:numPr>
          <w:ilvl w:val="1"/>
          <w:numId w:val="11"/>
        </w:numPr>
        <w:rPr>
          <w:sz w:val="22"/>
          <w:szCs w:val="22"/>
        </w:rPr>
      </w:pPr>
      <w:bookmarkStart w:id="89" w:name="_Toc57744174"/>
      <w:r>
        <w:rPr>
          <w:sz w:val="22"/>
          <w:szCs w:val="22"/>
        </w:rPr>
        <w:t>PERMISO DE RECOLECCIÓN DE ESPECÍMENES DE ESPECIES SILVESTRES DE LA BIODIVERSIDAD</w:t>
      </w:r>
      <w:bookmarkEnd w:id="89"/>
    </w:p>
    <w:p w14:paraId="3CBA64B7" w14:textId="77777777" w:rsidR="009E3A3B" w:rsidRDefault="009E3A3B">
      <w:pPr>
        <w:rPr>
          <w:b/>
          <w:sz w:val="22"/>
          <w:szCs w:val="22"/>
        </w:rPr>
      </w:pPr>
    </w:p>
    <w:p w14:paraId="55B6930D" w14:textId="77777777" w:rsidR="009E3A3B" w:rsidRDefault="009E3A3B">
      <w:pPr>
        <w:rPr>
          <w:color w:val="000000"/>
          <w:sz w:val="22"/>
          <w:szCs w:val="22"/>
          <w:highlight w:val="yellow"/>
        </w:rPr>
      </w:pPr>
    </w:p>
    <w:p w14:paraId="58343A01" w14:textId="77777777" w:rsidR="009E3A3B" w:rsidRDefault="0000525A">
      <w:pPr>
        <w:rPr>
          <w:sz w:val="22"/>
          <w:szCs w:val="22"/>
        </w:rPr>
      </w:pPr>
      <w:r>
        <w:rPr>
          <w:color w:val="000000"/>
          <w:sz w:val="22"/>
          <w:szCs w:val="22"/>
        </w:rPr>
        <w:t xml:space="preserve">Para su obtención, se debe </w:t>
      </w:r>
      <w:r>
        <w:rPr>
          <w:sz w:val="22"/>
          <w:szCs w:val="22"/>
        </w:rPr>
        <w:t>cumplir con el Decreto 1076 de 2015 y</w:t>
      </w:r>
      <w:r>
        <w:rPr>
          <w:color w:val="000000"/>
          <w:sz w:val="22"/>
          <w:szCs w:val="22"/>
        </w:rPr>
        <w:t xml:space="preserve"> seguir las directrices establecidas en la MGEPEA </w:t>
      </w:r>
      <w:r>
        <w:rPr>
          <w:sz w:val="22"/>
          <w:szCs w:val="22"/>
        </w:rPr>
        <w:t>acogida mediante la Resolución 1402 de 2018 (o aquella norma que la modifique o sustituya).</w:t>
      </w:r>
    </w:p>
    <w:p w14:paraId="66A221DC" w14:textId="77777777" w:rsidR="009E3A3B" w:rsidRDefault="009E3A3B">
      <w:pPr>
        <w:rPr>
          <w:color w:val="000000"/>
          <w:sz w:val="22"/>
          <w:szCs w:val="22"/>
          <w:highlight w:val="yellow"/>
        </w:rPr>
      </w:pPr>
    </w:p>
    <w:p w14:paraId="74F9EB88" w14:textId="77777777" w:rsidR="009E3A3B" w:rsidRDefault="009E3A3B">
      <w:pPr>
        <w:rPr>
          <w:b/>
          <w:sz w:val="22"/>
          <w:szCs w:val="22"/>
        </w:rPr>
      </w:pPr>
    </w:p>
    <w:p w14:paraId="32CDAEDA" w14:textId="77147653" w:rsidR="009E3A3B" w:rsidRDefault="0000525A">
      <w:pPr>
        <w:pStyle w:val="Ttulo2"/>
        <w:numPr>
          <w:ilvl w:val="1"/>
          <w:numId w:val="11"/>
        </w:numPr>
        <w:rPr>
          <w:sz w:val="22"/>
          <w:szCs w:val="22"/>
        </w:rPr>
      </w:pPr>
      <w:bookmarkStart w:id="90" w:name="_Toc57744175"/>
      <w:r>
        <w:rPr>
          <w:sz w:val="22"/>
          <w:szCs w:val="22"/>
        </w:rPr>
        <w:t>PERMISO DE EMISIÓN ATMOSFÉRICA</w:t>
      </w:r>
      <w:bookmarkEnd w:id="90"/>
    </w:p>
    <w:p w14:paraId="17B9B126" w14:textId="77777777" w:rsidR="009E3A3B" w:rsidRDefault="009E3A3B">
      <w:pPr>
        <w:rPr>
          <w:sz w:val="22"/>
          <w:szCs w:val="22"/>
        </w:rPr>
      </w:pPr>
    </w:p>
    <w:p w14:paraId="49CDAB03" w14:textId="0ED492EF" w:rsidR="009E3A3B" w:rsidRDefault="0000525A">
      <w:pPr>
        <w:rPr>
          <w:sz w:val="22"/>
          <w:szCs w:val="22"/>
        </w:rPr>
      </w:pPr>
      <w:r>
        <w:rPr>
          <w:sz w:val="22"/>
          <w:szCs w:val="22"/>
        </w:rPr>
        <w:t>Para su obtención, se debe cumplir lo dispuesto en el Decreto 1076 de 2015 o la norma que lo modifique o sustituya y demás normas sobre el tema.</w:t>
      </w:r>
    </w:p>
    <w:p w14:paraId="7226725F" w14:textId="77777777" w:rsidR="009E3A3B" w:rsidRDefault="009E3A3B">
      <w:pPr>
        <w:rPr>
          <w:sz w:val="22"/>
          <w:szCs w:val="22"/>
        </w:rPr>
      </w:pPr>
    </w:p>
    <w:p w14:paraId="47FE9003" w14:textId="77777777" w:rsidR="009E3A3B" w:rsidRDefault="009E3A3B">
      <w:pPr>
        <w:rPr>
          <w:sz w:val="22"/>
          <w:szCs w:val="22"/>
        </w:rPr>
      </w:pPr>
    </w:p>
    <w:p w14:paraId="0BE79357" w14:textId="77777777" w:rsidR="009E3A3B" w:rsidRDefault="009E3A3B">
      <w:pPr>
        <w:rPr>
          <w:sz w:val="22"/>
          <w:szCs w:val="22"/>
        </w:rPr>
      </w:pPr>
    </w:p>
    <w:p w14:paraId="4E0C38B0" w14:textId="638CB0AD" w:rsidR="009E3A3B" w:rsidRDefault="0000525A">
      <w:pPr>
        <w:pStyle w:val="Ttulo1"/>
        <w:numPr>
          <w:ilvl w:val="0"/>
          <w:numId w:val="11"/>
        </w:numPr>
        <w:rPr>
          <w:sz w:val="22"/>
          <w:szCs w:val="22"/>
        </w:rPr>
      </w:pPr>
      <w:bookmarkStart w:id="91" w:name="_Toc57744176"/>
      <w:r>
        <w:rPr>
          <w:sz w:val="22"/>
          <w:szCs w:val="22"/>
        </w:rPr>
        <w:t>EVALUACIÓN AMBIENTAL</w:t>
      </w:r>
      <w:bookmarkEnd w:id="91"/>
    </w:p>
    <w:p w14:paraId="45E787BC" w14:textId="77777777" w:rsidR="009E3A3B" w:rsidRDefault="009E3A3B">
      <w:pPr>
        <w:rPr>
          <w:sz w:val="22"/>
          <w:szCs w:val="22"/>
        </w:rPr>
      </w:pPr>
    </w:p>
    <w:p w14:paraId="5E4F224B" w14:textId="77777777" w:rsidR="009E3A3B" w:rsidRDefault="0000525A">
      <w:pPr>
        <w:rPr>
          <w:sz w:val="22"/>
          <w:szCs w:val="22"/>
        </w:rPr>
      </w:pPr>
      <w:r>
        <w:rPr>
          <w:sz w:val="22"/>
          <w:szCs w:val="22"/>
        </w:rPr>
        <w:t xml:space="preserve">Esta sección debe atender los lineamientos conceptuales y metodológicos establecidos en la MGEPEA acogida mediante la Resolución 1402 de 2018, o aquella norma que la modifique o sustituya, e incluir apartados claramente diferenciados en los que se desarrolle la correspondiente Identificación y Valoración de Impactos, para los escenarios con y sin proyecto, así como la respectiva Evaluación Económica. </w:t>
      </w:r>
    </w:p>
    <w:p w14:paraId="1CE37FC6" w14:textId="77777777" w:rsidR="009E3A3B" w:rsidRDefault="009E3A3B">
      <w:pPr>
        <w:rPr>
          <w:sz w:val="22"/>
          <w:szCs w:val="22"/>
        </w:rPr>
      </w:pPr>
    </w:p>
    <w:p w14:paraId="5EA99151" w14:textId="77777777" w:rsidR="009E3A3B" w:rsidRDefault="0000525A">
      <w:pPr>
        <w:rPr>
          <w:color w:val="000000"/>
          <w:sz w:val="22"/>
          <w:szCs w:val="22"/>
        </w:rPr>
      </w:pPr>
      <w:r>
        <w:rPr>
          <w:color w:val="000000"/>
          <w:sz w:val="22"/>
          <w:szCs w:val="22"/>
        </w:rPr>
        <w:t>Entre otros, deberán evaluarse los impactos indirectos del PTE durante su fase de operación que puedan producirse, por ejemplo, por parte de los turistas sobre bienes naturales y/o culturales fuera de las instalaciones del proyecto, tales como incremento de circulación por las vías, incremento de la accidentalidad, disposición inadecuada de residuos en espacios públicos, movilización de personas que ofrecen servicios a borde de carretera, entre otros. De encontrarlo pertinente, deberán proponerse las medidas correspondientes como parte del PMA; entre otras, podrán considerarse medidas orientadas a informar sobre aspectos como la capacidad de carga, actividades restringidas y sanciones previstas por el mal uso de dichos espacios.</w:t>
      </w:r>
    </w:p>
    <w:p w14:paraId="2A38A7B8" w14:textId="77777777" w:rsidR="009E3A3B" w:rsidRDefault="009E3A3B">
      <w:pPr>
        <w:rPr>
          <w:color w:val="000000"/>
          <w:sz w:val="22"/>
          <w:szCs w:val="22"/>
        </w:rPr>
      </w:pPr>
    </w:p>
    <w:p w14:paraId="5A8708C5" w14:textId="77777777" w:rsidR="009E3A3B" w:rsidRDefault="009E3A3B">
      <w:pPr>
        <w:rPr>
          <w:sz w:val="22"/>
          <w:szCs w:val="22"/>
        </w:rPr>
      </w:pPr>
    </w:p>
    <w:p w14:paraId="09685FFC" w14:textId="06AF29AE" w:rsidR="009E3A3B" w:rsidRDefault="0000525A">
      <w:pPr>
        <w:pStyle w:val="Ttulo1"/>
        <w:numPr>
          <w:ilvl w:val="0"/>
          <w:numId w:val="11"/>
        </w:numPr>
        <w:rPr>
          <w:sz w:val="22"/>
          <w:szCs w:val="22"/>
        </w:rPr>
      </w:pPr>
      <w:bookmarkStart w:id="92" w:name="_Toc57744177"/>
      <w:r>
        <w:rPr>
          <w:sz w:val="22"/>
          <w:szCs w:val="22"/>
        </w:rPr>
        <w:t>ZONIFICACIÓN DE MANEJO AMBIENTAL DEL PROYECTO</w:t>
      </w:r>
      <w:bookmarkEnd w:id="92"/>
    </w:p>
    <w:p w14:paraId="0437080A" w14:textId="77777777" w:rsidR="009E3A3B" w:rsidRDefault="009E3A3B">
      <w:pPr>
        <w:rPr>
          <w:sz w:val="22"/>
          <w:szCs w:val="22"/>
        </w:rPr>
      </w:pPr>
    </w:p>
    <w:p w14:paraId="4E3C11AB" w14:textId="77777777" w:rsidR="009E3A3B" w:rsidRDefault="0000525A">
      <w:pPr>
        <w:rPr>
          <w:color w:val="000000"/>
          <w:sz w:val="22"/>
          <w:szCs w:val="22"/>
        </w:rPr>
      </w:pPr>
      <w:r>
        <w:rPr>
          <w:color w:val="000000"/>
          <w:sz w:val="22"/>
          <w:szCs w:val="22"/>
        </w:rPr>
        <w:t xml:space="preserve">El desarrollo de esta sección debe realizarse de acuerdo con las directrices establecidas en la MGEPEA </w:t>
      </w:r>
      <w:r>
        <w:rPr>
          <w:sz w:val="22"/>
          <w:szCs w:val="22"/>
        </w:rPr>
        <w:t>acogida mediante la Resolución 1402 de 2018, o aquella norma que la modifique o sustituya. Tanto la zonificación de manejo ambiental de cada medio (mapas intermedios), como la zonificación de manejo ambiental final (la suma de los mapas de cada medio), deben cartografiarse a escala 1:25.000, o la más detallada posible en función de la extensión del proyecto y la sensibilidad ambiental del área.</w:t>
      </w:r>
    </w:p>
    <w:p w14:paraId="717EA323" w14:textId="77777777" w:rsidR="009E3A3B" w:rsidRDefault="009E3A3B">
      <w:pPr>
        <w:rPr>
          <w:color w:val="000000"/>
          <w:sz w:val="22"/>
          <w:szCs w:val="22"/>
        </w:rPr>
      </w:pPr>
    </w:p>
    <w:p w14:paraId="224563A3" w14:textId="77777777" w:rsidR="009E3A3B" w:rsidRDefault="009E3A3B">
      <w:pPr>
        <w:rPr>
          <w:color w:val="0000FF"/>
          <w:sz w:val="22"/>
          <w:szCs w:val="22"/>
          <w:u w:val="single"/>
        </w:rPr>
      </w:pPr>
    </w:p>
    <w:p w14:paraId="5B0C29AC" w14:textId="77777777" w:rsidR="009E3A3B" w:rsidRDefault="009E3A3B">
      <w:pPr>
        <w:rPr>
          <w:color w:val="0000FF"/>
          <w:sz w:val="22"/>
          <w:szCs w:val="22"/>
          <w:u w:val="single"/>
        </w:rPr>
      </w:pPr>
    </w:p>
    <w:p w14:paraId="7CA793EE" w14:textId="564735DA" w:rsidR="009E3A3B" w:rsidRDefault="0000525A">
      <w:pPr>
        <w:pStyle w:val="Ttulo1"/>
        <w:numPr>
          <w:ilvl w:val="0"/>
          <w:numId w:val="11"/>
        </w:numPr>
        <w:rPr>
          <w:sz w:val="22"/>
          <w:szCs w:val="22"/>
        </w:rPr>
      </w:pPr>
      <w:bookmarkStart w:id="93" w:name="_Toc57744178"/>
      <w:r>
        <w:rPr>
          <w:sz w:val="22"/>
          <w:szCs w:val="22"/>
        </w:rPr>
        <w:t>PLANES Y PROGRAMAS</w:t>
      </w:r>
      <w:bookmarkEnd w:id="93"/>
    </w:p>
    <w:p w14:paraId="43E3199B" w14:textId="77777777" w:rsidR="009E3A3B" w:rsidRDefault="009E3A3B">
      <w:pPr>
        <w:rPr>
          <w:sz w:val="22"/>
          <w:szCs w:val="22"/>
        </w:rPr>
      </w:pPr>
    </w:p>
    <w:p w14:paraId="7A5A2ACB" w14:textId="77777777" w:rsidR="009E3A3B" w:rsidRDefault="009E3A3B">
      <w:pPr>
        <w:rPr>
          <w:sz w:val="22"/>
          <w:szCs w:val="22"/>
        </w:rPr>
      </w:pPr>
    </w:p>
    <w:p w14:paraId="7028A5A1" w14:textId="77777777" w:rsidR="009E3A3B" w:rsidRDefault="0000525A">
      <w:pPr>
        <w:rPr>
          <w:sz w:val="22"/>
          <w:szCs w:val="22"/>
        </w:rPr>
      </w:pPr>
      <w:bookmarkStart w:id="94" w:name="_48pi1tg" w:colFirst="0" w:colLast="0"/>
      <w:bookmarkEnd w:id="94"/>
      <w:r>
        <w:rPr>
          <w:sz w:val="22"/>
          <w:szCs w:val="22"/>
        </w:rPr>
        <w:t>Se deben formular los siguientes Planes y Programas:</w:t>
      </w:r>
    </w:p>
    <w:p w14:paraId="6267034D" w14:textId="77777777" w:rsidR="009E3A3B" w:rsidRDefault="009E3A3B">
      <w:pPr>
        <w:rPr>
          <w:sz w:val="22"/>
          <w:szCs w:val="22"/>
        </w:rPr>
      </w:pPr>
    </w:p>
    <w:p w14:paraId="24F69DE1" w14:textId="77777777" w:rsidR="009E3A3B" w:rsidRDefault="0000525A">
      <w:pPr>
        <w:numPr>
          <w:ilvl w:val="0"/>
          <w:numId w:val="17"/>
        </w:numPr>
        <w:tabs>
          <w:tab w:val="left" w:pos="-2268"/>
        </w:tabs>
        <w:ind w:left="567" w:hanging="567"/>
      </w:pPr>
      <w:r>
        <w:rPr>
          <w:sz w:val="22"/>
          <w:szCs w:val="22"/>
        </w:rPr>
        <w:lastRenderedPageBreak/>
        <w:t>Programas de Manejo Ambiental</w:t>
      </w:r>
    </w:p>
    <w:p w14:paraId="241392B6" w14:textId="77777777" w:rsidR="009E3A3B" w:rsidRDefault="0000525A">
      <w:pPr>
        <w:numPr>
          <w:ilvl w:val="0"/>
          <w:numId w:val="17"/>
        </w:numPr>
        <w:tabs>
          <w:tab w:val="left" w:pos="-2268"/>
        </w:tabs>
        <w:ind w:left="567" w:hanging="567"/>
      </w:pPr>
      <w:r>
        <w:rPr>
          <w:sz w:val="22"/>
          <w:szCs w:val="22"/>
        </w:rPr>
        <w:t>Plan de Seguimiento y Monitoreo</w:t>
      </w:r>
    </w:p>
    <w:p w14:paraId="1DF01F05" w14:textId="77777777" w:rsidR="009E3A3B" w:rsidRDefault="0000525A">
      <w:pPr>
        <w:numPr>
          <w:ilvl w:val="0"/>
          <w:numId w:val="17"/>
        </w:numPr>
        <w:tabs>
          <w:tab w:val="left" w:pos="-2268"/>
        </w:tabs>
        <w:ind w:left="567" w:hanging="567"/>
      </w:pPr>
      <w:r>
        <w:rPr>
          <w:sz w:val="22"/>
          <w:szCs w:val="22"/>
        </w:rPr>
        <w:t>Plan de Contingencia</w:t>
      </w:r>
    </w:p>
    <w:p w14:paraId="1FE2C08F" w14:textId="77777777" w:rsidR="009E3A3B" w:rsidRDefault="0000525A">
      <w:pPr>
        <w:numPr>
          <w:ilvl w:val="0"/>
          <w:numId w:val="17"/>
        </w:numPr>
        <w:tabs>
          <w:tab w:val="left" w:pos="-2268"/>
        </w:tabs>
        <w:ind w:left="567" w:hanging="567"/>
      </w:pPr>
      <w:r>
        <w:rPr>
          <w:sz w:val="22"/>
          <w:szCs w:val="22"/>
        </w:rPr>
        <w:t>Plan de Desmantelamiento y Abandono</w:t>
      </w:r>
    </w:p>
    <w:p w14:paraId="5901FB33" w14:textId="77777777" w:rsidR="009E3A3B" w:rsidRDefault="0000525A">
      <w:pPr>
        <w:numPr>
          <w:ilvl w:val="0"/>
          <w:numId w:val="17"/>
        </w:numPr>
        <w:tabs>
          <w:tab w:val="left" w:pos="-2268"/>
        </w:tabs>
        <w:ind w:left="567" w:hanging="567"/>
      </w:pPr>
      <w:r>
        <w:rPr>
          <w:sz w:val="22"/>
          <w:szCs w:val="22"/>
        </w:rPr>
        <w:t xml:space="preserve">Plan de Inversión Forzosa de no menos del 1% </w:t>
      </w:r>
    </w:p>
    <w:p w14:paraId="3C0EB7C8" w14:textId="77777777" w:rsidR="009E3A3B" w:rsidRDefault="0000525A">
      <w:pPr>
        <w:numPr>
          <w:ilvl w:val="0"/>
          <w:numId w:val="17"/>
        </w:numPr>
        <w:tabs>
          <w:tab w:val="left" w:pos="-2268"/>
        </w:tabs>
        <w:ind w:left="567" w:hanging="567"/>
      </w:pPr>
      <w:r>
        <w:rPr>
          <w:sz w:val="22"/>
          <w:szCs w:val="22"/>
        </w:rPr>
        <w:t xml:space="preserve">Plan de Compensación por Pérdida de Biodiversidad </w:t>
      </w:r>
    </w:p>
    <w:p w14:paraId="1BAD4ED9" w14:textId="77777777" w:rsidR="009E3A3B" w:rsidRDefault="009E3A3B">
      <w:pPr>
        <w:rPr>
          <w:b/>
          <w:sz w:val="22"/>
          <w:szCs w:val="22"/>
        </w:rPr>
      </w:pPr>
    </w:p>
    <w:p w14:paraId="62B6907B" w14:textId="77777777" w:rsidR="009E3A3B" w:rsidRDefault="0000525A">
      <w:pPr>
        <w:rPr>
          <w:sz w:val="22"/>
          <w:szCs w:val="22"/>
        </w:rPr>
      </w:pPr>
      <w:r>
        <w:rPr>
          <w:sz w:val="22"/>
          <w:szCs w:val="22"/>
        </w:rPr>
        <w:t>En la formulación del PMA se deben tener en cuenta las directrices, estructura y análisis establecidos la MGEPEA acogida mediante la Resolución 1402 de 2018 (o aquella norma que la modifique o sustituya), incluyendo entre otros los programas y subprogramas de manejo ambiental para el control integral de los impactos ambientales identificados, considerando como primera opción medidas para prevenir y evitar la ocurrencia de los impactos; como segunda opción, medidas para mitigarlos y/o minimizarlos; posteriormente se considerarán medidas para corregir o restaurar las condiciones del medio ambiente, y, por último o de forma complementaria a las medidas planteadas anteriores, se deberán considerar medidas compensatorias. Asimismo, como parte del diseño de las medidas del PMA deben contemplarse el cierre de ciclos de materiales, innovación tecnológica, colaboración y nuevos modelos de negocio en los casos en que aplique.</w:t>
      </w:r>
    </w:p>
    <w:p w14:paraId="10D19AA0" w14:textId="77777777" w:rsidR="009E3A3B" w:rsidRDefault="009E3A3B">
      <w:pPr>
        <w:rPr>
          <w:sz w:val="22"/>
          <w:szCs w:val="22"/>
        </w:rPr>
      </w:pPr>
    </w:p>
    <w:p w14:paraId="54259ABB" w14:textId="77777777" w:rsidR="009E3A3B" w:rsidRDefault="0000525A">
      <w:pPr>
        <w:rPr>
          <w:sz w:val="22"/>
          <w:szCs w:val="22"/>
        </w:rPr>
      </w:pPr>
      <w:r>
        <w:rPr>
          <w:sz w:val="22"/>
          <w:szCs w:val="22"/>
        </w:rPr>
        <w:t>En la formulación del PMA se deben tener en cuenta e incorporar, en caso de ser pertinentes, los aportes que resulten de los procesos participativos con las comunidades, organizaciones y autoridades del área de influencia de los componentes del medio socioeconómico. Para cada uno de los aportes que no resulten pertinentes, se debe sustentar la razón por la cual no se toman en cuenta en el proceso de formulación del PMA.</w:t>
      </w:r>
      <w:bookmarkStart w:id="95" w:name="_2nusc19" w:colFirst="0" w:colLast="0"/>
      <w:bookmarkEnd w:id="95"/>
    </w:p>
    <w:p w14:paraId="41ADD106" w14:textId="77777777" w:rsidR="009E3A3B" w:rsidRDefault="009E3A3B">
      <w:pPr>
        <w:rPr>
          <w:sz w:val="22"/>
          <w:szCs w:val="22"/>
        </w:rPr>
      </w:pPr>
    </w:p>
    <w:p w14:paraId="4438ABE5" w14:textId="77777777" w:rsidR="009E3A3B" w:rsidRDefault="0000525A">
      <w:pPr>
        <w:rPr>
          <w:sz w:val="22"/>
          <w:szCs w:val="22"/>
        </w:rPr>
      </w:pPr>
      <w:r>
        <w:rPr>
          <w:sz w:val="22"/>
          <w:szCs w:val="22"/>
        </w:rPr>
        <w:t>En caso de que sea pertinente de conformidad con los resultados de la Evaluación Ambiental realizada (Numeral 8), deberá contemplarse, entre otros, el desarrollo del Programa de Reasentamiento de la Población de acuerdo con los lineamientos establecidos en la MGEPEA acogida mediante la Resolución 1402 de 2018 (o aquella norma que la modifique o sustituya).</w:t>
      </w:r>
    </w:p>
    <w:p w14:paraId="4D274C6D" w14:textId="77777777" w:rsidR="009E3A3B" w:rsidRDefault="009E3A3B">
      <w:pPr>
        <w:tabs>
          <w:tab w:val="left" w:pos="-2268"/>
        </w:tabs>
        <w:rPr>
          <w:sz w:val="22"/>
          <w:szCs w:val="22"/>
        </w:rPr>
      </w:pPr>
      <w:bookmarkStart w:id="96" w:name="_1302m92" w:colFirst="0" w:colLast="0"/>
      <w:bookmarkEnd w:id="96"/>
    </w:p>
    <w:p w14:paraId="77ABE270" w14:textId="77777777" w:rsidR="009E3A3B" w:rsidRDefault="009E3A3B">
      <w:pPr>
        <w:rPr>
          <w:sz w:val="22"/>
          <w:szCs w:val="22"/>
        </w:rPr>
      </w:pPr>
    </w:p>
    <w:p w14:paraId="181AD1A9" w14:textId="2FEF20B9" w:rsidR="009E3A3B" w:rsidRDefault="0000525A">
      <w:pPr>
        <w:pStyle w:val="Ttulo2"/>
        <w:numPr>
          <w:ilvl w:val="1"/>
          <w:numId w:val="11"/>
        </w:numPr>
        <w:ind w:left="576"/>
        <w:rPr>
          <w:sz w:val="22"/>
          <w:szCs w:val="22"/>
        </w:rPr>
      </w:pPr>
      <w:bookmarkStart w:id="97" w:name="_Toc57744179"/>
      <w:r>
        <w:rPr>
          <w:sz w:val="22"/>
          <w:szCs w:val="22"/>
        </w:rPr>
        <w:t>PLAN DE SEGUIMIENTO Y MONITOREO</w:t>
      </w:r>
      <w:bookmarkEnd w:id="97"/>
    </w:p>
    <w:p w14:paraId="57E9F452" w14:textId="77777777" w:rsidR="009E3A3B" w:rsidRDefault="009E3A3B">
      <w:pPr>
        <w:rPr>
          <w:sz w:val="22"/>
          <w:szCs w:val="22"/>
        </w:rPr>
      </w:pPr>
    </w:p>
    <w:p w14:paraId="454EC2E8" w14:textId="77777777" w:rsidR="009E3A3B" w:rsidRDefault="0000525A">
      <w:pPr>
        <w:tabs>
          <w:tab w:val="left" w:pos="-2268"/>
        </w:tabs>
        <w:rPr>
          <w:color w:val="000000"/>
          <w:sz w:val="22"/>
          <w:szCs w:val="22"/>
        </w:rPr>
      </w:pPr>
      <w:r>
        <w:rPr>
          <w:sz w:val="22"/>
          <w:szCs w:val="22"/>
        </w:rPr>
        <w:t>Se debe plantear el seguimiento y monitoreo tanto a los planes y programas formulados en el PMA, como a la calidad ambiental una vez se inicie el proyecto, este plan debe formularse siguiendo los lineamientos establecidos en la MGEPEA acogida mediante la Resolución 1402 de 2018 (o aquella norma que la modifique o sustituya).</w:t>
      </w:r>
    </w:p>
    <w:p w14:paraId="7998254E" w14:textId="77777777" w:rsidR="009E3A3B" w:rsidRDefault="009E3A3B">
      <w:pPr>
        <w:rPr>
          <w:sz w:val="22"/>
          <w:szCs w:val="22"/>
        </w:rPr>
      </w:pPr>
    </w:p>
    <w:p w14:paraId="5CDC182C" w14:textId="2F49F472" w:rsidR="009E3A3B" w:rsidRDefault="0000525A">
      <w:pPr>
        <w:pStyle w:val="Ttulo2"/>
        <w:numPr>
          <w:ilvl w:val="1"/>
          <w:numId w:val="11"/>
        </w:numPr>
        <w:ind w:left="576"/>
        <w:rPr>
          <w:sz w:val="22"/>
          <w:szCs w:val="22"/>
        </w:rPr>
      </w:pPr>
      <w:bookmarkStart w:id="98" w:name="_Toc57744180"/>
      <w:r>
        <w:rPr>
          <w:sz w:val="22"/>
          <w:szCs w:val="22"/>
        </w:rPr>
        <w:t>PLAN DE CONTINGENCIAS</w:t>
      </w:r>
      <w:bookmarkEnd w:id="98"/>
    </w:p>
    <w:p w14:paraId="02982D20" w14:textId="77777777" w:rsidR="009E3A3B" w:rsidRDefault="009E3A3B">
      <w:pPr>
        <w:rPr>
          <w:sz w:val="22"/>
          <w:szCs w:val="22"/>
        </w:rPr>
      </w:pPr>
    </w:p>
    <w:p w14:paraId="2307CFA3" w14:textId="77777777" w:rsidR="009E3A3B" w:rsidRDefault="0000525A">
      <w:pPr>
        <w:tabs>
          <w:tab w:val="left" w:pos="-2268"/>
        </w:tabs>
        <w:rPr>
          <w:sz w:val="22"/>
          <w:szCs w:val="22"/>
        </w:rPr>
      </w:pPr>
      <w:r>
        <w:rPr>
          <w:sz w:val="22"/>
          <w:szCs w:val="22"/>
        </w:rPr>
        <w:lastRenderedPageBreak/>
        <w:t>Se debe formular un plan para el manejo de contingencias, que contenga las medidas de prevención, control y atención ante potenciales situaciones de emergencia derivadas de la materialización de riesgos previamente identificados, tomando como referencia lo establecido en la Ley 1523 de 2012 (Política nacional de gestión del riesgo de desastres), el Decreto 2157 de 2017, la normativa sectorial específica y la MGEPEA 2018, o aquella que la modifique o sustituya.</w:t>
      </w:r>
    </w:p>
    <w:p w14:paraId="7DB55DBB" w14:textId="77777777" w:rsidR="009E3A3B" w:rsidRDefault="009E3A3B">
      <w:pPr>
        <w:tabs>
          <w:tab w:val="left" w:pos="-2268"/>
        </w:tabs>
        <w:rPr>
          <w:sz w:val="22"/>
          <w:szCs w:val="22"/>
        </w:rPr>
      </w:pPr>
    </w:p>
    <w:p w14:paraId="31D9C4A6" w14:textId="77777777" w:rsidR="009E3A3B" w:rsidRDefault="0000525A">
      <w:pPr>
        <w:tabs>
          <w:tab w:val="left" w:pos="-2268"/>
        </w:tabs>
        <w:rPr>
          <w:sz w:val="22"/>
          <w:szCs w:val="22"/>
        </w:rPr>
      </w:pPr>
      <w:r>
        <w:rPr>
          <w:sz w:val="22"/>
          <w:szCs w:val="22"/>
        </w:rPr>
        <w:t>El análisis y valoración de los riesgos debe realizarse para cada una de las fases del proyecto; debe ser cuantitativo para actividades que involucren el uso y manejo de sustancias peligrosas, explosivas, químicas y sus derivados; y semicuantitativo para las demás actividades. En todos los casos se deben presentar los métodos utilizados y los resultados de los cálculos realizados para la valoración de los riesgos.</w:t>
      </w:r>
    </w:p>
    <w:p w14:paraId="0A59D592" w14:textId="77777777" w:rsidR="009E3A3B" w:rsidRDefault="009E3A3B">
      <w:pPr>
        <w:tabs>
          <w:tab w:val="left" w:pos="-2268"/>
        </w:tabs>
        <w:rPr>
          <w:sz w:val="22"/>
          <w:szCs w:val="22"/>
        </w:rPr>
      </w:pPr>
    </w:p>
    <w:p w14:paraId="3362FD89" w14:textId="77777777" w:rsidR="009E3A3B" w:rsidRDefault="009E3A3B">
      <w:pPr>
        <w:rPr>
          <w:sz w:val="22"/>
          <w:szCs w:val="22"/>
        </w:rPr>
      </w:pPr>
    </w:p>
    <w:p w14:paraId="77A52CC9" w14:textId="4FC2B1BF" w:rsidR="009E3A3B" w:rsidRDefault="0000525A">
      <w:pPr>
        <w:pStyle w:val="Ttulo2"/>
        <w:numPr>
          <w:ilvl w:val="1"/>
          <w:numId w:val="11"/>
        </w:numPr>
        <w:ind w:left="576"/>
        <w:rPr>
          <w:sz w:val="22"/>
          <w:szCs w:val="22"/>
        </w:rPr>
      </w:pPr>
      <w:bookmarkStart w:id="99" w:name="_Toc57744181"/>
      <w:r>
        <w:rPr>
          <w:sz w:val="22"/>
          <w:szCs w:val="22"/>
        </w:rPr>
        <w:t>PLAN DE DESMANTELAMIENTO Y ABANDONO</w:t>
      </w:r>
      <w:bookmarkEnd w:id="99"/>
      <w:r>
        <w:rPr>
          <w:sz w:val="22"/>
          <w:szCs w:val="22"/>
        </w:rPr>
        <w:t xml:space="preserve"> </w:t>
      </w:r>
    </w:p>
    <w:p w14:paraId="16B407D1" w14:textId="77777777" w:rsidR="009E3A3B" w:rsidRDefault="009E3A3B">
      <w:pPr>
        <w:tabs>
          <w:tab w:val="left" w:pos="-2268"/>
        </w:tabs>
        <w:rPr>
          <w:sz w:val="22"/>
          <w:szCs w:val="22"/>
        </w:rPr>
      </w:pPr>
    </w:p>
    <w:p w14:paraId="139CACE1" w14:textId="77777777" w:rsidR="009E3A3B" w:rsidRDefault="0000525A">
      <w:pPr>
        <w:tabs>
          <w:tab w:val="left" w:pos="-2268"/>
        </w:tabs>
        <w:rPr>
          <w:sz w:val="22"/>
          <w:szCs w:val="22"/>
        </w:rPr>
      </w:pPr>
      <w:r>
        <w:rPr>
          <w:sz w:val="22"/>
          <w:szCs w:val="22"/>
        </w:rPr>
        <w:t>Teniendo en cuenta las fases contempladas para el desarrollo del proyecto, se debe formular el Plan de Desmantelamiento y Abandono para las áreas e infraestructura intervenidas de manera directa por el proyecto teniendo en cuenta lo establecido en el artículo 2.2.2.3.9.2 del Decreto 1076 de 2015 y los lineamientos establecidos en la MGEPEA acogida mediante la Resolución 1402 de, o los que los modifiquen o sustituyan. Esto aplicará inicialmente para el desmantelamiento y abandono de aquellas áreas intervenidas con instalaciones temporales empleadas durante la construcción del PTE; sin embargo, eventualmente, si el proyecto se desmantela y abandona definitivamente, deberá formularse el respectivo Plan de Desmantelamiento y Abandono acatando las disposiciones señaladas.</w:t>
      </w:r>
    </w:p>
    <w:p w14:paraId="7CA0DFF1" w14:textId="77777777" w:rsidR="009E3A3B" w:rsidRDefault="009E3A3B">
      <w:pPr>
        <w:tabs>
          <w:tab w:val="left" w:pos="-2268"/>
        </w:tabs>
        <w:rPr>
          <w:color w:val="000000"/>
          <w:sz w:val="22"/>
          <w:szCs w:val="22"/>
        </w:rPr>
      </w:pPr>
    </w:p>
    <w:p w14:paraId="42BC2732" w14:textId="7CB4274C" w:rsidR="009E3A3B" w:rsidRDefault="0000525A">
      <w:pPr>
        <w:pStyle w:val="Ttulo2"/>
        <w:numPr>
          <w:ilvl w:val="1"/>
          <w:numId w:val="11"/>
        </w:numPr>
        <w:ind w:left="576"/>
        <w:rPr>
          <w:sz w:val="22"/>
          <w:szCs w:val="22"/>
        </w:rPr>
      </w:pPr>
      <w:bookmarkStart w:id="100" w:name="_Toc57744182"/>
      <w:r>
        <w:rPr>
          <w:sz w:val="22"/>
          <w:szCs w:val="22"/>
        </w:rPr>
        <w:t>PLAN DE INVERSIÓN FORZOSA DE NO MENOS DEL 1%</w:t>
      </w:r>
      <w:bookmarkEnd w:id="100"/>
      <w:r>
        <w:rPr>
          <w:sz w:val="22"/>
          <w:szCs w:val="22"/>
        </w:rPr>
        <w:t xml:space="preserve"> </w:t>
      </w:r>
    </w:p>
    <w:p w14:paraId="473892BD" w14:textId="77777777" w:rsidR="009E3A3B" w:rsidRDefault="009E3A3B">
      <w:pPr>
        <w:rPr>
          <w:sz w:val="22"/>
          <w:szCs w:val="22"/>
        </w:rPr>
      </w:pPr>
    </w:p>
    <w:p w14:paraId="606233E0" w14:textId="77777777" w:rsidR="009E3A3B" w:rsidRDefault="0000525A">
      <w:pPr>
        <w:rPr>
          <w:sz w:val="22"/>
          <w:szCs w:val="22"/>
        </w:rPr>
      </w:pPr>
      <w:bookmarkStart w:id="101" w:name="_1gf8i83" w:colFirst="0" w:colLast="0"/>
      <w:bookmarkEnd w:id="101"/>
      <w:r>
        <w:rPr>
          <w:sz w:val="22"/>
          <w:szCs w:val="22"/>
        </w:rPr>
        <w:t>El Plan de Inversión Forzosa de no menos del 1% se debe realizar cuando el proyecto, obra o actividad contemple la captación del recurso hídrico tomado de fuente natural (superficial o subterránea), de conformidad con lo establecido en el Decreto 2099 del 22 de diciembre de 2016, que modifico el Decreto Único Reglamentario del Sector Ambiente y Desarrollo Sostenible 1076 de 2015, modificado a su vez por el Decreto 075 del 20 de enero de 2017 o aquel que lo modifique o sustituya. Para su desarrollo se debe presentar la información detallada en la MGEPEA acogida mediante la Resolución 1402 de 2018 (o aquella norma que la modifique o sustituya).</w:t>
      </w:r>
    </w:p>
    <w:p w14:paraId="326D02B3" w14:textId="77777777" w:rsidR="009E3A3B" w:rsidRDefault="009E3A3B">
      <w:pPr>
        <w:rPr>
          <w:sz w:val="22"/>
          <w:szCs w:val="22"/>
        </w:rPr>
      </w:pPr>
    </w:p>
    <w:p w14:paraId="1B0D5D34" w14:textId="77777777" w:rsidR="009E3A3B" w:rsidRDefault="0000525A">
      <w:pPr>
        <w:pStyle w:val="Ttulo2"/>
        <w:numPr>
          <w:ilvl w:val="1"/>
          <w:numId w:val="11"/>
        </w:numPr>
        <w:ind w:left="576"/>
        <w:rPr>
          <w:sz w:val="22"/>
          <w:szCs w:val="22"/>
        </w:rPr>
      </w:pPr>
      <w:bookmarkStart w:id="102" w:name="_Toc57744183"/>
      <w:r>
        <w:rPr>
          <w:sz w:val="22"/>
          <w:szCs w:val="22"/>
        </w:rPr>
        <w:t>PLAN DE COMPENSACIÓN POR PÉRDIDA DE BIODIVERSIDAD</w:t>
      </w:r>
      <w:bookmarkEnd w:id="102"/>
      <w:r>
        <w:rPr>
          <w:sz w:val="22"/>
          <w:szCs w:val="22"/>
        </w:rPr>
        <w:t xml:space="preserve"> </w:t>
      </w:r>
    </w:p>
    <w:p w14:paraId="6ABD5500" w14:textId="77777777" w:rsidR="009E3A3B" w:rsidRDefault="009E3A3B">
      <w:pPr>
        <w:rPr>
          <w:sz w:val="22"/>
          <w:szCs w:val="22"/>
        </w:rPr>
      </w:pPr>
    </w:p>
    <w:p w14:paraId="7C72DB48" w14:textId="77777777" w:rsidR="009E3A3B" w:rsidRDefault="0000525A">
      <w:pPr>
        <w:rPr>
          <w:sz w:val="22"/>
          <w:szCs w:val="22"/>
        </w:rPr>
      </w:pPr>
      <w:bookmarkStart w:id="103" w:name="_2fk6b3p" w:colFirst="0" w:colLast="0"/>
      <w:bookmarkEnd w:id="103"/>
      <w:r>
        <w:rPr>
          <w:sz w:val="22"/>
          <w:szCs w:val="22"/>
        </w:rPr>
        <w:t xml:space="preserve">Se deberá presentar un Plan de Compensación por Pérdida de Biodiversidad, siguiendo los lineamientos expuestos por el Ministerio de Ambiente y Desarrollo Sostenible en el Manual de </w:t>
      </w:r>
      <w:r>
        <w:rPr>
          <w:sz w:val="22"/>
          <w:szCs w:val="22"/>
        </w:rPr>
        <w:lastRenderedPageBreak/>
        <w:t xml:space="preserve">Compensaciones del Componente Biótico y anexos, adoptados mediante Resolución 0256 del 22 de febrero de 2018, así como a las directrices establecidas en la MGEPEA acogida mediante la Resolución 1402 de 2018 (o aquella norma que la modifique o sustituya), para su correcta aplicación. </w:t>
      </w:r>
    </w:p>
    <w:p w14:paraId="5D5343C7" w14:textId="77777777" w:rsidR="009E3A3B" w:rsidRDefault="009E3A3B">
      <w:pPr>
        <w:rPr>
          <w:sz w:val="22"/>
          <w:szCs w:val="22"/>
        </w:rPr>
      </w:pPr>
    </w:p>
    <w:p w14:paraId="5E5C156A" w14:textId="77777777" w:rsidR="009E3A3B" w:rsidRDefault="0000525A">
      <w:pPr>
        <w:rPr>
          <w:sz w:val="22"/>
          <w:szCs w:val="22"/>
        </w:rPr>
      </w:pPr>
      <w:r>
        <w:rPr>
          <w:sz w:val="22"/>
          <w:szCs w:val="22"/>
        </w:rPr>
        <w:t xml:space="preserve">El área y ubicación espacial del plan de compensación del medio biótico debe presentarse siguiendo el Modelo de Almacenamiento Geográfico - MAG (Resolución 2182 de 2016) o la norma que la modifique o sustituya. </w:t>
      </w:r>
    </w:p>
    <w:sectPr w:rsidR="009E3A3B">
      <w:headerReference w:type="even" r:id="rId16"/>
      <w:headerReference w:type="default" r:id="rId17"/>
      <w:headerReference w:type="first" r:id="rId18"/>
      <w:footerReference w:type="first" r:id="rId19"/>
      <w:pgSz w:w="12242" w:h="15842"/>
      <w:pgMar w:top="2268" w:right="1469" w:bottom="1701" w:left="1701" w:header="1134" w:footer="1009" w:gutter="0"/>
      <w:pgNumType w:start="2"/>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9BB535" w14:textId="77777777" w:rsidR="00082A9D" w:rsidRDefault="00082A9D">
      <w:r>
        <w:separator/>
      </w:r>
    </w:p>
  </w:endnote>
  <w:endnote w:type="continuationSeparator" w:id="0">
    <w:p w14:paraId="2F636042" w14:textId="77777777" w:rsidR="00082A9D" w:rsidRDefault="00082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ItalicMT">
    <w:altName w:val="Arial"/>
    <w:panose1 w:val="00000000000000000000"/>
    <w:charset w:val="00"/>
    <w:family w:val="auto"/>
    <w:notTrueType/>
    <w:pitch w:val="default"/>
    <w:sig w:usb0="00000003" w:usb1="00000000" w:usb2="00000000" w:usb3="00000000" w:csb0="00000001" w:csb1="00000000"/>
  </w:font>
  <w:font w:name="PT 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08772" w14:textId="77777777" w:rsidR="00C552A2" w:rsidRDefault="00C552A2">
    <w:pPr>
      <w:pBdr>
        <w:top w:val="nil"/>
        <w:left w:val="nil"/>
        <w:bottom w:val="nil"/>
        <w:right w:val="nil"/>
        <w:between w:val="nil"/>
      </w:pBdr>
      <w:tabs>
        <w:tab w:val="center" w:pos="4419"/>
        <w:tab w:val="right" w:pos="8838"/>
      </w:tabs>
      <w:jc w:val="right"/>
      <w:rPr>
        <w:color w:val="000000"/>
      </w:rPr>
    </w:pPr>
  </w:p>
  <w:p w14:paraId="6FC90F88" w14:textId="77777777" w:rsidR="00C552A2" w:rsidRDefault="00C552A2">
    <w:pPr>
      <w:pBdr>
        <w:top w:val="nil"/>
        <w:left w:val="nil"/>
        <w:bottom w:val="nil"/>
        <w:right w:val="nil"/>
        <w:between w:val="nil"/>
      </w:pBdr>
      <w:tabs>
        <w:tab w:val="center" w:pos="4419"/>
        <w:tab w:val="right" w:pos="8838"/>
      </w:tabs>
      <w:ind w:right="360"/>
      <w:rPr>
        <w:color w:val="000000"/>
      </w:rPr>
    </w:pPr>
    <w:r>
      <w:rPr>
        <w:color w:val="000000"/>
      </w:rPr>
      <w:fldChar w:fldCharType="begin"/>
    </w:r>
    <w:r>
      <w:rPr>
        <w:color w:val="000000"/>
      </w:rPr>
      <w:instrText>PAGE</w:instrText>
    </w:r>
    <w:r>
      <w:rPr>
        <w:color w:val="00000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74C25" w14:textId="77777777" w:rsidR="00C552A2" w:rsidRDefault="00C552A2">
    <w:pPr>
      <w:pBdr>
        <w:bottom w:val="single" w:sz="12" w:space="1" w:color="000000"/>
      </w:pBdr>
      <w:rPr>
        <w:sz w:val="18"/>
        <w:szCs w:val="18"/>
      </w:rPr>
    </w:pPr>
  </w:p>
  <w:p w14:paraId="68F10998" w14:textId="77777777" w:rsidR="00C552A2" w:rsidRDefault="00C552A2">
    <w:pPr>
      <w:rPr>
        <w:sz w:val="18"/>
        <w:szCs w:val="18"/>
      </w:rPr>
    </w:pPr>
  </w:p>
  <w:p w14:paraId="020A0A7A" w14:textId="77777777" w:rsidR="00C552A2" w:rsidRDefault="00C552A2">
    <w:pPr>
      <w:jc w:val="center"/>
    </w:pPr>
    <w:r>
      <w:t>Términos de referencia para la elaboración del Plan de Manejo Ambiental para la construcción y operación de Proyectos Turísticos Especiales (PTE) de gran escala en suelo rural</w:t>
    </w:r>
  </w:p>
  <w:p w14:paraId="5640A045" w14:textId="77777777" w:rsidR="00C552A2" w:rsidRDefault="00C552A2">
    <w:pPr>
      <w:pBdr>
        <w:top w:val="single" w:sz="4" w:space="1" w:color="000000"/>
        <w:left w:val="nil"/>
        <w:bottom w:val="nil"/>
        <w:right w:val="nil"/>
        <w:between w:val="nil"/>
      </w:pBdr>
      <w:tabs>
        <w:tab w:val="center" w:pos="4419"/>
        <w:tab w:val="right" w:pos="8838"/>
        <w:tab w:val="right" w:pos="9356"/>
      </w:tabs>
      <w:rPr>
        <w:color w:val="000000"/>
        <w:sz w:val="18"/>
        <w:szCs w:val="18"/>
      </w:rPr>
    </w:pPr>
  </w:p>
  <w:p w14:paraId="08514885" w14:textId="74FDD3E9" w:rsidR="00C552A2" w:rsidRDefault="00C552A2">
    <w:pPr>
      <w:pBdr>
        <w:top w:val="single" w:sz="4" w:space="1" w:color="000000"/>
        <w:left w:val="nil"/>
        <w:bottom w:val="nil"/>
        <w:right w:val="nil"/>
        <w:between w:val="nil"/>
      </w:pBdr>
      <w:tabs>
        <w:tab w:val="center" w:pos="4419"/>
        <w:tab w:val="right" w:pos="8838"/>
        <w:tab w:val="right" w:pos="8789"/>
      </w:tabs>
      <w:rPr>
        <w:color w:val="000000"/>
      </w:rPr>
    </w:pPr>
    <w:r>
      <w:rPr>
        <w:color w:val="000000"/>
      </w:rPr>
      <w:tab/>
    </w:r>
    <w:r>
      <w:rPr>
        <w:color w:val="000000"/>
      </w:rPr>
      <w:fldChar w:fldCharType="begin"/>
    </w:r>
    <w:r>
      <w:rPr>
        <w:color w:val="000000"/>
      </w:rPr>
      <w:instrText>PAGE</w:instrText>
    </w:r>
    <w:r>
      <w:rPr>
        <w:color w:val="000000"/>
      </w:rPr>
      <w:fldChar w:fldCharType="separate"/>
    </w:r>
    <w:r w:rsidR="00C764C1">
      <w:rPr>
        <w:noProof/>
        <w:color w:val="000000"/>
      </w:rPr>
      <w:t>4</w:t>
    </w:r>
    <w:r>
      <w:rPr>
        <w:color w:val="000000"/>
      </w:rPr>
      <w:fldChar w:fldCharType="end"/>
    </w:r>
    <w:r>
      <w:rPr>
        <w:color w:val="000000"/>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A3C01" w14:textId="77777777" w:rsidR="00C552A2" w:rsidRDefault="00C552A2">
    <w:pPr>
      <w:widowControl w:val="0"/>
      <w:pBdr>
        <w:top w:val="nil"/>
        <w:left w:val="nil"/>
        <w:bottom w:val="nil"/>
        <w:right w:val="nil"/>
        <w:between w:val="nil"/>
      </w:pBdr>
      <w:spacing w:line="276" w:lineRule="auto"/>
      <w:jc w:val="left"/>
      <w:rPr>
        <w:color w:val="000000"/>
      </w:rPr>
    </w:pPr>
  </w:p>
  <w:tbl>
    <w:tblPr>
      <w:tblStyle w:val="a3"/>
      <w:tblW w:w="8841" w:type="dxa"/>
      <w:tblInd w:w="0" w:type="dxa"/>
      <w:tblLayout w:type="fixed"/>
      <w:tblLook w:val="0400" w:firstRow="0" w:lastRow="0" w:firstColumn="0" w:lastColumn="0" w:noHBand="0" w:noVBand="1"/>
    </w:tblPr>
    <w:tblGrid>
      <w:gridCol w:w="2947"/>
      <w:gridCol w:w="2947"/>
      <w:gridCol w:w="2947"/>
    </w:tblGrid>
    <w:tr w:rsidR="00C552A2" w14:paraId="2876AF27" w14:textId="77777777">
      <w:tc>
        <w:tcPr>
          <w:tcW w:w="2947" w:type="dxa"/>
        </w:tcPr>
        <w:p w14:paraId="5AFCE886" w14:textId="77777777" w:rsidR="00C552A2" w:rsidRDefault="00C552A2">
          <w:pPr>
            <w:ind w:left="-115"/>
            <w:jc w:val="left"/>
          </w:pPr>
        </w:p>
      </w:tc>
      <w:tc>
        <w:tcPr>
          <w:tcW w:w="2947" w:type="dxa"/>
        </w:tcPr>
        <w:p w14:paraId="337147C1" w14:textId="77777777" w:rsidR="00C552A2" w:rsidRDefault="00C552A2">
          <w:pPr>
            <w:jc w:val="center"/>
          </w:pPr>
        </w:p>
      </w:tc>
      <w:tc>
        <w:tcPr>
          <w:tcW w:w="2947" w:type="dxa"/>
        </w:tcPr>
        <w:p w14:paraId="1BDA803F" w14:textId="77777777" w:rsidR="00C552A2" w:rsidRDefault="00C552A2">
          <w:pPr>
            <w:ind w:right="-115"/>
            <w:jc w:val="right"/>
          </w:pPr>
        </w:p>
      </w:tc>
    </w:tr>
  </w:tbl>
  <w:p w14:paraId="6C2A42D5" w14:textId="77777777" w:rsidR="00C552A2" w:rsidRDefault="00C552A2">
    <w:pPr>
      <w:pBdr>
        <w:top w:val="nil"/>
        <w:left w:val="nil"/>
        <w:bottom w:val="nil"/>
        <w:right w:val="nil"/>
        <w:between w:val="nil"/>
      </w:pBdr>
      <w:tabs>
        <w:tab w:val="center" w:pos="4419"/>
        <w:tab w:val="right" w:pos="8838"/>
      </w:tabs>
      <w:rPr>
        <w:color w:val="000000"/>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755D2" w14:textId="77777777" w:rsidR="00C552A2" w:rsidRDefault="00C552A2">
    <w:pPr>
      <w:rPr>
        <w:sz w:val="20"/>
        <w:szCs w:val="20"/>
      </w:rPr>
    </w:pPr>
  </w:p>
  <w:p w14:paraId="16343322" w14:textId="77777777" w:rsidR="00C552A2" w:rsidRDefault="00C552A2">
    <w:pPr>
      <w:rPr>
        <w:sz w:val="20"/>
        <w:szCs w:val="20"/>
      </w:rPr>
    </w:pPr>
  </w:p>
  <w:p w14:paraId="6B9A4AA8" w14:textId="77777777" w:rsidR="00C552A2" w:rsidRDefault="00C552A2">
    <w:pPr>
      <w:rPr>
        <w:sz w:val="14"/>
        <w:szCs w:val="14"/>
      </w:rPr>
    </w:pPr>
    <w:r>
      <w:rPr>
        <w:sz w:val="20"/>
        <w:szCs w:val="20"/>
      </w:rPr>
      <w:t>Términos de referencia para la elaboración del Plan de Manejo Ambiental (PMA) para la construcción y operación de Proyectos Turísticos Especiales (PTE) de gran escala en suelo rural</w:t>
    </w:r>
    <w:r>
      <w:rPr>
        <w:sz w:val="14"/>
        <w:szCs w:val="14"/>
      </w:rPr>
      <w:t xml:space="preserve"> </w:t>
    </w:r>
  </w:p>
  <w:p w14:paraId="192F0EC9" w14:textId="77777777" w:rsidR="00C552A2" w:rsidRDefault="00C552A2">
    <w:pPr>
      <w:pBdr>
        <w:top w:val="single" w:sz="4" w:space="1" w:color="000000"/>
        <w:left w:val="nil"/>
        <w:bottom w:val="nil"/>
        <w:right w:val="nil"/>
        <w:between w:val="nil"/>
      </w:pBdr>
      <w:tabs>
        <w:tab w:val="center" w:pos="4419"/>
        <w:tab w:val="right" w:pos="8838"/>
        <w:tab w:val="right" w:pos="9356"/>
      </w:tabs>
      <w:rPr>
        <w:color w:val="000000"/>
        <w:sz w:val="18"/>
        <w:szCs w:val="18"/>
      </w:rPr>
    </w:pPr>
  </w:p>
  <w:p w14:paraId="3D570352" w14:textId="09BCBB76" w:rsidR="00C552A2" w:rsidRDefault="00C552A2">
    <w:pPr>
      <w:pBdr>
        <w:top w:val="single" w:sz="4" w:space="1" w:color="000000"/>
        <w:left w:val="nil"/>
        <w:bottom w:val="nil"/>
        <w:right w:val="nil"/>
        <w:between w:val="nil"/>
      </w:pBdr>
      <w:tabs>
        <w:tab w:val="center" w:pos="4419"/>
        <w:tab w:val="right" w:pos="8838"/>
        <w:tab w:val="right" w:pos="9356"/>
      </w:tabs>
      <w:jc w:val="right"/>
      <w:rPr>
        <w:color w:val="000000"/>
      </w:rPr>
    </w:pPr>
    <w:r>
      <w:rPr>
        <w:color w:val="000000"/>
      </w:rPr>
      <w:tab/>
    </w:r>
    <w:r>
      <w:rPr>
        <w:color w:val="000000"/>
      </w:rPr>
      <w:fldChar w:fldCharType="begin"/>
    </w:r>
    <w:r>
      <w:rPr>
        <w:color w:val="000000"/>
      </w:rPr>
      <w:instrText>PAGE</w:instrText>
    </w:r>
    <w:r>
      <w:rPr>
        <w:color w:val="000000"/>
      </w:rPr>
      <w:fldChar w:fldCharType="separate"/>
    </w:r>
    <w:r w:rsidR="00C764C1">
      <w:rPr>
        <w:noProof/>
        <w:color w:val="000000"/>
      </w:rPr>
      <w:t>2</w:t>
    </w:r>
    <w:r>
      <w:rPr>
        <w:color w:val="000000"/>
      </w:rPr>
      <w:fldChar w:fldCharType="end"/>
    </w:r>
  </w:p>
  <w:p w14:paraId="4E273382" w14:textId="77777777" w:rsidR="00C552A2" w:rsidRDefault="00C552A2">
    <w:pPr>
      <w:widowControl w:val="0"/>
      <w:pBdr>
        <w:top w:val="nil"/>
        <w:left w:val="nil"/>
        <w:bottom w:val="nil"/>
        <w:right w:val="nil"/>
        <w:between w:val="nil"/>
      </w:pBdr>
      <w:spacing w:line="276" w:lineRule="auto"/>
      <w:jc w:val="left"/>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82802" w14:textId="77777777" w:rsidR="00082A9D" w:rsidRDefault="00082A9D">
      <w:r>
        <w:separator/>
      </w:r>
    </w:p>
  </w:footnote>
  <w:footnote w:type="continuationSeparator" w:id="0">
    <w:p w14:paraId="63728E64" w14:textId="77777777" w:rsidR="00082A9D" w:rsidRDefault="00082A9D">
      <w:r>
        <w:continuationSeparator/>
      </w:r>
    </w:p>
  </w:footnote>
  <w:footnote w:id="1">
    <w:p w14:paraId="4A320B7C" w14:textId="5FEB4F49" w:rsidR="00C552A2" w:rsidRPr="00263436" w:rsidRDefault="00C552A2">
      <w:pPr>
        <w:pBdr>
          <w:top w:val="nil"/>
          <w:left w:val="nil"/>
          <w:bottom w:val="nil"/>
          <w:right w:val="nil"/>
          <w:between w:val="nil"/>
        </w:pBdr>
        <w:rPr>
          <w:color w:val="000000"/>
          <w:sz w:val="20"/>
          <w:szCs w:val="20"/>
        </w:rPr>
      </w:pPr>
      <w:r w:rsidRPr="00263436">
        <w:rPr>
          <w:sz w:val="20"/>
          <w:szCs w:val="20"/>
          <w:vertAlign w:val="superscript"/>
        </w:rPr>
        <w:footnoteRef/>
      </w:r>
      <w:r w:rsidRPr="00263436">
        <w:rPr>
          <w:color w:val="000000"/>
          <w:sz w:val="20"/>
          <w:szCs w:val="20"/>
        </w:rPr>
        <w:t xml:space="preserve"> Tomado del artículo 2.2.9.6.1.2. del Decreto 1076 de 2015.</w:t>
      </w:r>
    </w:p>
  </w:footnote>
  <w:footnote w:id="2">
    <w:p w14:paraId="2F8056C7" w14:textId="056CF05F" w:rsidR="00C552A2" w:rsidRPr="00FB28CF" w:rsidRDefault="00C552A2">
      <w:pPr>
        <w:pStyle w:val="Textonotapie"/>
      </w:pPr>
      <w:r>
        <w:rPr>
          <w:rStyle w:val="Refdenotaalpie"/>
        </w:rPr>
        <w:footnoteRef/>
      </w:r>
      <w:r>
        <w:t xml:space="preserve"> </w:t>
      </w:r>
      <w:r w:rsidRPr="00FB28CF">
        <w:t>Adaptado de la Ley 1931 de 2018, por la cual se establecen directrices para la gestión del cambio climático.</w:t>
      </w:r>
    </w:p>
  </w:footnote>
  <w:footnote w:id="3">
    <w:p w14:paraId="4D36DE08" w14:textId="7909C753" w:rsidR="00C552A2" w:rsidRPr="008F0113" w:rsidRDefault="00C552A2">
      <w:pPr>
        <w:pStyle w:val="Textonotapie"/>
        <w:rPr>
          <w:lang w:val="es-CO"/>
        </w:rPr>
      </w:pPr>
      <w:r>
        <w:rPr>
          <w:rStyle w:val="Refdenotaalpie"/>
        </w:rPr>
        <w:footnoteRef/>
      </w:r>
      <w:r>
        <w:t xml:space="preserve"> </w:t>
      </w:r>
      <w:r w:rsidRPr="008F0113">
        <w:t>Tomado de: Unidad Nacional para la Gestión del Riesgo de Desastres. Terminología sobre Gestión del Riesgo de Desastres y Fenómenos Amenazantes. Bogotá, 2017.</w:t>
      </w:r>
    </w:p>
  </w:footnote>
  <w:footnote w:id="4">
    <w:p w14:paraId="06B6A1E5" w14:textId="3CDF3B69" w:rsidR="00C552A2" w:rsidRPr="00263436" w:rsidRDefault="00C552A2">
      <w:pPr>
        <w:pBdr>
          <w:top w:val="nil"/>
          <w:left w:val="nil"/>
          <w:bottom w:val="nil"/>
          <w:right w:val="nil"/>
          <w:between w:val="nil"/>
        </w:pBdr>
        <w:rPr>
          <w:color w:val="000000"/>
          <w:sz w:val="20"/>
          <w:szCs w:val="20"/>
        </w:rPr>
      </w:pPr>
      <w:r w:rsidRPr="00263436">
        <w:rPr>
          <w:sz w:val="20"/>
          <w:szCs w:val="20"/>
          <w:vertAlign w:val="superscript"/>
        </w:rPr>
        <w:footnoteRef/>
      </w:r>
      <w:r w:rsidRPr="00263436">
        <w:rPr>
          <w:color w:val="000000"/>
          <w:sz w:val="20"/>
          <w:szCs w:val="20"/>
        </w:rPr>
        <w:t xml:space="preserve"> Tomado de Decreto 1077 de 2015.</w:t>
      </w:r>
    </w:p>
  </w:footnote>
  <w:footnote w:id="5">
    <w:p w14:paraId="3AB5FFF7" w14:textId="7B4ABE1E" w:rsidR="00C552A2" w:rsidRPr="006227FE" w:rsidRDefault="00C552A2">
      <w:pPr>
        <w:pStyle w:val="Textonotapie"/>
      </w:pPr>
      <w:r>
        <w:rPr>
          <w:rStyle w:val="Refdenotaalpie"/>
        </w:rPr>
        <w:footnoteRef/>
      </w:r>
      <w:r>
        <w:t xml:space="preserve"> </w:t>
      </w:r>
      <w:r w:rsidRPr="00397FF7">
        <w:t>Adaptado de la Ley 1931 de 2018, por la cual se establecen directrices para la gestión del cambio climático.</w:t>
      </w:r>
    </w:p>
  </w:footnote>
  <w:footnote w:id="6">
    <w:p w14:paraId="2C962B81" w14:textId="1BC5B0BC" w:rsidR="00C552A2" w:rsidRPr="00263436" w:rsidRDefault="00C552A2">
      <w:pPr>
        <w:pBdr>
          <w:top w:val="nil"/>
          <w:left w:val="nil"/>
          <w:bottom w:val="nil"/>
          <w:right w:val="nil"/>
          <w:between w:val="nil"/>
        </w:pBdr>
        <w:rPr>
          <w:color w:val="000000"/>
          <w:sz w:val="20"/>
          <w:szCs w:val="20"/>
        </w:rPr>
      </w:pPr>
      <w:r w:rsidRPr="00263436">
        <w:rPr>
          <w:sz w:val="20"/>
          <w:szCs w:val="20"/>
          <w:vertAlign w:val="superscript"/>
        </w:rPr>
        <w:footnoteRef/>
      </w:r>
      <w:r w:rsidRPr="00263436">
        <w:rPr>
          <w:color w:val="000000"/>
          <w:sz w:val="20"/>
          <w:szCs w:val="20"/>
          <w:vertAlign w:val="superscript"/>
        </w:rPr>
        <w:t xml:space="preserve"> </w:t>
      </w:r>
      <w:r w:rsidRPr="00263436">
        <w:rPr>
          <w:color w:val="000000"/>
          <w:sz w:val="20"/>
          <w:szCs w:val="20"/>
        </w:rPr>
        <w:t>Tomado del Decreto 050 del 16 de enero de 2018, Artículo 2 que modifica el artículo 2.2.3.3.1.3. del Decreto 1076 de 2015.</w:t>
      </w:r>
    </w:p>
  </w:footnote>
  <w:footnote w:id="7">
    <w:p w14:paraId="3061CEED" w14:textId="752D96D6" w:rsidR="00C552A2" w:rsidRPr="00263436" w:rsidRDefault="00C552A2">
      <w:pPr>
        <w:pBdr>
          <w:top w:val="nil"/>
          <w:left w:val="nil"/>
          <w:bottom w:val="nil"/>
          <w:right w:val="nil"/>
          <w:between w:val="nil"/>
        </w:pBdr>
        <w:rPr>
          <w:color w:val="000000"/>
          <w:sz w:val="20"/>
          <w:szCs w:val="20"/>
        </w:rPr>
      </w:pPr>
      <w:r w:rsidRPr="00263436">
        <w:rPr>
          <w:sz w:val="20"/>
          <w:szCs w:val="20"/>
          <w:vertAlign w:val="superscript"/>
        </w:rPr>
        <w:footnoteRef/>
      </w:r>
      <w:r w:rsidRPr="00263436">
        <w:rPr>
          <w:color w:val="000000"/>
          <w:sz w:val="20"/>
          <w:szCs w:val="20"/>
          <w:vertAlign w:val="superscript"/>
        </w:rPr>
        <w:t xml:space="preserve"> </w:t>
      </w:r>
      <w:r w:rsidRPr="00263436">
        <w:rPr>
          <w:color w:val="000000"/>
          <w:sz w:val="20"/>
          <w:szCs w:val="20"/>
        </w:rPr>
        <w:t>Tomado del Decreto 050 del 16 de enero de 2018, Artículo 2 que modifica el artículo 2.2.3.3.1.3. del Decreto 1076 de 2015.</w:t>
      </w:r>
    </w:p>
  </w:footnote>
  <w:footnote w:id="8">
    <w:p w14:paraId="0D828F16" w14:textId="398CBB69" w:rsidR="00C552A2" w:rsidRDefault="00C552A2">
      <w:pPr>
        <w:pBdr>
          <w:top w:val="nil"/>
          <w:left w:val="nil"/>
          <w:bottom w:val="nil"/>
          <w:right w:val="nil"/>
          <w:between w:val="nil"/>
        </w:pBdr>
        <w:rPr>
          <w:color w:val="000000"/>
          <w:sz w:val="22"/>
          <w:szCs w:val="22"/>
        </w:rPr>
      </w:pPr>
      <w:r w:rsidRPr="00263436">
        <w:rPr>
          <w:sz w:val="20"/>
          <w:szCs w:val="20"/>
          <w:vertAlign w:val="superscript"/>
        </w:rPr>
        <w:footnoteRef/>
      </w:r>
      <w:r w:rsidRPr="00263436">
        <w:rPr>
          <w:color w:val="000000"/>
          <w:sz w:val="20"/>
          <w:szCs w:val="20"/>
          <w:vertAlign w:val="superscript"/>
        </w:rPr>
        <w:t xml:space="preserve"> </w:t>
      </w:r>
      <w:r w:rsidRPr="00263436">
        <w:rPr>
          <w:color w:val="000000"/>
          <w:sz w:val="20"/>
          <w:szCs w:val="20"/>
        </w:rPr>
        <w:t>Tomado de</w:t>
      </w:r>
      <w:r>
        <w:rPr>
          <w:color w:val="000000"/>
          <w:sz w:val="20"/>
          <w:szCs w:val="20"/>
        </w:rPr>
        <w:t xml:space="preserve">l artículo </w:t>
      </w:r>
      <w:r w:rsidR="007013CF">
        <w:rPr>
          <w:color w:val="000000"/>
          <w:sz w:val="20"/>
          <w:szCs w:val="20"/>
        </w:rPr>
        <w:t>3</w:t>
      </w:r>
      <w:r>
        <w:rPr>
          <w:color w:val="000000"/>
          <w:sz w:val="20"/>
          <w:szCs w:val="20"/>
        </w:rPr>
        <w:t xml:space="preserve"> de</w:t>
      </w:r>
      <w:r w:rsidRPr="00263436">
        <w:rPr>
          <w:color w:val="000000"/>
          <w:sz w:val="20"/>
          <w:szCs w:val="20"/>
        </w:rPr>
        <w:t xml:space="preserve"> la Ley </w:t>
      </w:r>
      <w:r w:rsidR="007013CF">
        <w:rPr>
          <w:color w:val="000000"/>
          <w:sz w:val="20"/>
          <w:szCs w:val="20"/>
        </w:rPr>
        <w:t>2068</w:t>
      </w:r>
      <w:r w:rsidRPr="00263436">
        <w:rPr>
          <w:color w:val="000000"/>
          <w:sz w:val="20"/>
          <w:szCs w:val="20"/>
        </w:rPr>
        <w:t xml:space="preserve"> de </w:t>
      </w:r>
      <w:r w:rsidR="007013CF">
        <w:rPr>
          <w:color w:val="000000"/>
          <w:sz w:val="20"/>
          <w:szCs w:val="20"/>
        </w:rPr>
        <w:t>2020</w:t>
      </w:r>
      <w:r w:rsidRPr="00263436">
        <w:rPr>
          <w:color w:val="000000"/>
          <w:sz w:val="20"/>
          <w:szCs w:val="20"/>
        </w:rPr>
        <w:t xml:space="preserve">, publicada en el Diario Oficial No. </w:t>
      </w:r>
      <w:r w:rsidR="00E97FA4">
        <w:rPr>
          <w:color w:val="000000"/>
          <w:sz w:val="20"/>
          <w:szCs w:val="20"/>
        </w:rPr>
        <w:t>5</w:t>
      </w:r>
      <w:r w:rsidR="008E4F96">
        <w:rPr>
          <w:color w:val="000000"/>
          <w:sz w:val="20"/>
          <w:szCs w:val="20"/>
        </w:rPr>
        <w:t>1</w:t>
      </w:r>
      <w:r w:rsidRPr="00263436">
        <w:rPr>
          <w:color w:val="000000"/>
          <w:sz w:val="20"/>
          <w:szCs w:val="20"/>
        </w:rPr>
        <w:t>.</w:t>
      </w:r>
      <w:r w:rsidR="00E97FA4">
        <w:rPr>
          <w:color w:val="000000"/>
          <w:sz w:val="20"/>
          <w:szCs w:val="20"/>
        </w:rPr>
        <w:t>544</w:t>
      </w:r>
      <w:r w:rsidRPr="00263436">
        <w:rPr>
          <w:color w:val="000000"/>
          <w:sz w:val="20"/>
          <w:szCs w:val="20"/>
        </w:rPr>
        <w:t xml:space="preserve"> de </w:t>
      </w:r>
      <w:r w:rsidR="00E97FA4">
        <w:rPr>
          <w:color w:val="000000"/>
          <w:sz w:val="20"/>
          <w:szCs w:val="20"/>
        </w:rPr>
        <w:t>3</w:t>
      </w:r>
      <w:r w:rsidRPr="00263436">
        <w:rPr>
          <w:color w:val="000000"/>
          <w:sz w:val="20"/>
          <w:szCs w:val="20"/>
        </w:rPr>
        <w:t xml:space="preserve">1 de </w:t>
      </w:r>
      <w:r w:rsidR="00E97FA4">
        <w:rPr>
          <w:color w:val="000000"/>
          <w:sz w:val="20"/>
          <w:szCs w:val="20"/>
        </w:rPr>
        <w:t xml:space="preserve">diciembre </w:t>
      </w:r>
      <w:r w:rsidRPr="00263436">
        <w:rPr>
          <w:color w:val="000000"/>
          <w:sz w:val="20"/>
          <w:szCs w:val="20"/>
        </w:rPr>
        <w:t>de 202</w:t>
      </w:r>
      <w:r w:rsidR="00E97FA4">
        <w:rPr>
          <w:color w:val="000000"/>
          <w:sz w:val="20"/>
          <w:szCs w:val="20"/>
        </w:rPr>
        <w:t>0</w:t>
      </w:r>
      <w:r w:rsidRPr="00263436">
        <w:rPr>
          <w:color w:val="000000"/>
          <w:sz w:val="20"/>
          <w:szCs w:val="20"/>
        </w:rPr>
        <w:t>.</w:t>
      </w:r>
      <w:r>
        <w:rPr>
          <w:color w:val="000000"/>
          <w:sz w:val="22"/>
          <w:szCs w:val="22"/>
        </w:rPr>
        <w:t xml:space="preserve"> </w:t>
      </w:r>
    </w:p>
  </w:footnote>
  <w:footnote w:id="9">
    <w:p w14:paraId="01D7A082" w14:textId="18B5FA2A" w:rsidR="00C552A2" w:rsidRPr="0024699D" w:rsidRDefault="00C552A2">
      <w:pPr>
        <w:pBdr>
          <w:top w:val="nil"/>
          <w:left w:val="nil"/>
          <w:bottom w:val="nil"/>
          <w:right w:val="nil"/>
          <w:between w:val="nil"/>
        </w:pBdr>
        <w:rPr>
          <w:color w:val="000000"/>
          <w:sz w:val="20"/>
          <w:szCs w:val="20"/>
        </w:rPr>
      </w:pPr>
      <w:r w:rsidRPr="0024699D">
        <w:rPr>
          <w:sz w:val="20"/>
          <w:szCs w:val="20"/>
          <w:vertAlign w:val="superscript"/>
        </w:rPr>
        <w:footnoteRef/>
      </w:r>
      <w:r w:rsidRPr="0024699D">
        <w:rPr>
          <w:color w:val="000000"/>
          <w:sz w:val="20"/>
          <w:szCs w:val="20"/>
        </w:rPr>
        <w:t xml:space="preserve"> Tomado del Decreto 050 del 16 de enero de 2018, Artículo 2 que modifica el artículo 2.2.3.3.1.3. del Decreto 1076 de 2015.</w:t>
      </w:r>
    </w:p>
  </w:footnote>
  <w:footnote w:id="10">
    <w:p w14:paraId="483551D9" w14:textId="0D699D9B" w:rsidR="00C552A2" w:rsidRPr="0024699D" w:rsidRDefault="00C552A2">
      <w:pPr>
        <w:pBdr>
          <w:top w:val="nil"/>
          <w:left w:val="nil"/>
          <w:bottom w:val="nil"/>
          <w:right w:val="nil"/>
          <w:between w:val="nil"/>
        </w:pBdr>
        <w:rPr>
          <w:color w:val="000000"/>
          <w:sz w:val="20"/>
          <w:szCs w:val="20"/>
        </w:rPr>
      </w:pPr>
      <w:r w:rsidRPr="0024699D">
        <w:rPr>
          <w:sz w:val="20"/>
          <w:szCs w:val="20"/>
          <w:vertAlign w:val="superscript"/>
        </w:rPr>
        <w:footnoteRef/>
      </w:r>
      <w:r w:rsidRPr="0024699D">
        <w:rPr>
          <w:color w:val="000000"/>
          <w:sz w:val="20"/>
          <w:szCs w:val="20"/>
          <w:vertAlign w:val="superscript"/>
        </w:rPr>
        <w:t xml:space="preserve"> </w:t>
      </w:r>
      <w:r w:rsidRPr="0024699D">
        <w:rPr>
          <w:color w:val="000000"/>
          <w:sz w:val="20"/>
          <w:szCs w:val="20"/>
        </w:rPr>
        <w:t>FAO y Unión Internacional de Organizaciones de Investigación Forestal. Anexo 2</w:t>
      </w:r>
    </w:p>
    <w:p w14:paraId="36A3B29D" w14:textId="596C0C94" w:rsidR="00C552A2" w:rsidRPr="0024699D" w:rsidRDefault="00C552A2">
      <w:pPr>
        <w:pBdr>
          <w:top w:val="nil"/>
          <w:left w:val="nil"/>
          <w:bottom w:val="nil"/>
          <w:right w:val="nil"/>
          <w:between w:val="nil"/>
        </w:pBdr>
        <w:rPr>
          <w:color w:val="000000"/>
          <w:sz w:val="20"/>
          <w:szCs w:val="20"/>
        </w:rPr>
      </w:pPr>
      <w:r w:rsidRPr="0024699D">
        <w:rPr>
          <w:color w:val="000000"/>
          <w:sz w:val="20"/>
          <w:szCs w:val="20"/>
        </w:rPr>
        <w:t>Glosario de términos. 2002.</w:t>
      </w:r>
    </w:p>
  </w:footnote>
  <w:footnote w:id="11">
    <w:p w14:paraId="6BD84D94" w14:textId="6F275B1B" w:rsidR="00C552A2" w:rsidRPr="0024699D" w:rsidRDefault="00C552A2">
      <w:pPr>
        <w:pBdr>
          <w:top w:val="nil"/>
          <w:left w:val="nil"/>
          <w:bottom w:val="nil"/>
          <w:right w:val="nil"/>
          <w:between w:val="nil"/>
        </w:pBdr>
        <w:rPr>
          <w:color w:val="000000"/>
          <w:sz w:val="20"/>
          <w:szCs w:val="20"/>
        </w:rPr>
      </w:pPr>
      <w:r w:rsidRPr="0024699D">
        <w:rPr>
          <w:sz w:val="20"/>
          <w:szCs w:val="20"/>
          <w:vertAlign w:val="superscript"/>
        </w:rPr>
        <w:footnoteRef/>
      </w:r>
      <w:r w:rsidRPr="0024699D">
        <w:rPr>
          <w:color w:val="000000"/>
          <w:sz w:val="20"/>
          <w:szCs w:val="20"/>
        </w:rPr>
        <w:t xml:space="preserve"> COLOMBIA. MINISTERIO DE AMBIENTE Y DESARROLLO SOSTENIBLE. Política Nacional para la Gestión Integral de la Biodiversidad y sus Servicios Ecosistémicos (PNGIBSE). Bogotá. Ministerio de Ambiente y Desarrollo Sostenible, 2012.</w:t>
      </w:r>
    </w:p>
  </w:footnote>
  <w:footnote w:id="12">
    <w:p w14:paraId="00C7C4AC" w14:textId="2D170223" w:rsidR="00C552A2" w:rsidRPr="0024699D" w:rsidRDefault="00C552A2" w:rsidP="00B544E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color w:val="000000"/>
          <w:sz w:val="20"/>
          <w:szCs w:val="20"/>
        </w:rPr>
      </w:pPr>
      <w:r w:rsidRPr="0024699D">
        <w:rPr>
          <w:sz w:val="20"/>
          <w:szCs w:val="20"/>
          <w:vertAlign w:val="superscript"/>
        </w:rPr>
        <w:footnoteRef/>
      </w:r>
      <w:r w:rsidRPr="0024699D">
        <w:rPr>
          <w:sz w:val="20"/>
          <w:szCs w:val="20"/>
        </w:rPr>
        <w:t xml:space="preserve"> Tomado de: </w:t>
      </w:r>
      <w:r w:rsidRPr="0024699D">
        <w:rPr>
          <w:sz w:val="20"/>
          <w:szCs w:val="20"/>
          <w:highlight w:val="white"/>
        </w:rPr>
        <w:t xml:space="preserve">Reed F. Noss., 1990. </w:t>
      </w:r>
      <w:r w:rsidRPr="0024699D">
        <w:rPr>
          <w:sz w:val="20"/>
          <w:szCs w:val="20"/>
          <w:highlight w:val="white"/>
          <w:lang w:val="en-US"/>
        </w:rPr>
        <w:t xml:space="preserve">Indicators for Monitoring Biodiversity: A Hierarchical Approach Conservation Biology. </w:t>
      </w:r>
      <w:r w:rsidRPr="0024699D">
        <w:rPr>
          <w:sz w:val="20"/>
          <w:szCs w:val="20"/>
          <w:highlight w:val="white"/>
        </w:rPr>
        <w:t>Conservation Biology 4(4), 355-364.</w:t>
      </w:r>
      <w:r w:rsidRPr="0024699D">
        <w:rPr>
          <w:sz w:val="20"/>
          <w:szCs w:val="20"/>
        </w:rPr>
        <w:t xml:space="preserve"> </w:t>
      </w:r>
      <w:r w:rsidRPr="0024699D">
        <w:rPr>
          <w:sz w:val="20"/>
          <w:szCs w:val="20"/>
          <w:highlight w:val="white"/>
        </w:rPr>
        <w:t>doi: 10.1111/j.1523-1739.1990.tb00309.x</w:t>
      </w:r>
    </w:p>
  </w:footnote>
  <w:footnote w:id="13">
    <w:p w14:paraId="0AD0A918" w14:textId="7FAA5BF5" w:rsidR="00C552A2" w:rsidRPr="0024699D" w:rsidRDefault="00C552A2">
      <w:pPr>
        <w:pBdr>
          <w:top w:val="nil"/>
          <w:left w:val="nil"/>
          <w:bottom w:val="nil"/>
          <w:right w:val="nil"/>
          <w:between w:val="nil"/>
        </w:pBdr>
        <w:rPr>
          <w:color w:val="000000"/>
          <w:sz w:val="20"/>
          <w:szCs w:val="20"/>
        </w:rPr>
      </w:pPr>
      <w:r w:rsidRPr="0024699D">
        <w:rPr>
          <w:sz w:val="20"/>
          <w:szCs w:val="20"/>
          <w:vertAlign w:val="superscript"/>
        </w:rPr>
        <w:footnoteRef/>
      </w:r>
      <w:r w:rsidRPr="0024699D">
        <w:rPr>
          <w:color w:val="000000"/>
          <w:sz w:val="20"/>
          <w:szCs w:val="20"/>
        </w:rPr>
        <w:t xml:space="preserve"> Tomado de: COLOMBIA. MINISTERIO DE AMBIENTE Y DESARROLLO SOSTENIBLE MINISTERIO DE COMERCIO, INDUSTRIA Y TURISMO. Estrategia Nacional de Economía Circular. Cierre de ciclos de materiales, innovación tecnológica, colaboración y nuevos modelos de negocio. Glosario. Bogotá, 2019.</w:t>
      </w:r>
    </w:p>
    <w:p w14:paraId="01F3B073" w14:textId="77777777" w:rsidR="00C552A2" w:rsidRDefault="00C552A2">
      <w:pPr>
        <w:pBdr>
          <w:top w:val="nil"/>
          <w:left w:val="nil"/>
          <w:bottom w:val="nil"/>
          <w:right w:val="nil"/>
          <w:between w:val="nil"/>
        </w:pBdr>
        <w:rPr>
          <w:color w:val="000000"/>
          <w:sz w:val="22"/>
          <w:szCs w:val="22"/>
        </w:rPr>
      </w:pPr>
    </w:p>
  </w:footnote>
  <w:footnote w:id="14">
    <w:p w14:paraId="2943B061" w14:textId="1CFF07F7" w:rsidR="00C552A2" w:rsidRPr="00DA193F" w:rsidRDefault="00C552A2">
      <w:pPr>
        <w:pBdr>
          <w:top w:val="nil"/>
          <w:left w:val="nil"/>
          <w:bottom w:val="nil"/>
          <w:right w:val="nil"/>
          <w:between w:val="nil"/>
        </w:pBdr>
        <w:rPr>
          <w:color w:val="000000"/>
          <w:sz w:val="20"/>
          <w:szCs w:val="20"/>
        </w:rPr>
      </w:pPr>
      <w:bookmarkStart w:id="11" w:name="_3ep43zb" w:colFirst="0" w:colLast="0"/>
      <w:bookmarkEnd w:id="11"/>
      <w:r w:rsidRPr="00DA193F">
        <w:rPr>
          <w:sz w:val="20"/>
          <w:szCs w:val="20"/>
          <w:vertAlign w:val="superscript"/>
        </w:rPr>
        <w:footnoteRef/>
      </w:r>
      <w:r w:rsidRPr="00DA193F">
        <w:rPr>
          <w:color w:val="000000"/>
          <w:sz w:val="20"/>
          <w:szCs w:val="20"/>
        </w:rPr>
        <w:t xml:space="preserve"> Tomado del Decreto 1076 de 2015. </w:t>
      </w:r>
    </w:p>
  </w:footnote>
  <w:footnote w:id="15">
    <w:p w14:paraId="2F40AC30" w14:textId="277E5156" w:rsidR="00C552A2" w:rsidRPr="00DA193F" w:rsidRDefault="00C552A2">
      <w:pPr>
        <w:pBdr>
          <w:top w:val="nil"/>
          <w:left w:val="nil"/>
          <w:bottom w:val="nil"/>
          <w:right w:val="nil"/>
          <w:between w:val="nil"/>
        </w:pBdr>
        <w:rPr>
          <w:color w:val="000000"/>
          <w:sz w:val="20"/>
          <w:szCs w:val="20"/>
        </w:rPr>
      </w:pPr>
      <w:r w:rsidRPr="00DA193F">
        <w:rPr>
          <w:sz w:val="20"/>
          <w:szCs w:val="20"/>
          <w:vertAlign w:val="superscript"/>
        </w:rPr>
        <w:footnoteRef/>
      </w:r>
      <w:r w:rsidRPr="00DA193F">
        <w:rPr>
          <w:color w:val="000000"/>
          <w:sz w:val="20"/>
          <w:szCs w:val="20"/>
          <w:vertAlign w:val="superscript"/>
        </w:rPr>
        <w:t xml:space="preserve"> </w:t>
      </w:r>
      <w:r w:rsidRPr="00DA193F">
        <w:rPr>
          <w:color w:val="000000"/>
          <w:sz w:val="20"/>
          <w:szCs w:val="20"/>
        </w:rPr>
        <w:t>Tomado del Decreto 1076 de 2015.</w:t>
      </w:r>
    </w:p>
  </w:footnote>
  <w:footnote w:id="16">
    <w:p w14:paraId="143DE913" w14:textId="7633532A" w:rsidR="00C552A2" w:rsidRPr="00DA193F" w:rsidRDefault="00C552A2">
      <w:pPr>
        <w:pBdr>
          <w:top w:val="nil"/>
          <w:left w:val="nil"/>
          <w:bottom w:val="nil"/>
          <w:right w:val="nil"/>
          <w:between w:val="nil"/>
        </w:pBdr>
        <w:rPr>
          <w:color w:val="000000"/>
          <w:sz w:val="20"/>
          <w:szCs w:val="20"/>
        </w:rPr>
      </w:pPr>
      <w:r w:rsidRPr="00DA193F">
        <w:rPr>
          <w:sz w:val="20"/>
          <w:szCs w:val="20"/>
          <w:vertAlign w:val="superscript"/>
        </w:rPr>
        <w:footnoteRef/>
      </w:r>
      <w:r w:rsidRPr="00DA193F">
        <w:rPr>
          <w:color w:val="000000"/>
          <w:sz w:val="20"/>
          <w:szCs w:val="20"/>
          <w:vertAlign w:val="superscript"/>
        </w:rPr>
        <w:t xml:space="preserve"> </w:t>
      </w:r>
      <w:r w:rsidRPr="00DA193F">
        <w:rPr>
          <w:color w:val="000000"/>
          <w:sz w:val="20"/>
          <w:szCs w:val="20"/>
        </w:rPr>
        <w:t>Tomado del Decreto 1076 de 2015.</w:t>
      </w:r>
    </w:p>
  </w:footnote>
  <w:footnote w:id="17">
    <w:p w14:paraId="334BF852" w14:textId="6ACDCD88" w:rsidR="00C552A2" w:rsidRPr="00DA193F" w:rsidRDefault="00C552A2">
      <w:pPr>
        <w:pBdr>
          <w:top w:val="nil"/>
          <w:left w:val="nil"/>
          <w:bottom w:val="nil"/>
          <w:right w:val="nil"/>
          <w:between w:val="nil"/>
        </w:pBdr>
        <w:rPr>
          <w:color w:val="000000"/>
          <w:sz w:val="20"/>
          <w:szCs w:val="20"/>
        </w:rPr>
      </w:pPr>
      <w:r w:rsidRPr="00DA193F">
        <w:rPr>
          <w:sz w:val="20"/>
          <w:szCs w:val="20"/>
          <w:vertAlign w:val="superscript"/>
        </w:rPr>
        <w:footnoteRef/>
      </w:r>
      <w:r w:rsidRPr="00DA193F">
        <w:rPr>
          <w:color w:val="000000"/>
          <w:sz w:val="20"/>
          <w:szCs w:val="20"/>
          <w:vertAlign w:val="superscript"/>
        </w:rPr>
        <w:t xml:space="preserve"> </w:t>
      </w:r>
      <w:r w:rsidRPr="00DA193F">
        <w:rPr>
          <w:color w:val="000000"/>
          <w:sz w:val="20"/>
          <w:szCs w:val="20"/>
        </w:rPr>
        <w:t>Tomado del Decreto 1076 de 2015.</w:t>
      </w:r>
    </w:p>
  </w:footnote>
  <w:footnote w:id="18">
    <w:p w14:paraId="1017451E" w14:textId="24D97B0D" w:rsidR="00C552A2" w:rsidRPr="00DA193F" w:rsidRDefault="00C552A2">
      <w:pPr>
        <w:pBdr>
          <w:top w:val="nil"/>
          <w:left w:val="nil"/>
          <w:bottom w:val="nil"/>
          <w:right w:val="nil"/>
          <w:between w:val="nil"/>
        </w:pBdr>
        <w:rPr>
          <w:color w:val="000000"/>
          <w:sz w:val="20"/>
          <w:szCs w:val="20"/>
        </w:rPr>
      </w:pPr>
      <w:r w:rsidRPr="00DA193F">
        <w:rPr>
          <w:sz w:val="20"/>
          <w:szCs w:val="20"/>
          <w:vertAlign w:val="superscript"/>
        </w:rPr>
        <w:footnoteRef/>
      </w:r>
      <w:r w:rsidRPr="00DA193F">
        <w:rPr>
          <w:color w:val="000000"/>
          <w:sz w:val="20"/>
          <w:szCs w:val="20"/>
          <w:vertAlign w:val="superscript"/>
        </w:rPr>
        <w:t xml:space="preserve"> </w:t>
      </w:r>
      <w:r w:rsidRPr="00DA193F">
        <w:rPr>
          <w:color w:val="000000"/>
          <w:sz w:val="20"/>
          <w:szCs w:val="20"/>
        </w:rPr>
        <w:t>Tomado del Decreto 1076 de 2015.</w:t>
      </w:r>
    </w:p>
  </w:footnote>
  <w:footnote w:id="19">
    <w:p w14:paraId="48221560" w14:textId="6213BABF" w:rsidR="00C552A2" w:rsidRPr="00DA193F" w:rsidRDefault="00C552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0"/>
          <w:szCs w:val="20"/>
          <w:highlight w:val="white"/>
        </w:rPr>
      </w:pPr>
      <w:r w:rsidRPr="00DA193F">
        <w:rPr>
          <w:sz w:val="20"/>
          <w:szCs w:val="20"/>
          <w:vertAlign w:val="superscript"/>
        </w:rPr>
        <w:footnoteRef/>
      </w:r>
      <w:r w:rsidRPr="00DA193F">
        <w:rPr>
          <w:sz w:val="20"/>
          <w:szCs w:val="20"/>
        </w:rPr>
        <w:t xml:space="preserve"> Tomado de </w:t>
      </w:r>
      <w:r w:rsidRPr="00DA193F">
        <w:rPr>
          <w:sz w:val="20"/>
          <w:szCs w:val="20"/>
          <w:highlight w:val="white"/>
        </w:rPr>
        <w:t xml:space="preserve">Reed F. Noss., 1990. </w:t>
      </w:r>
      <w:r w:rsidRPr="00DA193F">
        <w:rPr>
          <w:sz w:val="20"/>
          <w:szCs w:val="20"/>
          <w:highlight w:val="white"/>
          <w:lang w:val="en-US"/>
        </w:rPr>
        <w:t xml:space="preserve">Indicators for Monitoring Biodiversity: A Hierarchical Approach Conservation Biology. </w:t>
      </w:r>
      <w:r w:rsidRPr="00DA193F">
        <w:rPr>
          <w:sz w:val="20"/>
          <w:szCs w:val="20"/>
          <w:highlight w:val="white"/>
        </w:rPr>
        <w:t>Conservation Biology 4(4), 355-364.</w:t>
      </w:r>
      <w:r w:rsidRPr="00DA193F">
        <w:rPr>
          <w:sz w:val="20"/>
          <w:szCs w:val="20"/>
        </w:rPr>
        <w:t xml:space="preserve"> </w:t>
      </w:r>
      <w:r w:rsidRPr="00DA193F">
        <w:rPr>
          <w:sz w:val="20"/>
          <w:szCs w:val="20"/>
          <w:highlight w:val="white"/>
        </w:rPr>
        <w:t>doi: 10.1111/j.1523-1739.1990.tb00309.x.</w:t>
      </w:r>
    </w:p>
  </w:footnote>
  <w:footnote w:id="20">
    <w:p w14:paraId="5E9AE38F" w14:textId="7AF6AA34" w:rsidR="00C552A2" w:rsidRPr="00DA193F" w:rsidRDefault="00C552A2">
      <w:pPr>
        <w:pBdr>
          <w:top w:val="nil"/>
          <w:left w:val="nil"/>
          <w:bottom w:val="nil"/>
          <w:right w:val="nil"/>
          <w:between w:val="nil"/>
        </w:pBdr>
        <w:rPr>
          <w:color w:val="000000"/>
          <w:sz w:val="20"/>
          <w:szCs w:val="20"/>
        </w:rPr>
      </w:pPr>
      <w:r w:rsidRPr="00DA193F">
        <w:rPr>
          <w:sz w:val="20"/>
          <w:szCs w:val="20"/>
          <w:vertAlign w:val="superscript"/>
        </w:rPr>
        <w:footnoteRef/>
      </w:r>
      <w:r w:rsidRPr="00DA193F">
        <w:rPr>
          <w:color w:val="000000"/>
          <w:sz w:val="20"/>
          <w:szCs w:val="20"/>
          <w:vertAlign w:val="superscript"/>
        </w:rPr>
        <w:t xml:space="preserve"> </w:t>
      </w:r>
      <w:r w:rsidRPr="00DA193F">
        <w:rPr>
          <w:color w:val="000000"/>
          <w:sz w:val="20"/>
          <w:szCs w:val="20"/>
        </w:rPr>
        <w:t>Tomado de Decreto 1077 de 2015.</w:t>
      </w:r>
    </w:p>
    <w:p w14:paraId="7718BD10" w14:textId="77777777" w:rsidR="00C552A2" w:rsidRDefault="00C552A2">
      <w:pPr>
        <w:pBdr>
          <w:top w:val="nil"/>
          <w:left w:val="nil"/>
          <w:bottom w:val="nil"/>
          <w:right w:val="nil"/>
          <w:between w:val="nil"/>
        </w:pBdr>
        <w:rPr>
          <w:color w:val="000000"/>
          <w:sz w:val="22"/>
          <w:szCs w:val="22"/>
        </w:rPr>
      </w:pPr>
    </w:p>
  </w:footnote>
  <w:footnote w:id="21">
    <w:p w14:paraId="7F7FF810" w14:textId="7F36577B" w:rsidR="00C552A2" w:rsidRPr="00B2426F" w:rsidRDefault="00C552A2">
      <w:pPr>
        <w:pBdr>
          <w:top w:val="nil"/>
          <w:left w:val="nil"/>
          <w:bottom w:val="nil"/>
          <w:right w:val="nil"/>
          <w:between w:val="nil"/>
        </w:pBdr>
        <w:rPr>
          <w:color w:val="000000"/>
          <w:sz w:val="20"/>
          <w:szCs w:val="20"/>
        </w:rPr>
      </w:pPr>
      <w:r w:rsidRPr="00B2426F">
        <w:rPr>
          <w:sz w:val="20"/>
          <w:szCs w:val="20"/>
          <w:vertAlign w:val="superscript"/>
        </w:rPr>
        <w:footnoteRef/>
      </w:r>
      <w:r w:rsidRPr="00B2426F">
        <w:rPr>
          <w:color w:val="000000"/>
          <w:sz w:val="20"/>
          <w:szCs w:val="20"/>
          <w:vertAlign w:val="superscript"/>
        </w:rPr>
        <w:t xml:space="preserve"> </w:t>
      </w:r>
      <w:r w:rsidRPr="00B2426F">
        <w:rPr>
          <w:color w:val="000000"/>
          <w:sz w:val="20"/>
          <w:szCs w:val="20"/>
        </w:rPr>
        <w:t>Tomado de NACIONES UNIDAS. Convenio sobre la diversidad biológica. 1992.</w:t>
      </w:r>
    </w:p>
  </w:footnote>
  <w:footnote w:id="22">
    <w:p w14:paraId="545E682A" w14:textId="08D5FB03" w:rsidR="00C552A2" w:rsidRPr="00B2426F" w:rsidRDefault="00C552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0"/>
          <w:szCs w:val="20"/>
        </w:rPr>
      </w:pPr>
      <w:r w:rsidRPr="00B2426F">
        <w:rPr>
          <w:sz w:val="20"/>
          <w:szCs w:val="20"/>
          <w:vertAlign w:val="superscript"/>
        </w:rPr>
        <w:footnoteRef/>
      </w:r>
      <w:r w:rsidRPr="00B2426F">
        <w:rPr>
          <w:sz w:val="20"/>
          <w:szCs w:val="20"/>
          <w:vertAlign w:val="superscript"/>
        </w:rPr>
        <w:t xml:space="preserve"> </w:t>
      </w:r>
      <w:r w:rsidRPr="00B2426F">
        <w:rPr>
          <w:sz w:val="20"/>
          <w:szCs w:val="20"/>
        </w:rPr>
        <w:t xml:space="preserve">COLOMBIA. MINISTERIO DE AMBIENTE, VIVIENDA Y DESARROLLO TERRITORIAL – MAVDT. Tesauro Ambiental para Colombia. [Tesauro]. </w:t>
      </w:r>
      <w:r w:rsidRPr="00B2426F">
        <w:rPr>
          <w:i/>
          <w:sz w:val="20"/>
          <w:szCs w:val="20"/>
        </w:rPr>
        <w:t>s.l.</w:t>
      </w:r>
      <w:r w:rsidRPr="00B2426F">
        <w:rPr>
          <w:sz w:val="20"/>
          <w:szCs w:val="20"/>
        </w:rPr>
        <w:t xml:space="preserve"> Ministerio de Ambiente, Vivienda y Desarrollo Territorial. Centro de Referencia y documentación. </w:t>
      </w:r>
      <w:r w:rsidRPr="00B2426F">
        <w:rPr>
          <w:i/>
          <w:sz w:val="20"/>
          <w:szCs w:val="20"/>
        </w:rPr>
        <w:t>s. f.</w:t>
      </w:r>
      <w:r w:rsidRPr="00B2426F">
        <w:rPr>
          <w:sz w:val="20"/>
          <w:szCs w:val="20"/>
        </w:rPr>
        <w:t xml:space="preserve"> Disponible en &lt;</w:t>
      </w:r>
      <w:hyperlink r:id="rId1">
        <w:r w:rsidRPr="00B2426F">
          <w:rPr>
            <w:sz w:val="20"/>
            <w:szCs w:val="20"/>
            <w:u w:val="single"/>
          </w:rPr>
          <w:t>http://biblovirtual.minambiente.gov.co:3000</w:t>
        </w:r>
      </w:hyperlink>
      <w:r w:rsidRPr="00B2426F">
        <w:rPr>
          <w:sz w:val="20"/>
          <w:szCs w:val="20"/>
        </w:rPr>
        <w:t>&gt;.</w:t>
      </w:r>
    </w:p>
  </w:footnote>
  <w:footnote w:id="23">
    <w:p w14:paraId="53871171" w14:textId="112F153D" w:rsidR="00C552A2" w:rsidRPr="00B2426F" w:rsidRDefault="00C552A2">
      <w:pPr>
        <w:pBdr>
          <w:top w:val="nil"/>
          <w:left w:val="nil"/>
          <w:bottom w:val="nil"/>
          <w:right w:val="nil"/>
          <w:between w:val="nil"/>
        </w:pBdr>
        <w:rPr>
          <w:color w:val="000000"/>
          <w:sz w:val="20"/>
          <w:szCs w:val="20"/>
        </w:rPr>
      </w:pPr>
      <w:r w:rsidRPr="00B2426F">
        <w:rPr>
          <w:sz w:val="20"/>
          <w:szCs w:val="20"/>
          <w:vertAlign w:val="superscript"/>
        </w:rPr>
        <w:footnoteRef/>
      </w:r>
      <w:r w:rsidRPr="00B2426F">
        <w:rPr>
          <w:color w:val="000000"/>
          <w:sz w:val="20"/>
          <w:szCs w:val="20"/>
          <w:vertAlign w:val="superscript"/>
        </w:rPr>
        <w:t xml:space="preserve"> </w:t>
      </w:r>
      <w:r w:rsidRPr="00B2426F">
        <w:rPr>
          <w:color w:val="000000"/>
          <w:sz w:val="20"/>
          <w:szCs w:val="20"/>
        </w:rPr>
        <w:t>Biología. Curtis H., Barnes S., Schnek A. y Massarini A. 7ª Edición. Editorial Médica Panamericana, 2008.</w:t>
      </w:r>
    </w:p>
  </w:footnote>
  <w:footnote w:id="24">
    <w:p w14:paraId="5B194B35" w14:textId="5D0EFC95" w:rsidR="00C552A2" w:rsidRPr="00B2426F" w:rsidRDefault="00C552A2">
      <w:pPr>
        <w:pBdr>
          <w:top w:val="nil"/>
          <w:left w:val="nil"/>
          <w:bottom w:val="nil"/>
          <w:right w:val="nil"/>
          <w:between w:val="nil"/>
        </w:pBdr>
        <w:rPr>
          <w:color w:val="000000"/>
          <w:sz w:val="20"/>
          <w:szCs w:val="20"/>
        </w:rPr>
      </w:pPr>
      <w:r w:rsidRPr="00B2426F">
        <w:rPr>
          <w:sz w:val="20"/>
          <w:szCs w:val="20"/>
          <w:vertAlign w:val="superscript"/>
        </w:rPr>
        <w:footnoteRef/>
      </w:r>
      <w:r w:rsidRPr="00B2426F">
        <w:rPr>
          <w:color w:val="000000"/>
          <w:sz w:val="20"/>
          <w:szCs w:val="20"/>
        </w:rPr>
        <w:t xml:space="preserve"> Tomado del artículo 2.2.4.10.1.2. del Decreto 1074 de 2015, adicionado mediante el Decreto 1155 de 2020.</w:t>
      </w:r>
    </w:p>
  </w:footnote>
  <w:footnote w:id="25">
    <w:p w14:paraId="7467187A" w14:textId="22FCBA58" w:rsidR="00C552A2" w:rsidRPr="00B2426F" w:rsidRDefault="00C552A2">
      <w:pPr>
        <w:pBdr>
          <w:top w:val="nil"/>
          <w:left w:val="nil"/>
          <w:bottom w:val="nil"/>
          <w:right w:val="nil"/>
          <w:between w:val="nil"/>
        </w:pBdr>
        <w:rPr>
          <w:color w:val="000000"/>
          <w:sz w:val="20"/>
          <w:szCs w:val="20"/>
        </w:rPr>
      </w:pPr>
      <w:r w:rsidRPr="00B2426F">
        <w:rPr>
          <w:sz w:val="20"/>
          <w:szCs w:val="20"/>
          <w:vertAlign w:val="superscript"/>
        </w:rPr>
        <w:footnoteRef/>
      </w:r>
      <w:r w:rsidRPr="00B2426F">
        <w:rPr>
          <w:color w:val="000000"/>
          <w:sz w:val="20"/>
          <w:szCs w:val="20"/>
          <w:vertAlign w:val="superscript"/>
        </w:rPr>
        <w:t xml:space="preserve"> </w:t>
      </w:r>
      <w:r w:rsidRPr="00B2426F">
        <w:rPr>
          <w:color w:val="000000"/>
          <w:sz w:val="20"/>
          <w:szCs w:val="20"/>
        </w:rPr>
        <w:t>Tomado del Decreto 1077 de 2015.</w:t>
      </w:r>
    </w:p>
    <w:p w14:paraId="3222F390" w14:textId="77777777" w:rsidR="00C552A2" w:rsidRDefault="00C552A2">
      <w:pPr>
        <w:pBdr>
          <w:top w:val="nil"/>
          <w:left w:val="nil"/>
          <w:bottom w:val="nil"/>
          <w:right w:val="nil"/>
          <w:between w:val="nil"/>
        </w:pBdr>
        <w:rPr>
          <w:color w:val="000000"/>
          <w:sz w:val="22"/>
          <w:szCs w:val="22"/>
        </w:rPr>
      </w:pPr>
    </w:p>
  </w:footnote>
  <w:footnote w:id="26">
    <w:p w14:paraId="071D14BF" w14:textId="05B2F285" w:rsidR="00C552A2" w:rsidRPr="0061695B" w:rsidRDefault="00C552A2">
      <w:pPr>
        <w:pBdr>
          <w:top w:val="nil"/>
          <w:left w:val="nil"/>
          <w:bottom w:val="nil"/>
          <w:right w:val="nil"/>
          <w:between w:val="nil"/>
        </w:pBdr>
        <w:rPr>
          <w:color w:val="000000"/>
          <w:sz w:val="20"/>
          <w:szCs w:val="20"/>
        </w:rPr>
      </w:pPr>
      <w:r w:rsidRPr="0061695B">
        <w:rPr>
          <w:sz w:val="20"/>
          <w:szCs w:val="20"/>
          <w:vertAlign w:val="superscript"/>
        </w:rPr>
        <w:footnoteRef/>
      </w:r>
      <w:r w:rsidRPr="0061695B">
        <w:rPr>
          <w:color w:val="000000"/>
          <w:sz w:val="20"/>
          <w:szCs w:val="20"/>
          <w:vertAlign w:val="superscript"/>
        </w:rPr>
        <w:t xml:space="preserve"> </w:t>
      </w:r>
      <w:r w:rsidRPr="0061695B">
        <w:rPr>
          <w:color w:val="000000"/>
          <w:sz w:val="20"/>
          <w:szCs w:val="20"/>
        </w:rPr>
        <w:t xml:space="preserve">Tomado del Decreto 1077 de 2015. </w:t>
      </w:r>
    </w:p>
  </w:footnote>
  <w:footnote w:id="27">
    <w:p w14:paraId="13C4D2AA" w14:textId="3D0E84F9" w:rsidR="00C552A2" w:rsidRPr="0061695B" w:rsidRDefault="00C552A2">
      <w:pPr>
        <w:pBdr>
          <w:top w:val="nil"/>
          <w:left w:val="nil"/>
          <w:bottom w:val="nil"/>
          <w:right w:val="nil"/>
          <w:between w:val="nil"/>
        </w:pBdr>
        <w:rPr>
          <w:color w:val="000000"/>
          <w:sz w:val="20"/>
          <w:szCs w:val="20"/>
        </w:rPr>
      </w:pPr>
      <w:r w:rsidRPr="0061695B">
        <w:rPr>
          <w:sz w:val="20"/>
          <w:szCs w:val="20"/>
          <w:vertAlign w:val="superscript"/>
        </w:rPr>
        <w:footnoteRef/>
      </w:r>
      <w:r w:rsidRPr="0061695B">
        <w:rPr>
          <w:color w:val="000000"/>
          <w:sz w:val="20"/>
          <w:szCs w:val="20"/>
          <w:vertAlign w:val="superscript"/>
        </w:rPr>
        <w:t xml:space="preserve"> </w:t>
      </w:r>
      <w:r w:rsidRPr="0061695B">
        <w:rPr>
          <w:color w:val="000000"/>
          <w:sz w:val="20"/>
          <w:szCs w:val="20"/>
        </w:rPr>
        <w:t>Tomado del Decreto 1077 de 2015.</w:t>
      </w:r>
    </w:p>
  </w:footnote>
  <w:footnote w:id="28">
    <w:p w14:paraId="23B7E69E" w14:textId="7110282F" w:rsidR="00C552A2" w:rsidRPr="0061695B" w:rsidRDefault="00C552A2">
      <w:pPr>
        <w:pBdr>
          <w:top w:val="nil"/>
          <w:left w:val="nil"/>
          <w:bottom w:val="nil"/>
          <w:right w:val="nil"/>
          <w:between w:val="nil"/>
        </w:pBdr>
        <w:rPr>
          <w:color w:val="000000"/>
          <w:sz w:val="20"/>
          <w:szCs w:val="20"/>
        </w:rPr>
      </w:pPr>
      <w:r w:rsidRPr="0061695B">
        <w:rPr>
          <w:sz w:val="20"/>
          <w:szCs w:val="20"/>
          <w:vertAlign w:val="superscript"/>
        </w:rPr>
        <w:footnoteRef/>
      </w:r>
      <w:r w:rsidRPr="0061695B">
        <w:rPr>
          <w:color w:val="000000"/>
          <w:sz w:val="20"/>
          <w:szCs w:val="20"/>
          <w:vertAlign w:val="superscript"/>
        </w:rPr>
        <w:t xml:space="preserve"> </w:t>
      </w:r>
      <w:r w:rsidRPr="0061695B">
        <w:rPr>
          <w:color w:val="000000"/>
          <w:sz w:val="20"/>
          <w:szCs w:val="20"/>
        </w:rPr>
        <w:t>Tomado del Decreto 1077 de 2015.</w:t>
      </w:r>
    </w:p>
  </w:footnote>
  <w:footnote w:id="29">
    <w:p w14:paraId="49239D8F" w14:textId="2EC3172B" w:rsidR="00C552A2" w:rsidRPr="0061695B" w:rsidRDefault="00C552A2">
      <w:pPr>
        <w:pBdr>
          <w:top w:val="nil"/>
          <w:left w:val="nil"/>
          <w:bottom w:val="nil"/>
          <w:right w:val="nil"/>
          <w:between w:val="nil"/>
        </w:pBdr>
        <w:rPr>
          <w:color w:val="000000"/>
          <w:sz w:val="20"/>
          <w:szCs w:val="20"/>
        </w:rPr>
      </w:pPr>
      <w:r w:rsidRPr="0061695B">
        <w:rPr>
          <w:sz w:val="20"/>
          <w:szCs w:val="20"/>
          <w:vertAlign w:val="superscript"/>
        </w:rPr>
        <w:footnoteRef/>
      </w:r>
      <w:r w:rsidRPr="0061695B">
        <w:rPr>
          <w:color w:val="000000"/>
          <w:sz w:val="20"/>
          <w:szCs w:val="20"/>
          <w:vertAlign w:val="superscript"/>
        </w:rPr>
        <w:t xml:space="preserve"> </w:t>
      </w:r>
      <w:r w:rsidRPr="0061695B">
        <w:rPr>
          <w:color w:val="000000"/>
          <w:sz w:val="20"/>
          <w:szCs w:val="20"/>
        </w:rPr>
        <w:t>Análisis de Riesgo en Instalaciones Industriales. Casal J.; Montiel H.; Planas E.; Vílchez J.A. Ediciones UPC. Barcelona, 1999.</w:t>
      </w:r>
    </w:p>
  </w:footnote>
  <w:footnote w:id="30">
    <w:p w14:paraId="6A470D30" w14:textId="5F85FE0B" w:rsidR="00C552A2" w:rsidRDefault="00C552A2">
      <w:pPr>
        <w:pBdr>
          <w:top w:val="nil"/>
          <w:left w:val="nil"/>
          <w:bottom w:val="nil"/>
          <w:right w:val="nil"/>
          <w:between w:val="nil"/>
        </w:pBdr>
        <w:rPr>
          <w:color w:val="000000"/>
          <w:sz w:val="22"/>
          <w:szCs w:val="22"/>
        </w:rPr>
      </w:pPr>
      <w:r w:rsidRPr="0061695B">
        <w:rPr>
          <w:sz w:val="20"/>
          <w:szCs w:val="20"/>
          <w:vertAlign w:val="superscript"/>
        </w:rPr>
        <w:footnoteRef/>
      </w:r>
      <w:r w:rsidRPr="0061695B">
        <w:rPr>
          <w:color w:val="000000"/>
          <w:sz w:val="20"/>
          <w:szCs w:val="20"/>
          <w:vertAlign w:val="superscript"/>
        </w:rPr>
        <w:t xml:space="preserve"> </w:t>
      </w:r>
      <w:r w:rsidRPr="0061695B">
        <w:rPr>
          <w:color w:val="000000"/>
          <w:sz w:val="20"/>
          <w:szCs w:val="20"/>
        </w:rPr>
        <w:t>COLOMBIA. MINISTERIO DE AMBIENTE Y DESARROLLO SOSTENIBLE. Decreto No 2245 29 de diciembre de 2017 "Por el cual se reglamenta el artículo 206 de la Ley 1450 de 2011 y se adiciona una sección al Decreto 1076 de 2015, Decreto Único Reglamentario del Sector Ambiente y Desarrollo Sostenible, en lo relacionado con el acotamiento de rondas hídricas".</w:t>
      </w:r>
    </w:p>
  </w:footnote>
  <w:footnote w:id="31">
    <w:p w14:paraId="074F07D8" w14:textId="326FC430" w:rsidR="00C552A2" w:rsidRPr="0061695B" w:rsidRDefault="00C552A2">
      <w:pPr>
        <w:pBdr>
          <w:top w:val="nil"/>
          <w:left w:val="nil"/>
          <w:bottom w:val="nil"/>
          <w:right w:val="nil"/>
          <w:between w:val="nil"/>
        </w:pBdr>
        <w:rPr>
          <w:color w:val="000000"/>
          <w:sz w:val="20"/>
          <w:szCs w:val="20"/>
        </w:rPr>
      </w:pPr>
      <w:r w:rsidRPr="0061695B">
        <w:rPr>
          <w:sz w:val="20"/>
          <w:szCs w:val="20"/>
          <w:vertAlign w:val="superscript"/>
        </w:rPr>
        <w:footnoteRef/>
      </w:r>
      <w:r w:rsidRPr="0061695B">
        <w:rPr>
          <w:color w:val="000000"/>
          <w:sz w:val="20"/>
          <w:szCs w:val="20"/>
          <w:vertAlign w:val="superscript"/>
        </w:rPr>
        <w:t xml:space="preserve">] </w:t>
      </w:r>
      <w:r w:rsidRPr="0061695B">
        <w:rPr>
          <w:color w:val="000000"/>
          <w:sz w:val="20"/>
          <w:szCs w:val="20"/>
        </w:rPr>
        <w:t>COLOMBIA. MINISTERIO DE AMBIENTE Y DESARROLLO SOSTENIBLE. guía técnica de criterios para el acotamiento de las rondas hídricas en Colombia (GIAS). Bogotá</w:t>
      </w:r>
      <w:r w:rsidRPr="0061695B">
        <w:rPr>
          <w:i/>
          <w:color w:val="000000"/>
          <w:sz w:val="20"/>
          <w:szCs w:val="20"/>
        </w:rPr>
        <w:t xml:space="preserve">. </w:t>
      </w:r>
      <w:r w:rsidRPr="0061695B">
        <w:rPr>
          <w:color w:val="000000"/>
          <w:sz w:val="20"/>
          <w:szCs w:val="20"/>
        </w:rPr>
        <w:t>Ministerio de Ambiente y Desarrollo Sostenible. 2017</w:t>
      </w:r>
      <w:r w:rsidRPr="0061695B">
        <w:rPr>
          <w:i/>
          <w:color w:val="000000"/>
          <w:sz w:val="20"/>
          <w:szCs w:val="20"/>
        </w:rPr>
        <w:t>.</w:t>
      </w:r>
    </w:p>
  </w:footnote>
  <w:footnote w:id="32">
    <w:p w14:paraId="79A3FDB4" w14:textId="0DCC3FAA" w:rsidR="00C552A2" w:rsidRPr="0061695B" w:rsidRDefault="00C552A2">
      <w:pPr>
        <w:pBdr>
          <w:top w:val="nil"/>
          <w:left w:val="nil"/>
          <w:bottom w:val="nil"/>
          <w:right w:val="nil"/>
          <w:between w:val="nil"/>
        </w:pBdr>
        <w:rPr>
          <w:color w:val="000000"/>
          <w:sz w:val="20"/>
          <w:szCs w:val="20"/>
        </w:rPr>
      </w:pPr>
      <w:r w:rsidRPr="0061695B">
        <w:rPr>
          <w:sz w:val="20"/>
          <w:szCs w:val="20"/>
          <w:vertAlign w:val="superscript"/>
        </w:rPr>
        <w:footnoteRef/>
      </w:r>
      <w:r w:rsidRPr="0061695B">
        <w:rPr>
          <w:color w:val="000000"/>
          <w:sz w:val="20"/>
          <w:szCs w:val="20"/>
          <w:vertAlign w:val="superscript"/>
        </w:rPr>
        <w:t xml:space="preserve"> </w:t>
      </w:r>
      <w:r w:rsidRPr="0061695B">
        <w:rPr>
          <w:color w:val="000000"/>
          <w:sz w:val="20"/>
          <w:szCs w:val="20"/>
        </w:rPr>
        <w:t>COLOMBIA. MINISTERIO DE AMBIENTE Y DESARROLLO SOSTENIBLE. guía técnica de criterios para el acotamiento de las rondas hídricas en Colombia (GIAS). Bogotá</w:t>
      </w:r>
      <w:r w:rsidRPr="0061695B">
        <w:rPr>
          <w:i/>
          <w:color w:val="000000"/>
          <w:sz w:val="20"/>
          <w:szCs w:val="20"/>
        </w:rPr>
        <w:t xml:space="preserve">. </w:t>
      </w:r>
      <w:r w:rsidRPr="0061695B">
        <w:rPr>
          <w:color w:val="000000"/>
          <w:sz w:val="20"/>
          <w:szCs w:val="20"/>
        </w:rPr>
        <w:t>Ministerio de Ambiente y Desarrollo Sostenible. 2017</w:t>
      </w:r>
      <w:r w:rsidRPr="0061695B">
        <w:rPr>
          <w:i/>
          <w:color w:val="000000"/>
          <w:sz w:val="20"/>
          <w:szCs w:val="20"/>
        </w:rPr>
        <w:t>.</w:t>
      </w:r>
    </w:p>
  </w:footnote>
  <w:footnote w:id="33">
    <w:p w14:paraId="2348D99B" w14:textId="46C719D6" w:rsidR="00C552A2" w:rsidRPr="0061695B" w:rsidRDefault="00C552A2">
      <w:pPr>
        <w:pBdr>
          <w:top w:val="nil"/>
          <w:left w:val="nil"/>
          <w:bottom w:val="nil"/>
          <w:right w:val="nil"/>
          <w:between w:val="nil"/>
        </w:pBdr>
        <w:rPr>
          <w:color w:val="000000"/>
          <w:sz w:val="20"/>
          <w:szCs w:val="20"/>
        </w:rPr>
      </w:pPr>
      <w:r w:rsidRPr="0061695B">
        <w:rPr>
          <w:sz w:val="20"/>
          <w:szCs w:val="20"/>
          <w:vertAlign w:val="superscript"/>
        </w:rPr>
        <w:footnoteRef/>
      </w:r>
      <w:r w:rsidRPr="0061695B">
        <w:rPr>
          <w:color w:val="000000"/>
          <w:sz w:val="20"/>
          <w:szCs w:val="20"/>
          <w:vertAlign w:val="superscript"/>
        </w:rPr>
        <w:t xml:space="preserve"> </w:t>
      </w:r>
      <w:r w:rsidRPr="0061695B">
        <w:rPr>
          <w:color w:val="000000"/>
          <w:sz w:val="20"/>
          <w:szCs w:val="20"/>
        </w:rPr>
        <w:t>Adaptado de: CEPAL. Las diferentes expresiones de la vulnerabilidad social en América Latina y el Caribe. Seminario Internacional Naciones Unidas y Centro Latinoamericano y Caribeño de Demografía CELADE. 2001.</w:t>
      </w:r>
    </w:p>
    <w:p w14:paraId="3CD0C27C" w14:textId="77777777" w:rsidR="00C552A2" w:rsidRDefault="00C552A2">
      <w:pPr>
        <w:pBdr>
          <w:top w:val="nil"/>
          <w:left w:val="nil"/>
          <w:bottom w:val="nil"/>
          <w:right w:val="nil"/>
          <w:between w:val="nil"/>
        </w:pBdr>
        <w:rPr>
          <w:color w:val="000000"/>
          <w:sz w:val="22"/>
          <w:szCs w:val="22"/>
        </w:rPr>
      </w:pPr>
    </w:p>
  </w:footnote>
  <w:footnote w:id="34">
    <w:p w14:paraId="2FC1EB36" w14:textId="77777777" w:rsidR="00C552A2" w:rsidRDefault="00C552A2">
      <w:pPr>
        <w:pBdr>
          <w:top w:val="nil"/>
          <w:left w:val="nil"/>
          <w:bottom w:val="nil"/>
          <w:right w:val="nil"/>
          <w:between w:val="nil"/>
        </w:pBdr>
        <w:rPr>
          <w:rFonts w:ascii="Courier New" w:eastAsia="Courier New" w:hAnsi="Courier New" w:cs="Courier New"/>
          <w:color w:val="000000"/>
        </w:rPr>
      </w:pPr>
      <w:r>
        <w:rPr>
          <w:vertAlign w:val="superscript"/>
        </w:rPr>
        <w:footnoteRef/>
      </w:r>
      <w:r>
        <w:rPr>
          <w:color w:val="000000"/>
          <w:sz w:val="20"/>
          <w:szCs w:val="20"/>
        </w:rPr>
        <w:t xml:space="preserve"> En adelante, cuando se haga referencia a los Proyectos Turísticos Especiales (PTE) se deberá entender únicamente aquellos que sean calificados como tal por el Ministerio de Comercio, Industria y Turismo (MinCIT) y se pretendan ejecutar en suelo rural.</w:t>
      </w:r>
    </w:p>
  </w:footnote>
  <w:footnote w:id="35">
    <w:p w14:paraId="3D693A21" w14:textId="77777777" w:rsidR="00C552A2" w:rsidRPr="00872643" w:rsidRDefault="00C552A2">
      <w:pPr>
        <w:rPr>
          <w:sz w:val="20"/>
          <w:szCs w:val="20"/>
        </w:rPr>
      </w:pPr>
      <w:r w:rsidRPr="00872643">
        <w:rPr>
          <w:sz w:val="20"/>
          <w:szCs w:val="20"/>
          <w:vertAlign w:val="superscript"/>
        </w:rPr>
        <w:footnoteRef/>
      </w:r>
      <w:r w:rsidRPr="00872643">
        <w:rPr>
          <w:sz w:val="20"/>
          <w:szCs w:val="20"/>
        </w:rPr>
        <w:t xml:space="preserve"> </w:t>
      </w:r>
      <w:r w:rsidRPr="00872643">
        <w:rPr>
          <w:rFonts w:ascii="Arial-ItalicMT" w:eastAsia="Arial-ItalicMT" w:hAnsi="Arial-ItalicMT" w:cs="Arial-ItalicMT"/>
          <w:i/>
          <w:sz w:val="20"/>
          <w:szCs w:val="20"/>
        </w:rPr>
        <w:t xml:space="preserve">“Por la cual se modifica y </w:t>
      </w:r>
      <w:r w:rsidRPr="00872643">
        <w:rPr>
          <w:i/>
          <w:sz w:val="20"/>
          <w:szCs w:val="20"/>
        </w:rPr>
        <w:t>consolida el Modelo de Almacenamiento Geográfico (Modelo de Almacenamiento Geográfico) contenido en la Metodología General para la Presentación de Estudios Ambientales y en el Manual de Seguimiento Ambiental de Proyectos</w:t>
      </w:r>
      <w:r w:rsidRPr="00872643">
        <w:rPr>
          <w:rFonts w:ascii="Arial-ItalicMT" w:eastAsia="Arial-ItalicMT" w:hAnsi="Arial-ItalicMT" w:cs="Arial-ItalicMT"/>
          <w:i/>
          <w:sz w:val="20"/>
          <w:szCs w:val="20"/>
        </w:rPr>
        <w:t>.”</w:t>
      </w:r>
    </w:p>
  </w:footnote>
  <w:footnote w:id="36">
    <w:p w14:paraId="08E7D0B8" w14:textId="77777777" w:rsidR="00C552A2" w:rsidRPr="00872643" w:rsidRDefault="00C552A2">
      <w:pPr>
        <w:pBdr>
          <w:top w:val="nil"/>
          <w:left w:val="nil"/>
          <w:bottom w:val="nil"/>
          <w:right w:val="nil"/>
          <w:between w:val="nil"/>
        </w:pBdr>
        <w:rPr>
          <w:rFonts w:ascii="Courier New" w:eastAsia="Courier New" w:hAnsi="Courier New" w:cs="Courier New"/>
          <w:color w:val="000000"/>
          <w:sz w:val="20"/>
          <w:szCs w:val="20"/>
        </w:rPr>
      </w:pPr>
      <w:r w:rsidRPr="00872643">
        <w:rPr>
          <w:sz w:val="20"/>
          <w:szCs w:val="20"/>
          <w:vertAlign w:val="superscript"/>
        </w:rPr>
        <w:footnoteRef/>
      </w:r>
      <w:r w:rsidRPr="00872643">
        <w:rPr>
          <w:i/>
          <w:color w:val="000000"/>
          <w:sz w:val="20"/>
          <w:szCs w:val="20"/>
        </w:rPr>
        <w:t xml:space="preserve"> “Por medio de la cual se establecen las especificaciones técnicas mínimas que deben tener los productos de la cartografía básica oficial de Colombia”.</w:t>
      </w:r>
    </w:p>
  </w:footnote>
  <w:footnote w:id="37">
    <w:p w14:paraId="403ED652" w14:textId="77777777" w:rsidR="00C552A2" w:rsidRDefault="00C552A2">
      <w:pPr>
        <w:pBdr>
          <w:top w:val="nil"/>
          <w:left w:val="nil"/>
          <w:bottom w:val="nil"/>
          <w:right w:val="nil"/>
          <w:between w:val="nil"/>
        </w:pBdr>
        <w:rPr>
          <w:rFonts w:ascii="Courier New" w:eastAsia="Courier New" w:hAnsi="Courier New" w:cs="Courier New"/>
          <w:color w:val="000000"/>
        </w:rPr>
      </w:pPr>
      <w:r w:rsidRPr="00872643">
        <w:rPr>
          <w:sz w:val="20"/>
          <w:szCs w:val="20"/>
          <w:vertAlign w:val="superscript"/>
        </w:rPr>
        <w:footnoteRef/>
      </w:r>
      <w:r w:rsidRPr="00872643">
        <w:rPr>
          <w:i/>
          <w:color w:val="000000"/>
          <w:sz w:val="20"/>
          <w:szCs w:val="20"/>
        </w:rPr>
        <w:t xml:space="preserve"> “Por medio de la cual se modifica la Resolución 471 de 2020 "Por medio de la cual se establecen las especificaciones técnicas mínimas que deben tener los productos de la cartografía básica oficial de Colombia”.</w:t>
      </w:r>
    </w:p>
  </w:footnote>
  <w:footnote w:id="38">
    <w:p w14:paraId="45B0D976" w14:textId="77777777" w:rsidR="00C552A2" w:rsidRDefault="00C552A2">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De acuerdo con el artículo 2.2.2.9.2.1, Sección 2, Capítulo 9, Título 2, Parte 2, Libro 2 del Decreto 1076 de 2015 de Minambiente, o la norma que lo modifique o sustituya.</w:t>
      </w:r>
    </w:p>
  </w:footnote>
  <w:footnote w:id="39">
    <w:p w14:paraId="54921A56" w14:textId="4A6000AE" w:rsidR="00C552A2" w:rsidRPr="00872643" w:rsidRDefault="00C552A2">
      <w:pPr>
        <w:pBdr>
          <w:top w:val="nil"/>
          <w:left w:val="nil"/>
          <w:bottom w:val="nil"/>
          <w:right w:val="nil"/>
          <w:between w:val="nil"/>
        </w:pBdr>
        <w:rPr>
          <w:color w:val="000000"/>
          <w:sz w:val="20"/>
          <w:szCs w:val="20"/>
        </w:rPr>
      </w:pPr>
      <w:r w:rsidRPr="00872643">
        <w:rPr>
          <w:sz w:val="20"/>
          <w:szCs w:val="20"/>
          <w:vertAlign w:val="superscript"/>
        </w:rPr>
        <w:footnoteRef/>
      </w:r>
      <w:r w:rsidRPr="00872643">
        <w:rPr>
          <w:rFonts w:eastAsia="Courier New"/>
          <w:color w:val="000000"/>
          <w:sz w:val="20"/>
          <w:szCs w:val="20"/>
        </w:rPr>
        <w:t xml:space="preserve"> </w:t>
      </w:r>
      <w:r w:rsidRPr="00872643">
        <w:rPr>
          <w:color w:val="000000"/>
          <w:sz w:val="20"/>
          <w:szCs w:val="20"/>
        </w:rPr>
        <w:t>En la definición del sistema de coordenadas proyectado a emplear para la generación de información georreferenciada, debe atenderse lo establecido por el IGAC en relación con el origen único nacional en la Resoluciones 471 y 529 de 2020.</w:t>
      </w:r>
    </w:p>
  </w:footnote>
  <w:footnote w:id="40">
    <w:p w14:paraId="2C6D7B34" w14:textId="77777777" w:rsidR="00C552A2" w:rsidRPr="00872643" w:rsidRDefault="00C552A2">
      <w:pPr>
        <w:pBdr>
          <w:top w:val="nil"/>
          <w:left w:val="nil"/>
          <w:bottom w:val="nil"/>
          <w:right w:val="nil"/>
          <w:between w:val="nil"/>
        </w:pBdr>
        <w:ind w:left="142" w:hanging="142"/>
        <w:rPr>
          <w:rFonts w:eastAsia="Courier New"/>
          <w:color w:val="000000"/>
          <w:sz w:val="20"/>
          <w:szCs w:val="20"/>
        </w:rPr>
      </w:pPr>
      <w:r w:rsidRPr="00872643">
        <w:rPr>
          <w:sz w:val="20"/>
          <w:szCs w:val="20"/>
          <w:vertAlign w:val="superscript"/>
        </w:rPr>
        <w:footnoteRef/>
      </w:r>
      <w:r w:rsidRPr="00872643">
        <w:rPr>
          <w:rFonts w:eastAsia="Courier New"/>
          <w:color w:val="000000"/>
          <w:sz w:val="20"/>
          <w:szCs w:val="20"/>
        </w:rPr>
        <w:t xml:space="preserve"> </w:t>
      </w:r>
      <w:r w:rsidRPr="00872643">
        <w:rPr>
          <w:color w:val="000000"/>
          <w:sz w:val="20"/>
          <w:szCs w:val="20"/>
        </w:rPr>
        <w:t>También conocida como equipamientos socioeconómicos, comunitarios o colectivos. Corresponde a escenarios o instalaciones físicas en la que se prestan servicios en beneficio de una comunidad específica. Se consideran en esta categoría: aeropuertos, centros educativos, hospitales, centros o puestos de salud, escenarios deportivos, escenarios recreativos, infraestructura de servicios públicos, de comercialización y abasto, de administración y seguridad, entre otros.</w:t>
      </w:r>
    </w:p>
  </w:footnote>
  <w:footnote w:id="41">
    <w:p w14:paraId="7F1C45A4" w14:textId="77777777" w:rsidR="00C552A2" w:rsidRPr="00872643" w:rsidRDefault="00C552A2">
      <w:pPr>
        <w:pBdr>
          <w:top w:val="nil"/>
          <w:left w:val="nil"/>
          <w:bottom w:val="nil"/>
          <w:right w:val="nil"/>
          <w:between w:val="nil"/>
        </w:pBdr>
        <w:rPr>
          <w:rFonts w:eastAsia="Courier New"/>
          <w:color w:val="000000"/>
          <w:sz w:val="20"/>
          <w:szCs w:val="20"/>
        </w:rPr>
      </w:pPr>
      <w:r w:rsidRPr="00872643">
        <w:rPr>
          <w:sz w:val="20"/>
          <w:szCs w:val="20"/>
          <w:vertAlign w:val="superscript"/>
        </w:rPr>
        <w:footnoteRef/>
      </w:r>
      <w:r w:rsidRPr="00872643">
        <w:rPr>
          <w:rFonts w:eastAsia="Courier New"/>
          <w:color w:val="000000"/>
          <w:sz w:val="20"/>
          <w:szCs w:val="20"/>
        </w:rPr>
        <w:t xml:space="preserve"> </w:t>
      </w:r>
      <w:r w:rsidRPr="00872643">
        <w:rPr>
          <w:color w:val="000000"/>
          <w:sz w:val="20"/>
          <w:szCs w:val="20"/>
        </w:rPr>
        <w:t>Se incluyen aeropuertos y puertos marítimos y fluviales.</w:t>
      </w:r>
    </w:p>
  </w:footnote>
  <w:footnote w:id="42">
    <w:p w14:paraId="7AA896EA" w14:textId="77777777" w:rsidR="00C552A2" w:rsidRDefault="00C552A2">
      <w:r w:rsidRPr="00872643">
        <w:rPr>
          <w:sz w:val="20"/>
          <w:szCs w:val="20"/>
          <w:vertAlign w:val="superscript"/>
        </w:rPr>
        <w:footnoteRef/>
      </w:r>
      <w:r w:rsidRPr="00872643">
        <w:rPr>
          <w:sz w:val="20"/>
          <w:szCs w:val="20"/>
        </w:rPr>
        <w:t xml:space="preserve"> Se deben presentar los costos totales estimados del proyecto de acuerdo con lo previsto en el artículo 2.2.2.3.6.2, Sección 6, Capítulo 3, del Decreto 1076 de 2015 o el que lo modifique o sustituya.</w:t>
      </w:r>
    </w:p>
  </w:footnote>
  <w:footnote w:id="43">
    <w:p w14:paraId="30B29668" w14:textId="0165FF78" w:rsidR="00C552A2" w:rsidRPr="00872643" w:rsidRDefault="00C552A2">
      <w:pPr>
        <w:pBdr>
          <w:top w:val="nil"/>
          <w:left w:val="nil"/>
          <w:bottom w:val="nil"/>
          <w:right w:val="nil"/>
          <w:between w:val="nil"/>
        </w:pBdr>
        <w:rPr>
          <w:color w:val="000000"/>
          <w:sz w:val="20"/>
          <w:szCs w:val="20"/>
        </w:rPr>
      </w:pPr>
      <w:r w:rsidRPr="00872643">
        <w:rPr>
          <w:sz w:val="20"/>
          <w:szCs w:val="20"/>
          <w:vertAlign w:val="superscript"/>
        </w:rPr>
        <w:footnoteRef/>
      </w:r>
      <w:r w:rsidRPr="00872643">
        <w:rPr>
          <w:color w:val="000000"/>
          <w:sz w:val="20"/>
          <w:szCs w:val="20"/>
        </w:rPr>
        <w:t xml:space="preserve"> Debe considerarse la definición contenida en la Ley </w:t>
      </w:r>
      <w:r w:rsidR="00F43B61">
        <w:rPr>
          <w:color w:val="000000"/>
          <w:sz w:val="20"/>
          <w:szCs w:val="20"/>
        </w:rPr>
        <w:t>2068 de 2020</w:t>
      </w:r>
      <w:r w:rsidRPr="00872643">
        <w:rPr>
          <w:color w:val="000000"/>
          <w:sz w:val="20"/>
          <w:szCs w:val="20"/>
        </w:rPr>
        <w:t>.</w:t>
      </w:r>
    </w:p>
  </w:footnote>
  <w:footnote w:id="44">
    <w:p w14:paraId="4E40CFF3" w14:textId="77777777" w:rsidR="00C552A2" w:rsidRPr="00CE7805" w:rsidRDefault="00C552A2">
      <w:pPr>
        <w:pBdr>
          <w:top w:val="nil"/>
          <w:left w:val="nil"/>
          <w:bottom w:val="nil"/>
          <w:right w:val="nil"/>
          <w:between w:val="nil"/>
        </w:pBdr>
        <w:rPr>
          <w:color w:val="000000"/>
          <w:sz w:val="20"/>
          <w:szCs w:val="20"/>
        </w:rPr>
      </w:pPr>
      <w:r w:rsidRPr="00CE7805">
        <w:rPr>
          <w:sz w:val="20"/>
          <w:szCs w:val="20"/>
          <w:vertAlign w:val="superscript"/>
        </w:rPr>
        <w:footnoteRef/>
      </w:r>
      <w:r w:rsidRPr="00CE7805">
        <w:rPr>
          <w:color w:val="000000"/>
          <w:sz w:val="20"/>
          <w:szCs w:val="20"/>
        </w:rPr>
        <w:t xml:space="preserve"> Deberán especificarse aspectos técnicos de aquella infraestructura (dimensiones, trazado, capacidad, etc.) que se requiera para lograr la conexión con redes de servicios públicos ya existentes, en el marco de la obtención de la factibilidad de servicios públicos contemplada en el Decreto 1155 de 2020.</w:t>
      </w:r>
    </w:p>
  </w:footnote>
  <w:footnote w:id="45">
    <w:p w14:paraId="277671A6" w14:textId="77777777" w:rsidR="00C552A2" w:rsidRPr="00CE7805" w:rsidRDefault="00C552A2">
      <w:pPr>
        <w:pBdr>
          <w:top w:val="nil"/>
          <w:left w:val="nil"/>
          <w:bottom w:val="nil"/>
          <w:right w:val="nil"/>
          <w:between w:val="nil"/>
        </w:pBdr>
        <w:rPr>
          <w:rFonts w:eastAsia="Courier New"/>
          <w:color w:val="000000"/>
          <w:sz w:val="20"/>
          <w:szCs w:val="20"/>
        </w:rPr>
      </w:pPr>
      <w:r w:rsidRPr="00CE7805">
        <w:rPr>
          <w:sz w:val="20"/>
          <w:szCs w:val="20"/>
          <w:vertAlign w:val="superscript"/>
        </w:rPr>
        <w:footnoteRef/>
      </w:r>
      <w:r w:rsidRPr="00CE7805">
        <w:rPr>
          <w:rFonts w:eastAsia="Courier New"/>
          <w:color w:val="000000"/>
          <w:sz w:val="20"/>
          <w:szCs w:val="20"/>
        </w:rPr>
        <w:t xml:space="preserve"> </w:t>
      </w:r>
      <w:r w:rsidRPr="00CE7805">
        <w:rPr>
          <w:color w:val="000000"/>
          <w:sz w:val="20"/>
          <w:szCs w:val="20"/>
        </w:rPr>
        <w:t>Debe tenerse en cuenta que la construcción y operación de plantas de aprovechamiento y valorización de residuos sólidos orgánicos biodegradables con capacidades iguales o superiores a</w:t>
      </w:r>
      <w:r w:rsidRPr="00CE7805">
        <w:rPr>
          <w:rFonts w:eastAsia="Courier New"/>
          <w:color w:val="000000"/>
          <w:sz w:val="20"/>
          <w:szCs w:val="20"/>
        </w:rPr>
        <w:t xml:space="preserve"> </w:t>
      </w:r>
      <w:r w:rsidRPr="00CE7805">
        <w:rPr>
          <w:color w:val="000000"/>
          <w:sz w:val="20"/>
          <w:szCs w:val="20"/>
        </w:rPr>
        <w:t>veinte mil (20.000) toneladas por año y la construcción y operación de rellenos sanitarios están sujetas</w:t>
      </w:r>
      <w:r>
        <w:rPr>
          <w:color w:val="000000"/>
          <w:sz w:val="20"/>
          <w:szCs w:val="20"/>
        </w:rPr>
        <w:t xml:space="preserve"> </w:t>
      </w:r>
      <w:r w:rsidRPr="00CE7805">
        <w:rPr>
          <w:color w:val="000000"/>
          <w:sz w:val="20"/>
          <w:szCs w:val="20"/>
        </w:rPr>
        <w:t>a la obtención de la respectiva licencia ambiental, de acuerdo con el artículo 2.2.2.3.2.3. del Decreto 1076 de 2015.</w:t>
      </w:r>
    </w:p>
  </w:footnote>
  <w:footnote w:id="46">
    <w:p w14:paraId="05F2B504" w14:textId="77777777" w:rsidR="00C552A2" w:rsidRDefault="00C552A2">
      <w:pPr>
        <w:pBdr>
          <w:top w:val="nil"/>
          <w:left w:val="nil"/>
          <w:bottom w:val="nil"/>
          <w:right w:val="nil"/>
          <w:between w:val="nil"/>
        </w:pBdr>
        <w:rPr>
          <w:rFonts w:ascii="Courier New" w:eastAsia="Courier New" w:hAnsi="Courier New" w:cs="Courier New"/>
          <w:color w:val="000000"/>
        </w:rPr>
      </w:pPr>
      <w:r w:rsidRPr="00CE7805">
        <w:rPr>
          <w:sz w:val="20"/>
          <w:szCs w:val="20"/>
          <w:vertAlign w:val="superscript"/>
        </w:rPr>
        <w:footnoteRef/>
      </w:r>
      <w:r w:rsidRPr="00CE7805">
        <w:rPr>
          <w:rFonts w:eastAsia="Courier New"/>
          <w:color w:val="000000"/>
          <w:sz w:val="20"/>
          <w:szCs w:val="20"/>
        </w:rPr>
        <w:t xml:space="preserve"> </w:t>
      </w:r>
      <w:r w:rsidRPr="00CE7805">
        <w:rPr>
          <w:color w:val="000000"/>
          <w:sz w:val="20"/>
          <w:szCs w:val="20"/>
        </w:rPr>
        <w:t>Debe tenerse en cuenta que la construcción y operación de sistemas de tratamiento de aguas residuales que sirvan a poblaciones iguales o superiores a doscientos mil (200.000) habitantes está sujeta a la obtención de una licencia ambiental, de acuerdo con el artículo 2.2.2.3.2.3. del Decreto 1076 de 2015.</w:t>
      </w:r>
      <w:r>
        <w:rPr>
          <w:rFonts w:ascii="Courier New" w:eastAsia="Courier New" w:hAnsi="Courier New" w:cs="Courier New"/>
          <w:color w:val="000000"/>
        </w:rPr>
        <w:t xml:space="preserve"> </w:t>
      </w:r>
    </w:p>
  </w:footnote>
  <w:footnote w:id="47">
    <w:p w14:paraId="4B170769" w14:textId="77777777" w:rsidR="00C552A2" w:rsidRPr="00FB48D6" w:rsidRDefault="00C552A2">
      <w:pPr>
        <w:pBdr>
          <w:top w:val="nil"/>
          <w:left w:val="nil"/>
          <w:bottom w:val="nil"/>
          <w:right w:val="nil"/>
          <w:between w:val="nil"/>
        </w:pBdr>
        <w:rPr>
          <w:color w:val="000000"/>
          <w:sz w:val="20"/>
          <w:szCs w:val="20"/>
        </w:rPr>
      </w:pPr>
      <w:r w:rsidRPr="00FB48D6">
        <w:rPr>
          <w:sz w:val="20"/>
          <w:szCs w:val="20"/>
          <w:vertAlign w:val="superscript"/>
        </w:rPr>
        <w:footnoteRef/>
      </w:r>
      <w:r w:rsidRPr="00FB48D6">
        <w:rPr>
          <w:color w:val="000000"/>
          <w:sz w:val="20"/>
          <w:szCs w:val="20"/>
        </w:rPr>
        <w:t xml:space="preserve"> Definición establecida en el artículo 2.2.2.3.1.1. del Decreto 1076 de 2015.</w:t>
      </w:r>
    </w:p>
  </w:footnote>
  <w:footnote w:id="48">
    <w:p w14:paraId="4D842062" w14:textId="77777777" w:rsidR="00C552A2" w:rsidRPr="00FB48D6" w:rsidRDefault="00C552A2">
      <w:pPr>
        <w:rPr>
          <w:sz w:val="20"/>
          <w:szCs w:val="20"/>
        </w:rPr>
      </w:pPr>
      <w:r w:rsidRPr="00FB48D6">
        <w:rPr>
          <w:sz w:val="20"/>
          <w:szCs w:val="20"/>
          <w:vertAlign w:val="superscript"/>
        </w:rPr>
        <w:footnoteRef/>
      </w:r>
      <w:r w:rsidRPr="00FB48D6">
        <w:rPr>
          <w:sz w:val="20"/>
          <w:szCs w:val="20"/>
        </w:rPr>
        <w:t xml:space="preserve"> </w:t>
      </w:r>
      <w:r w:rsidRPr="00FB48D6">
        <w:rPr>
          <w:rFonts w:eastAsia="Arial-ItalicMT"/>
          <w:i/>
          <w:sz w:val="20"/>
          <w:szCs w:val="20"/>
        </w:rPr>
        <w:t xml:space="preserve">“Por la cual se modifica y </w:t>
      </w:r>
      <w:r w:rsidRPr="00FB48D6">
        <w:rPr>
          <w:i/>
          <w:sz w:val="20"/>
          <w:szCs w:val="20"/>
        </w:rPr>
        <w:t>consolida el Modelo de Almacenamiento geográfico (MAG) contenido en la Metodología General para la Presentación de Estudios Ambientales y en el Manual de Seguimiento Ambiental de Proyectos</w:t>
      </w:r>
      <w:r w:rsidRPr="00FB48D6">
        <w:rPr>
          <w:rFonts w:eastAsia="Arial-ItalicMT"/>
          <w:i/>
          <w:sz w:val="20"/>
          <w:szCs w:val="20"/>
        </w:rPr>
        <w:t>.”</w:t>
      </w:r>
    </w:p>
  </w:footnote>
  <w:footnote w:id="49">
    <w:p w14:paraId="60DB3640" w14:textId="77777777" w:rsidR="00C552A2" w:rsidRDefault="00C552A2">
      <w:pPr>
        <w:pBdr>
          <w:top w:val="nil"/>
          <w:left w:val="nil"/>
          <w:bottom w:val="nil"/>
          <w:right w:val="nil"/>
          <w:between w:val="nil"/>
        </w:pBdr>
        <w:rPr>
          <w:rFonts w:ascii="Courier New" w:eastAsia="Courier New" w:hAnsi="Courier New" w:cs="Courier New"/>
          <w:color w:val="000000"/>
        </w:rPr>
      </w:pPr>
      <w:r w:rsidRPr="00FB48D6">
        <w:rPr>
          <w:sz w:val="20"/>
          <w:szCs w:val="20"/>
          <w:vertAlign w:val="superscript"/>
        </w:rPr>
        <w:footnoteRef/>
      </w:r>
      <w:r w:rsidRPr="00FB48D6">
        <w:rPr>
          <w:rFonts w:eastAsia="Courier New"/>
          <w:color w:val="000000"/>
          <w:sz w:val="20"/>
          <w:szCs w:val="20"/>
        </w:rPr>
        <w:t xml:space="preserve"> </w:t>
      </w:r>
      <w:r w:rsidRPr="00FB48D6">
        <w:rPr>
          <w:i/>
          <w:color w:val="000000"/>
          <w:sz w:val="20"/>
          <w:szCs w:val="20"/>
        </w:rPr>
        <w:t>“Por medio de la cual se establecen las especificaciones técnicas mínimas que deben tener los productos de la cartografía básica oficial de Colombia”.</w:t>
      </w:r>
    </w:p>
  </w:footnote>
  <w:footnote w:id="50">
    <w:p w14:paraId="54BD2F9B" w14:textId="77777777" w:rsidR="00C552A2" w:rsidRPr="00FB48D6" w:rsidRDefault="00C552A2">
      <w:pPr>
        <w:pBdr>
          <w:top w:val="nil"/>
          <w:left w:val="nil"/>
          <w:bottom w:val="nil"/>
          <w:right w:val="nil"/>
          <w:between w:val="nil"/>
        </w:pBdr>
        <w:rPr>
          <w:color w:val="000000"/>
          <w:sz w:val="20"/>
          <w:szCs w:val="20"/>
        </w:rPr>
      </w:pPr>
      <w:r w:rsidRPr="00FB48D6">
        <w:rPr>
          <w:sz w:val="20"/>
          <w:szCs w:val="20"/>
          <w:vertAlign w:val="superscript"/>
        </w:rPr>
        <w:footnoteRef/>
      </w:r>
      <w:r w:rsidRPr="00FB48D6">
        <w:rPr>
          <w:color w:val="000000"/>
          <w:sz w:val="20"/>
          <w:szCs w:val="20"/>
        </w:rPr>
        <w:t xml:space="preserve"> En caso de que el PTE involucre la construcción de túneles, debe considerarse lo contemplado en la MGEPEA.</w:t>
      </w:r>
    </w:p>
  </w:footnote>
  <w:footnote w:id="51">
    <w:p w14:paraId="78D83EE6" w14:textId="75076781" w:rsidR="00C552A2" w:rsidRPr="00FB48D6" w:rsidRDefault="00C552A2" w:rsidP="00FB48D6">
      <w:pPr>
        <w:pStyle w:val="Ttulo4"/>
        <w:ind w:left="0" w:firstLine="0"/>
        <w:rPr>
          <w:b w:val="0"/>
          <w:sz w:val="20"/>
          <w:szCs w:val="20"/>
        </w:rPr>
      </w:pPr>
      <w:r w:rsidRPr="00FB48D6">
        <w:rPr>
          <w:b w:val="0"/>
          <w:sz w:val="20"/>
          <w:szCs w:val="20"/>
          <w:vertAlign w:val="superscript"/>
        </w:rPr>
        <w:footnoteRef/>
      </w:r>
      <w:r w:rsidRPr="00FB48D6">
        <w:rPr>
          <w:b w:val="0"/>
          <w:sz w:val="20"/>
          <w:szCs w:val="20"/>
        </w:rPr>
        <w:t xml:space="preserve"> Presentar el levantamiento geomorfológico con énfasis en la localización de los procesos de</w:t>
      </w:r>
      <w:r>
        <w:rPr>
          <w:b w:val="0"/>
          <w:sz w:val="20"/>
          <w:szCs w:val="20"/>
        </w:rPr>
        <w:t xml:space="preserve"> </w:t>
      </w:r>
      <w:r w:rsidRPr="00FB48D6">
        <w:rPr>
          <w:b w:val="0"/>
          <w:sz w:val="20"/>
          <w:szCs w:val="20"/>
        </w:rPr>
        <w:t>inestabilidad sobre la base topográfica de estudio. En caso de existir fotografías aéreas detalladas (Escala 1:10.000 o mayor), deben ser éstas las imágenes a utilizar.</w:t>
      </w:r>
    </w:p>
  </w:footnote>
  <w:footnote w:id="52">
    <w:p w14:paraId="1AF1E57C" w14:textId="77777777" w:rsidR="00C552A2" w:rsidRDefault="00C552A2">
      <w:pPr>
        <w:pBdr>
          <w:top w:val="nil"/>
          <w:left w:val="nil"/>
          <w:bottom w:val="nil"/>
          <w:right w:val="nil"/>
          <w:between w:val="nil"/>
        </w:pBdr>
        <w:rPr>
          <w:rFonts w:ascii="Courier New" w:eastAsia="Courier New" w:hAnsi="Courier New" w:cs="Courier New"/>
          <w:color w:val="000000"/>
        </w:rPr>
      </w:pPr>
      <w:r w:rsidRPr="00FB48D6">
        <w:rPr>
          <w:sz w:val="20"/>
          <w:szCs w:val="20"/>
          <w:vertAlign w:val="superscript"/>
        </w:rPr>
        <w:footnoteRef/>
      </w:r>
      <w:r w:rsidRPr="00FB48D6">
        <w:rPr>
          <w:color w:val="000000"/>
          <w:sz w:val="20"/>
          <w:szCs w:val="20"/>
        </w:rPr>
        <w:t xml:space="preserve"> Este requerimiento debe satisfacerse únicamente para el área de intervención del PTE.</w:t>
      </w:r>
    </w:p>
  </w:footnote>
  <w:footnote w:id="53">
    <w:p w14:paraId="4CFD7720" w14:textId="7CFBBA48" w:rsidR="00C552A2" w:rsidRPr="00EE47C4" w:rsidRDefault="00C552A2">
      <w:pPr>
        <w:pBdr>
          <w:top w:val="nil"/>
          <w:left w:val="nil"/>
          <w:bottom w:val="nil"/>
          <w:right w:val="nil"/>
          <w:between w:val="nil"/>
        </w:pBdr>
        <w:rPr>
          <w:rFonts w:eastAsia="Courier New"/>
          <w:color w:val="000000"/>
          <w:sz w:val="20"/>
          <w:szCs w:val="20"/>
        </w:rPr>
      </w:pPr>
      <w:r w:rsidRPr="00EE47C4">
        <w:rPr>
          <w:sz w:val="20"/>
          <w:szCs w:val="20"/>
          <w:vertAlign w:val="superscript"/>
        </w:rPr>
        <w:footnoteRef/>
      </w:r>
      <w:r w:rsidRPr="00EE47C4">
        <w:rPr>
          <w:color w:val="000000"/>
          <w:sz w:val="20"/>
          <w:szCs w:val="20"/>
        </w:rPr>
        <w:t xml:space="preserve"> Para procesos de inestabilidad relevantes, se debe utilizar una escala más detallada de 1:10.000 para una adecuada lectura de la información.</w:t>
      </w:r>
    </w:p>
  </w:footnote>
  <w:footnote w:id="54">
    <w:p w14:paraId="32CFDF7E" w14:textId="38A9BEA7" w:rsidR="00C552A2" w:rsidRPr="00EE47C4" w:rsidRDefault="00C552A2">
      <w:pPr>
        <w:pBdr>
          <w:top w:val="nil"/>
          <w:left w:val="nil"/>
          <w:bottom w:val="nil"/>
          <w:right w:val="nil"/>
          <w:between w:val="nil"/>
        </w:pBdr>
        <w:rPr>
          <w:color w:val="000000"/>
          <w:sz w:val="20"/>
          <w:szCs w:val="20"/>
        </w:rPr>
      </w:pPr>
      <w:r w:rsidRPr="00EE47C4">
        <w:rPr>
          <w:sz w:val="20"/>
          <w:szCs w:val="20"/>
          <w:vertAlign w:val="superscript"/>
        </w:rPr>
        <w:footnoteRef/>
      </w:r>
      <w:r w:rsidRPr="00EE47C4">
        <w:rPr>
          <w:color w:val="000000"/>
          <w:sz w:val="20"/>
          <w:szCs w:val="20"/>
        </w:rPr>
        <w:t xml:space="preserve"> COLOMBIA. MINISTERIO DE AMBIENTE Y DESARROLLO SOSTENIBLE. Guía técnica de criterios para el acotamiento de las rondas hídricas en Colombia, 2017. </w:t>
      </w:r>
    </w:p>
    <w:p w14:paraId="6BBDA895" w14:textId="77777777" w:rsidR="00C552A2" w:rsidRDefault="00C552A2">
      <w:pPr>
        <w:pBdr>
          <w:top w:val="nil"/>
          <w:left w:val="nil"/>
          <w:bottom w:val="nil"/>
          <w:right w:val="nil"/>
          <w:between w:val="nil"/>
        </w:pBdr>
        <w:rPr>
          <w:color w:val="000000"/>
          <w:sz w:val="22"/>
          <w:szCs w:val="22"/>
        </w:rPr>
      </w:pPr>
    </w:p>
  </w:footnote>
  <w:footnote w:id="55">
    <w:p w14:paraId="65F944BA" w14:textId="77777777" w:rsidR="00C552A2" w:rsidRPr="00EE47C4" w:rsidRDefault="00C552A2">
      <w:pPr>
        <w:pBdr>
          <w:top w:val="nil"/>
          <w:left w:val="nil"/>
          <w:bottom w:val="nil"/>
          <w:right w:val="nil"/>
          <w:between w:val="nil"/>
        </w:pBdr>
        <w:rPr>
          <w:rFonts w:eastAsia="Courier New"/>
          <w:color w:val="000000"/>
          <w:sz w:val="20"/>
          <w:szCs w:val="20"/>
        </w:rPr>
      </w:pPr>
      <w:r w:rsidRPr="00EE47C4">
        <w:rPr>
          <w:sz w:val="20"/>
          <w:szCs w:val="20"/>
          <w:vertAlign w:val="superscript"/>
        </w:rPr>
        <w:footnoteRef/>
      </w:r>
      <w:r w:rsidRPr="00EE47C4">
        <w:rPr>
          <w:rFonts w:eastAsia="Courier New"/>
          <w:color w:val="000000"/>
          <w:sz w:val="20"/>
          <w:szCs w:val="20"/>
        </w:rPr>
        <w:t xml:space="preserve"> </w:t>
      </w:r>
      <w:r w:rsidRPr="00EE47C4">
        <w:rPr>
          <w:color w:val="000000"/>
          <w:sz w:val="20"/>
          <w:szCs w:val="20"/>
        </w:rPr>
        <w:t>y/o que sean de uso para consumo humano o doméstico o concesión de aguas.</w:t>
      </w:r>
    </w:p>
  </w:footnote>
  <w:footnote w:id="56">
    <w:p w14:paraId="26CE834A" w14:textId="77777777" w:rsidR="00C552A2" w:rsidRPr="00EE47C4" w:rsidRDefault="00C552A2">
      <w:pPr>
        <w:pBdr>
          <w:top w:val="nil"/>
          <w:left w:val="nil"/>
          <w:bottom w:val="nil"/>
          <w:right w:val="nil"/>
          <w:between w:val="nil"/>
        </w:pBdr>
        <w:rPr>
          <w:rFonts w:eastAsia="Courier New"/>
          <w:color w:val="000000"/>
          <w:sz w:val="20"/>
          <w:szCs w:val="20"/>
        </w:rPr>
      </w:pPr>
      <w:r w:rsidRPr="00EE47C4">
        <w:rPr>
          <w:sz w:val="20"/>
          <w:szCs w:val="20"/>
          <w:vertAlign w:val="superscript"/>
        </w:rPr>
        <w:footnoteRef/>
      </w:r>
      <w:r w:rsidRPr="00EE47C4">
        <w:rPr>
          <w:color w:val="000000"/>
          <w:sz w:val="20"/>
          <w:szCs w:val="20"/>
        </w:rPr>
        <w:t xml:space="preserve"> Medidas de absorbancia a las siguientes longitudes de onda: 436 nm, 525 nm y 620 nm.</w:t>
      </w:r>
    </w:p>
  </w:footnote>
  <w:footnote w:id="57">
    <w:p w14:paraId="5B8F810D" w14:textId="77777777" w:rsidR="00C552A2" w:rsidRDefault="00C552A2">
      <w:pPr>
        <w:pBdr>
          <w:top w:val="nil"/>
          <w:left w:val="nil"/>
          <w:bottom w:val="nil"/>
          <w:right w:val="nil"/>
          <w:between w:val="nil"/>
        </w:pBdr>
        <w:rPr>
          <w:rFonts w:ascii="Courier New" w:eastAsia="Courier New" w:hAnsi="Courier New" w:cs="Courier New"/>
          <w:color w:val="000000"/>
        </w:rPr>
      </w:pPr>
      <w:r w:rsidRPr="00EE47C4">
        <w:rPr>
          <w:sz w:val="20"/>
          <w:szCs w:val="20"/>
          <w:vertAlign w:val="superscript"/>
        </w:rPr>
        <w:footnoteRef/>
      </w:r>
      <w:r w:rsidRPr="00EE47C4">
        <w:rPr>
          <w:color w:val="000000"/>
          <w:sz w:val="20"/>
          <w:szCs w:val="20"/>
        </w:rPr>
        <w:t xml:space="preserve"> En el caso de que no exista información disponible, o esta no sea vigente (información con más de un año de antigüedad de la fecha de elaboración del Estudio), se deberá hacer levantamiento de información primaria para la identificación de usos y usuarios del recurso hídrico).</w:t>
      </w:r>
    </w:p>
  </w:footnote>
  <w:footnote w:id="58">
    <w:p w14:paraId="3A45E1DC" w14:textId="0CE4A1E0" w:rsidR="00C552A2" w:rsidRPr="00EE47C4" w:rsidRDefault="00C552A2">
      <w:pPr>
        <w:pBdr>
          <w:top w:val="nil"/>
          <w:left w:val="nil"/>
          <w:bottom w:val="nil"/>
          <w:right w:val="nil"/>
          <w:between w:val="nil"/>
        </w:pBdr>
        <w:rPr>
          <w:color w:val="000000"/>
          <w:sz w:val="20"/>
          <w:szCs w:val="20"/>
          <w:vertAlign w:val="superscript"/>
        </w:rPr>
      </w:pPr>
      <w:r w:rsidRPr="00EE47C4">
        <w:rPr>
          <w:sz w:val="20"/>
          <w:szCs w:val="20"/>
          <w:vertAlign w:val="superscript"/>
        </w:rPr>
        <w:footnoteRef/>
      </w:r>
      <w:r w:rsidRPr="00EE47C4">
        <w:rPr>
          <w:color w:val="000000"/>
          <w:sz w:val="20"/>
          <w:szCs w:val="20"/>
          <w:vertAlign w:val="superscript"/>
        </w:rPr>
        <w:t xml:space="preserve"> </w:t>
      </w:r>
      <w:r w:rsidRPr="00EE47C4">
        <w:rPr>
          <w:color w:val="000000"/>
          <w:sz w:val="20"/>
          <w:szCs w:val="20"/>
        </w:rPr>
        <w:t>Instituto de Hidrología, Meteorología y Estudios Ambientales (IDEAM), Instituto Alexander von Humboldt (I.Humboldt), Instituto Geográfico Agustín Codazzi (IGAC), Instituto de Investigaciones Marinas y Costeras “José Benito Vives de Andréis” (Invemar) y Ministerio de Ambiente y Desarrollo Sostenible. (2017). Mapa de Ecosistemas Continentales, Costeros y Marinos de Colombia (MEC) [mapa], Versión 2.1, escala 1:100.000.</w:t>
      </w:r>
    </w:p>
  </w:footnote>
  <w:footnote w:id="59">
    <w:p w14:paraId="7DD2ABE4" w14:textId="648D21AE" w:rsidR="00C552A2" w:rsidRPr="00EE47C4" w:rsidRDefault="00C552A2">
      <w:pPr>
        <w:pBdr>
          <w:top w:val="nil"/>
          <w:left w:val="nil"/>
          <w:bottom w:val="nil"/>
          <w:right w:val="nil"/>
          <w:between w:val="nil"/>
        </w:pBdr>
        <w:rPr>
          <w:color w:val="000000"/>
          <w:sz w:val="20"/>
          <w:szCs w:val="20"/>
          <w:vertAlign w:val="superscript"/>
        </w:rPr>
      </w:pPr>
      <w:r w:rsidRPr="00EE47C4">
        <w:rPr>
          <w:sz w:val="20"/>
          <w:szCs w:val="20"/>
          <w:vertAlign w:val="superscript"/>
        </w:rPr>
        <w:footnoteRef/>
      </w:r>
      <w:r w:rsidRPr="00EE47C4">
        <w:rPr>
          <w:color w:val="000000"/>
          <w:sz w:val="20"/>
          <w:szCs w:val="20"/>
          <w:vertAlign w:val="superscript"/>
        </w:rPr>
        <w:t xml:space="preserve"> </w:t>
      </w:r>
      <w:r w:rsidRPr="00EE47C4">
        <w:rPr>
          <w:color w:val="000000"/>
          <w:sz w:val="20"/>
          <w:szCs w:val="20"/>
        </w:rPr>
        <w:t>Instituto de Hidrología, Meteorología y Estudios Ambientales (IDEAM),2010. Leyenda Nacional de Coberturas de la Tierra. Metodología Corine Land Cover adaptada para Colombia Escala 1:100.000. – Instituto de Hidrología Meteorología y Estudios Ambientales. Bogotá D.C., 72p.</w:t>
      </w:r>
    </w:p>
  </w:footnote>
  <w:footnote w:id="60">
    <w:p w14:paraId="1619349B" w14:textId="77777777" w:rsidR="00C552A2" w:rsidRDefault="00C552A2">
      <w:pPr>
        <w:pBdr>
          <w:top w:val="nil"/>
          <w:left w:val="nil"/>
          <w:bottom w:val="nil"/>
          <w:right w:val="nil"/>
          <w:between w:val="nil"/>
        </w:pBdr>
        <w:rPr>
          <w:rFonts w:ascii="Courier New" w:eastAsia="Courier New" w:hAnsi="Courier New" w:cs="Courier New"/>
          <w:color w:val="000000"/>
        </w:rPr>
      </w:pPr>
      <w:r w:rsidRPr="00EE47C4">
        <w:rPr>
          <w:sz w:val="20"/>
          <w:szCs w:val="20"/>
          <w:vertAlign w:val="superscript"/>
        </w:rPr>
        <w:footnoteRef/>
      </w:r>
      <w:r w:rsidRPr="00EE47C4">
        <w:rPr>
          <w:rFonts w:eastAsia="Courier New"/>
          <w:color w:val="000000"/>
          <w:sz w:val="20"/>
          <w:szCs w:val="20"/>
        </w:rPr>
        <w:t xml:space="preserve"> </w:t>
      </w:r>
      <w:r w:rsidRPr="00EE47C4">
        <w:rPr>
          <w:color w:val="000000"/>
          <w:sz w:val="20"/>
          <w:szCs w:val="20"/>
        </w:rPr>
        <w:t xml:space="preserve">Para el efecto, se deben considerar los siguientes actos administrativos que establecen especies de plantas arbóreas y helechos arborescentes en veda. Resolución 0316 de 1974 del INDERENA, Resolución 0801 de 1977 del INDERENA, Resolución 0463 de 1982, Resoluciones 1602 de 1995 y 020 de 1996 del Ministerio de Medio Ambiente y </w:t>
      </w:r>
      <w:r w:rsidRPr="00EE47C4">
        <w:rPr>
          <w:color w:val="000000"/>
          <w:sz w:val="20"/>
          <w:szCs w:val="20"/>
        </w:rPr>
        <w:tab/>
        <w:t>Resolución 096 de 2006 del Ministerio de Ambiente, Vivienda y Desarrollo Territorial (MAVDT).</w:t>
      </w:r>
    </w:p>
  </w:footnote>
  <w:footnote w:id="61">
    <w:p w14:paraId="6003CBA3" w14:textId="77777777" w:rsidR="00C552A2" w:rsidRPr="00EE47C4" w:rsidRDefault="00C552A2">
      <w:pPr>
        <w:pBdr>
          <w:top w:val="nil"/>
          <w:left w:val="nil"/>
          <w:bottom w:val="nil"/>
          <w:right w:val="nil"/>
          <w:between w:val="nil"/>
        </w:pBdr>
        <w:rPr>
          <w:color w:val="000000"/>
          <w:sz w:val="20"/>
          <w:szCs w:val="20"/>
        </w:rPr>
      </w:pPr>
      <w:r w:rsidRPr="00EE47C4">
        <w:rPr>
          <w:sz w:val="20"/>
          <w:szCs w:val="20"/>
          <w:vertAlign w:val="superscript"/>
        </w:rPr>
        <w:footnoteRef/>
      </w:r>
      <w:r w:rsidRPr="00EE47C4">
        <w:rPr>
          <w:color w:val="000000"/>
          <w:sz w:val="20"/>
          <w:szCs w:val="20"/>
        </w:rPr>
        <w:t xml:space="preserve"> Zonificación que se define mediante resolución del Ministerio de Ambiente y Desarrollo Sostenible. Se deben considerar las Resoluciones 0721 de 2002, 442 de 2008, 2168 de 2009 y 619 de 2010, entre otras que expida el Minambiente y cuyo objetivo sea la aprobación de estudios y zonificación de zonas de manglar.</w:t>
      </w:r>
    </w:p>
  </w:footnote>
  <w:footnote w:id="62">
    <w:p w14:paraId="0CA8284D" w14:textId="77777777" w:rsidR="00C552A2" w:rsidRPr="00EE47C4" w:rsidRDefault="00C552A2">
      <w:pPr>
        <w:rPr>
          <w:sz w:val="20"/>
          <w:szCs w:val="20"/>
        </w:rPr>
      </w:pPr>
      <w:r w:rsidRPr="00EE47C4">
        <w:rPr>
          <w:sz w:val="20"/>
          <w:szCs w:val="20"/>
          <w:vertAlign w:val="superscript"/>
        </w:rPr>
        <w:footnoteRef/>
      </w:r>
      <w:r w:rsidRPr="00EE47C4">
        <w:rPr>
          <w:sz w:val="20"/>
          <w:szCs w:val="20"/>
        </w:rPr>
        <w:t xml:space="preserve"> En caso de que la autoridad ambiental establezca o adopte con posterioridad a estos términos de referencia una metodología de zonificación ambiental y zonificación de manejo ambiental, ésta deberá ser utilizada por el usuario.</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2EFC0" w14:textId="77777777" w:rsidR="00C552A2" w:rsidRDefault="00C552A2">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end"/>
    </w:r>
  </w:p>
  <w:p w14:paraId="10544A0E" w14:textId="77777777" w:rsidR="00C552A2" w:rsidRDefault="00C552A2">
    <w:pPr>
      <w:pBdr>
        <w:top w:val="nil"/>
        <w:left w:val="nil"/>
        <w:bottom w:val="nil"/>
        <w:right w:val="nil"/>
        <w:between w:val="nil"/>
      </w:pBdr>
      <w:tabs>
        <w:tab w:val="center" w:pos="4252"/>
        <w:tab w:val="right" w:pos="8504"/>
      </w:tabs>
      <w:ind w:right="360"/>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73995" w14:textId="77777777" w:rsidR="00C552A2" w:rsidRDefault="00C552A2">
    <w:pPr>
      <w:pBdr>
        <w:top w:val="nil"/>
        <w:left w:val="nil"/>
        <w:bottom w:val="nil"/>
        <w:right w:val="nil"/>
        <w:between w:val="nil"/>
      </w:pBdr>
      <w:tabs>
        <w:tab w:val="center" w:pos="4252"/>
        <w:tab w:val="right" w:pos="8504"/>
      </w:tabs>
      <w:jc w:val="right"/>
      <w:rPr>
        <w:color w:val="000000"/>
      </w:rPr>
    </w:pPr>
  </w:p>
  <w:p w14:paraId="2F88F2DB" w14:textId="77777777" w:rsidR="00C552A2" w:rsidRDefault="00C552A2">
    <w:pPr>
      <w:pBdr>
        <w:top w:val="nil"/>
        <w:left w:val="nil"/>
        <w:bottom w:val="nil"/>
        <w:right w:val="nil"/>
        <w:between w:val="nil"/>
      </w:pBdr>
      <w:tabs>
        <w:tab w:val="center" w:pos="4252"/>
        <w:tab w:val="right" w:pos="8504"/>
      </w:tabs>
      <w:jc w:val="center"/>
      <w:rPr>
        <w:color w:val="000000"/>
      </w:rPr>
    </w:pPr>
    <w:ins w:id="5" w:author="Stella Rodriguez Jara" w:date="2020-11-25T17:45:00Z">
      <w:r>
        <w:rPr>
          <w:noProof/>
          <w:lang w:val="en-US" w:eastAsia="en-US"/>
        </w:rPr>
        <w:drawing>
          <wp:anchor distT="0" distB="0" distL="0" distR="0" simplePos="0" relativeHeight="251658240" behindDoc="0" locked="0" layoutInCell="1" hidden="0" allowOverlap="1" wp14:anchorId="2820657C" wp14:editId="7DE20715">
            <wp:simplePos x="0" y="0"/>
            <wp:positionH relativeFrom="column">
              <wp:posOffset>-238124</wp:posOffset>
            </wp:positionH>
            <wp:positionV relativeFrom="paragraph">
              <wp:posOffset>-382904</wp:posOffset>
            </wp:positionV>
            <wp:extent cx="2209800" cy="942975"/>
            <wp:effectExtent l="0" t="0" r="0" b="0"/>
            <wp:wrapSquare wrapText="bothSides" distT="0" distB="0" distL="0" distR="0"/>
            <wp:docPr id="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209800" cy="942975"/>
                    </a:xfrm>
                    <a:prstGeom prst="rect">
                      <a:avLst/>
                    </a:prstGeom>
                    <a:ln/>
                  </pic:spPr>
                </pic:pic>
              </a:graphicData>
            </a:graphic>
          </wp:anchor>
        </w:drawing>
      </w:r>
    </w:ins>
  </w:p>
  <w:p w14:paraId="33D97A59" w14:textId="77777777" w:rsidR="00C552A2" w:rsidRDefault="00C552A2">
    <w:pPr>
      <w:pBdr>
        <w:top w:val="nil"/>
        <w:left w:val="nil"/>
        <w:bottom w:val="nil"/>
        <w:right w:val="nil"/>
        <w:between w:val="nil"/>
      </w:pBdr>
      <w:tabs>
        <w:tab w:val="center" w:pos="4252"/>
        <w:tab w:val="right" w:pos="8504"/>
      </w:tabs>
      <w:jc w:val="center"/>
      <w:rPr>
        <w:color w:val="000000"/>
      </w:rPr>
    </w:pPr>
  </w:p>
  <w:p w14:paraId="39378A6A" w14:textId="77777777" w:rsidR="00C552A2" w:rsidRDefault="00C552A2">
    <w:pPr>
      <w:pBdr>
        <w:top w:val="nil"/>
        <w:left w:val="nil"/>
        <w:bottom w:val="nil"/>
        <w:right w:val="nil"/>
        <w:between w:val="nil"/>
      </w:pBdr>
      <w:tabs>
        <w:tab w:val="center" w:pos="4252"/>
        <w:tab w:val="right" w:pos="8504"/>
      </w:tabs>
      <w:jc w:val="right"/>
      <w:rPr>
        <w:color w:val="000000"/>
      </w:rPr>
    </w:pPr>
  </w:p>
  <w:p w14:paraId="22C5D56F" w14:textId="77777777" w:rsidR="00C552A2" w:rsidRDefault="00C552A2">
    <w:pPr>
      <w:pBdr>
        <w:top w:val="nil"/>
        <w:left w:val="nil"/>
        <w:bottom w:val="nil"/>
        <w:right w:val="nil"/>
        <w:between w:val="nil"/>
      </w:pBdr>
      <w:tabs>
        <w:tab w:val="center" w:pos="4252"/>
        <w:tab w:val="right" w:pos="8504"/>
      </w:tabs>
      <w:jc w:val="center"/>
      <w:rPr>
        <w:color w:val="000000"/>
      </w:rPr>
    </w:pPr>
    <w:ins w:id="6" w:author="Stella Rodriguez Jara" w:date="2020-11-25T17:45:00Z">
      <w:r>
        <w:rPr>
          <w:noProof/>
          <w:lang w:val="en-US" w:eastAsia="en-US"/>
        </w:rPr>
        <w:drawing>
          <wp:anchor distT="0" distB="0" distL="0" distR="0" simplePos="0" relativeHeight="251659264" behindDoc="0" locked="0" layoutInCell="1" hidden="0" allowOverlap="1" wp14:anchorId="6336A3F1" wp14:editId="423C435F">
            <wp:simplePos x="0" y="0"/>
            <wp:positionH relativeFrom="column">
              <wp:posOffset>-238124</wp:posOffset>
            </wp:positionH>
            <wp:positionV relativeFrom="paragraph">
              <wp:posOffset>-382904</wp:posOffset>
            </wp:positionV>
            <wp:extent cx="2209800" cy="942975"/>
            <wp:effectExtent l="0" t="0" r="0" b="0"/>
            <wp:wrapSquare wrapText="bothSides" distT="0" distB="0" distL="0" distR="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209800" cy="942975"/>
                    </a:xfrm>
                    <a:prstGeom prst="rect">
                      <a:avLst/>
                    </a:prstGeom>
                    <a:ln/>
                  </pic:spPr>
                </pic:pic>
              </a:graphicData>
            </a:graphic>
          </wp:anchor>
        </w:drawing>
      </w:r>
    </w:ins>
  </w:p>
  <w:p w14:paraId="1A99BD65" w14:textId="77777777" w:rsidR="00C552A2" w:rsidRDefault="00C552A2">
    <w:pPr>
      <w:pBdr>
        <w:top w:val="nil"/>
        <w:left w:val="nil"/>
        <w:bottom w:val="nil"/>
        <w:right w:val="nil"/>
        <w:between w:val="nil"/>
      </w:pBdr>
      <w:tabs>
        <w:tab w:val="center" w:pos="4252"/>
        <w:tab w:val="right" w:pos="8504"/>
      </w:tabs>
      <w:jc w:val="center"/>
      <w:rPr>
        <w:color w:val="000000"/>
      </w:rPr>
    </w:pPr>
  </w:p>
  <w:p w14:paraId="17039CC4" w14:textId="77777777" w:rsidR="00C552A2" w:rsidRDefault="00C552A2">
    <w:pPr>
      <w:pBdr>
        <w:top w:val="nil"/>
        <w:left w:val="nil"/>
        <w:bottom w:val="nil"/>
        <w:right w:val="nil"/>
        <w:between w:val="nil"/>
      </w:pBdr>
      <w:tabs>
        <w:tab w:val="center" w:pos="4252"/>
        <w:tab w:val="right" w:pos="8504"/>
      </w:tabs>
      <w:jc w:val="center"/>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47F93" w14:textId="77777777" w:rsidR="00C552A2" w:rsidRDefault="00C552A2">
    <w:pPr>
      <w:pBdr>
        <w:top w:val="nil"/>
        <w:left w:val="nil"/>
        <w:bottom w:val="nil"/>
        <w:right w:val="nil"/>
        <w:between w:val="nil"/>
      </w:pBdr>
      <w:tabs>
        <w:tab w:val="center" w:pos="4252"/>
        <w:tab w:val="right" w:pos="8504"/>
      </w:tabs>
      <w:rPr>
        <w:color w:val="000000"/>
      </w:rPr>
    </w:pPr>
    <w:r>
      <w:rPr>
        <w:noProof/>
        <w:lang w:val="en-US" w:eastAsia="en-US"/>
      </w:rPr>
      <w:drawing>
        <wp:anchor distT="0" distB="0" distL="0" distR="0" simplePos="0" relativeHeight="251660288" behindDoc="0" locked="0" layoutInCell="1" hidden="0" allowOverlap="1" wp14:anchorId="1CF15FCB" wp14:editId="72F49EC6">
          <wp:simplePos x="0" y="0"/>
          <wp:positionH relativeFrom="column">
            <wp:posOffset>3908298</wp:posOffset>
          </wp:positionH>
          <wp:positionV relativeFrom="paragraph">
            <wp:posOffset>-354329</wp:posOffset>
          </wp:positionV>
          <wp:extent cx="1726388" cy="736691"/>
          <wp:effectExtent l="0" t="0" r="0" b="0"/>
          <wp:wrapSquare wrapText="bothSides" distT="0" distB="0" distL="0" distR="0"/>
          <wp:docPr id="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726388" cy="736691"/>
                  </a:xfrm>
                  <a:prstGeom prst="rect">
                    <a:avLst/>
                  </a:prstGeom>
                  <a:ln/>
                </pic:spPr>
              </pic:pic>
            </a:graphicData>
          </a:graphic>
        </wp:anchor>
      </w:drawing>
    </w:r>
    <w:r>
      <w:rPr>
        <w:noProof/>
        <w:lang w:val="en-US" w:eastAsia="en-US"/>
      </w:rPr>
      <w:drawing>
        <wp:anchor distT="0" distB="0" distL="114300" distR="114300" simplePos="0" relativeHeight="251661312" behindDoc="0" locked="0" layoutInCell="1" hidden="0" allowOverlap="1" wp14:anchorId="2D7BFC54" wp14:editId="088BF9A9">
          <wp:simplePos x="0" y="0"/>
          <wp:positionH relativeFrom="column">
            <wp:posOffset>-357910</wp:posOffset>
          </wp:positionH>
          <wp:positionV relativeFrom="paragraph">
            <wp:posOffset>-232028</wp:posOffset>
          </wp:positionV>
          <wp:extent cx="3122930" cy="617220"/>
          <wp:effectExtent l="0" t="0" r="0" b="0"/>
          <wp:wrapNone/>
          <wp:docPr id="7" name="image2.png" descr="Logo Minambiente PNG"/>
          <wp:cNvGraphicFramePr/>
          <a:graphic xmlns:a="http://schemas.openxmlformats.org/drawingml/2006/main">
            <a:graphicData uri="http://schemas.openxmlformats.org/drawingml/2006/picture">
              <pic:pic xmlns:pic="http://schemas.openxmlformats.org/drawingml/2006/picture">
                <pic:nvPicPr>
                  <pic:cNvPr id="0" name="image2.png" descr="Logo Minambiente PNG"/>
                  <pic:cNvPicPr preferRelativeResize="0"/>
                </pic:nvPicPr>
                <pic:blipFill>
                  <a:blip r:embed="rId2"/>
                  <a:srcRect/>
                  <a:stretch>
                    <a:fillRect/>
                  </a:stretch>
                </pic:blipFill>
                <pic:spPr>
                  <a:xfrm>
                    <a:off x="0" y="0"/>
                    <a:ext cx="3122930" cy="617220"/>
                  </a:xfrm>
                  <a:prstGeom prst="rect">
                    <a:avLst/>
                  </a:prstGeom>
                  <a:ln/>
                </pic:spPr>
              </pic:pic>
            </a:graphicData>
          </a:graphic>
        </wp:anchor>
      </w:drawing>
    </w:r>
  </w:p>
  <w:p w14:paraId="633EF5DA" w14:textId="77777777" w:rsidR="00C552A2" w:rsidRDefault="00C552A2">
    <w:pPr>
      <w:pBdr>
        <w:top w:val="nil"/>
        <w:left w:val="nil"/>
        <w:bottom w:val="nil"/>
        <w:right w:val="nil"/>
        <w:between w:val="nil"/>
      </w:pBdr>
      <w:tabs>
        <w:tab w:val="center" w:pos="4252"/>
        <w:tab w:val="right" w:pos="8504"/>
      </w:tabs>
      <w:rPr>
        <w:color w:val="000000"/>
      </w:rPr>
    </w:pPr>
  </w:p>
  <w:p w14:paraId="016AA908" w14:textId="77777777" w:rsidR="00C552A2" w:rsidRDefault="00C552A2">
    <w:pPr>
      <w:pBdr>
        <w:top w:val="nil"/>
        <w:left w:val="nil"/>
        <w:bottom w:val="nil"/>
        <w:right w:val="nil"/>
        <w:between w:val="nil"/>
      </w:pBdr>
      <w:tabs>
        <w:tab w:val="center" w:pos="4252"/>
        <w:tab w:val="right" w:pos="8504"/>
      </w:tabs>
      <w:rPr>
        <w:color w:val="000000"/>
      </w:rPr>
    </w:pPr>
  </w:p>
  <w:p w14:paraId="73E33C8B" w14:textId="77777777" w:rsidR="00C552A2" w:rsidRDefault="00C552A2">
    <w:pPr>
      <w:pBdr>
        <w:top w:val="nil"/>
        <w:left w:val="nil"/>
        <w:bottom w:val="nil"/>
        <w:right w:val="nil"/>
        <w:between w:val="nil"/>
      </w:pBdr>
      <w:tabs>
        <w:tab w:val="center" w:pos="4252"/>
        <w:tab w:val="right" w:pos="8504"/>
      </w:tabs>
      <w:rPr>
        <w:color w:val="000000"/>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B36B2" w14:textId="77777777" w:rsidR="00C552A2" w:rsidRDefault="00C552A2">
    <w:pPr>
      <w:pBdr>
        <w:top w:val="nil"/>
        <w:left w:val="nil"/>
        <w:bottom w:val="nil"/>
        <w:right w:val="nil"/>
        <w:between w:val="nil"/>
      </w:pBdr>
      <w:tabs>
        <w:tab w:val="center" w:pos="4252"/>
        <w:tab w:val="right" w:pos="8504"/>
      </w:tabs>
      <w:rPr>
        <w:color w:val="000000"/>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7785" w14:textId="77777777" w:rsidR="00C552A2" w:rsidRDefault="00C552A2">
    <w:pPr>
      <w:pBdr>
        <w:top w:val="nil"/>
        <w:left w:val="nil"/>
        <w:bottom w:val="nil"/>
        <w:right w:val="nil"/>
        <w:between w:val="nil"/>
      </w:pBdr>
      <w:tabs>
        <w:tab w:val="center" w:pos="4252"/>
        <w:tab w:val="right" w:pos="8504"/>
      </w:tabs>
      <w:rPr>
        <w:color w:val="000000"/>
      </w:rPr>
    </w:pPr>
    <w:r>
      <w:rPr>
        <w:noProof/>
        <w:lang w:val="en-US" w:eastAsia="en-US"/>
      </w:rPr>
      <w:drawing>
        <wp:anchor distT="0" distB="0" distL="0" distR="0" simplePos="0" relativeHeight="251662336" behindDoc="0" locked="0" layoutInCell="1" hidden="0" allowOverlap="1" wp14:anchorId="7CF58562" wp14:editId="720AFB42">
          <wp:simplePos x="0" y="0"/>
          <wp:positionH relativeFrom="column">
            <wp:posOffset>4030726</wp:posOffset>
          </wp:positionH>
          <wp:positionV relativeFrom="paragraph">
            <wp:posOffset>-76352</wp:posOffset>
          </wp:positionV>
          <wp:extent cx="1590675" cy="678180"/>
          <wp:effectExtent l="0" t="0" r="0" b="0"/>
          <wp:wrapSquare wrapText="bothSides" distT="0" distB="0" distL="0" distR="0"/>
          <wp:docPr id="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590675" cy="678180"/>
                  </a:xfrm>
                  <a:prstGeom prst="rect">
                    <a:avLst/>
                  </a:prstGeom>
                  <a:ln/>
                </pic:spPr>
              </pic:pic>
            </a:graphicData>
          </a:graphic>
        </wp:anchor>
      </w:drawing>
    </w:r>
    <w:r>
      <w:rPr>
        <w:noProof/>
        <w:lang w:val="en-US" w:eastAsia="en-US"/>
      </w:rPr>
      <w:drawing>
        <wp:anchor distT="0" distB="0" distL="114300" distR="114300" simplePos="0" relativeHeight="251663360" behindDoc="0" locked="0" layoutInCell="1" hidden="0" allowOverlap="1" wp14:anchorId="2A55FA28" wp14:editId="3F6A88A7">
          <wp:simplePos x="0" y="0"/>
          <wp:positionH relativeFrom="column">
            <wp:posOffset>-65835</wp:posOffset>
          </wp:positionH>
          <wp:positionV relativeFrom="paragraph">
            <wp:posOffset>-16026</wp:posOffset>
          </wp:positionV>
          <wp:extent cx="3122930" cy="617220"/>
          <wp:effectExtent l="0" t="0" r="0" b="0"/>
          <wp:wrapNone/>
          <wp:docPr id="8" name="image2.png" descr="Logo Minambiente PNG"/>
          <wp:cNvGraphicFramePr/>
          <a:graphic xmlns:a="http://schemas.openxmlformats.org/drawingml/2006/main">
            <a:graphicData uri="http://schemas.openxmlformats.org/drawingml/2006/picture">
              <pic:pic xmlns:pic="http://schemas.openxmlformats.org/drawingml/2006/picture">
                <pic:nvPicPr>
                  <pic:cNvPr id="0" name="image2.png" descr="Logo Minambiente PNG"/>
                  <pic:cNvPicPr preferRelativeResize="0"/>
                </pic:nvPicPr>
                <pic:blipFill>
                  <a:blip r:embed="rId2"/>
                  <a:srcRect/>
                  <a:stretch>
                    <a:fillRect/>
                  </a:stretch>
                </pic:blipFill>
                <pic:spPr>
                  <a:xfrm>
                    <a:off x="0" y="0"/>
                    <a:ext cx="3122930" cy="617220"/>
                  </a:xfrm>
                  <a:prstGeom prst="rect">
                    <a:avLst/>
                  </a:prstGeom>
                  <a:ln/>
                </pic:spPr>
              </pic:pic>
            </a:graphicData>
          </a:graphic>
        </wp:anchor>
      </w:drawing>
    </w:r>
  </w:p>
  <w:p w14:paraId="443E1746" w14:textId="77777777" w:rsidR="00C552A2" w:rsidRDefault="00C552A2">
    <w:pPr>
      <w:pBdr>
        <w:top w:val="nil"/>
        <w:left w:val="nil"/>
        <w:bottom w:val="nil"/>
        <w:right w:val="nil"/>
        <w:between w:val="nil"/>
      </w:pBdr>
      <w:tabs>
        <w:tab w:val="center" w:pos="4252"/>
        <w:tab w:val="right" w:pos="8504"/>
      </w:tabs>
      <w:rPr>
        <w:color w:val="000000"/>
      </w:rPr>
    </w:pPr>
  </w:p>
  <w:p w14:paraId="1D0FB485" w14:textId="77777777" w:rsidR="00C552A2" w:rsidRDefault="00C552A2">
    <w:pPr>
      <w:pBdr>
        <w:top w:val="nil"/>
        <w:left w:val="nil"/>
        <w:bottom w:val="nil"/>
        <w:right w:val="nil"/>
        <w:between w:val="nil"/>
      </w:pBdr>
      <w:tabs>
        <w:tab w:val="center" w:pos="4252"/>
        <w:tab w:val="right" w:pos="8504"/>
      </w:tabs>
      <w:rPr>
        <w:color w:val="000000"/>
      </w:rPr>
    </w:pPr>
  </w:p>
  <w:p w14:paraId="7E8D0EDB" w14:textId="77777777" w:rsidR="00C552A2" w:rsidRDefault="00C552A2">
    <w:pPr>
      <w:pBdr>
        <w:top w:val="nil"/>
        <w:left w:val="nil"/>
        <w:bottom w:val="nil"/>
        <w:right w:val="nil"/>
        <w:between w:val="nil"/>
      </w:pBdr>
      <w:tabs>
        <w:tab w:val="center" w:pos="4252"/>
        <w:tab w:val="right" w:pos="8504"/>
      </w:tabs>
      <w:rPr>
        <w:color w:val="000000"/>
      </w:rPr>
    </w:pPr>
  </w:p>
  <w:p w14:paraId="047FDEC6" w14:textId="77777777" w:rsidR="00C552A2" w:rsidRDefault="00C552A2">
    <w:pPr>
      <w:pBdr>
        <w:top w:val="nil"/>
        <w:left w:val="nil"/>
        <w:bottom w:val="nil"/>
        <w:right w:val="nil"/>
        <w:between w:val="nil"/>
      </w:pBdr>
      <w:tabs>
        <w:tab w:val="center" w:pos="4252"/>
        <w:tab w:val="right" w:pos="8504"/>
      </w:tabs>
      <w:rPr>
        <w:color w:val="000000"/>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AB8F8" w14:textId="77777777" w:rsidR="00C552A2" w:rsidRDefault="00C552A2">
    <w:pPr>
      <w:pBdr>
        <w:top w:val="nil"/>
        <w:left w:val="nil"/>
        <w:bottom w:val="nil"/>
        <w:right w:val="nil"/>
        <w:between w:val="nil"/>
      </w:pBdr>
      <w:tabs>
        <w:tab w:val="center" w:pos="4252"/>
        <w:tab w:val="right" w:pos="8504"/>
      </w:tabs>
      <w:rPr>
        <w:color w:val="000000"/>
      </w:rPr>
    </w:pPr>
    <w:r>
      <w:rPr>
        <w:noProof/>
        <w:lang w:val="en-US" w:eastAsia="en-US"/>
      </w:rPr>
      <w:drawing>
        <wp:anchor distT="0" distB="0" distL="0" distR="0" simplePos="0" relativeHeight="251664384" behindDoc="0" locked="0" layoutInCell="1" hidden="0" allowOverlap="1" wp14:anchorId="75094A61" wp14:editId="007751AB">
          <wp:simplePos x="0" y="0"/>
          <wp:positionH relativeFrom="column">
            <wp:posOffset>3725545</wp:posOffset>
          </wp:positionH>
          <wp:positionV relativeFrom="paragraph">
            <wp:posOffset>-310082</wp:posOffset>
          </wp:positionV>
          <wp:extent cx="2077085" cy="745268"/>
          <wp:effectExtent l="0" t="0" r="0" b="0"/>
          <wp:wrapSquare wrapText="bothSides" distT="0" distB="0" distL="0" distR="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077085" cy="745268"/>
                  </a:xfrm>
                  <a:prstGeom prst="rect">
                    <a:avLst/>
                  </a:prstGeom>
                  <a:ln/>
                </pic:spPr>
              </pic:pic>
            </a:graphicData>
          </a:graphic>
        </wp:anchor>
      </w:drawing>
    </w:r>
    <w:r>
      <w:rPr>
        <w:noProof/>
        <w:lang w:val="en-US" w:eastAsia="en-US"/>
      </w:rPr>
      <w:drawing>
        <wp:anchor distT="0" distB="0" distL="114300" distR="114300" simplePos="0" relativeHeight="251665408" behindDoc="0" locked="0" layoutInCell="1" hidden="0" allowOverlap="1" wp14:anchorId="7C84CC48" wp14:editId="0D9DEB15">
          <wp:simplePos x="0" y="0"/>
          <wp:positionH relativeFrom="column">
            <wp:posOffset>126873</wp:posOffset>
          </wp:positionH>
          <wp:positionV relativeFrom="paragraph">
            <wp:posOffset>-310438</wp:posOffset>
          </wp:positionV>
          <wp:extent cx="3036054" cy="703063"/>
          <wp:effectExtent l="0" t="0" r="0" b="0"/>
          <wp:wrapNone/>
          <wp:docPr id="1" name="image2.png" descr="Logo Minambiente PNG"/>
          <wp:cNvGraphicFramePr/>
          <a:graphic xmlns:a="http://schemas.openxmlformats.org/drawingml/2006/main">
            <a:graphicData uri="http://schemas.openxmlformats.org/drawingml/2006/picture">
              <pic:pic xmlns:pic="http://schemas.openxmlformats.org/drawingml/2006/picture">
                <pic:nvPicPr>
                  <pic:cNvPr id="0" name="image2.png" descr="Logo Minambiente PNG"/>
                  <pic:cNvPicPr preferRelativeResize="0"/>
                </pic:nvPicPr>
                <pic:blipFill>
                  <a:blip r:embed="rId2"/>
                  <a:srcRect/>
                  <a:stretch>
                    <a:fillRect/>
                  </a:stretch>
                </pic:blipFill>
                <pic:spPr>
                  <a:xfrm>
                    <a:off x="0" y="0"/>
                    <a:ext cx="3036054" cy="703063"/>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6847"/>
    <w:multiLevelType w:val="multilevel"/>
    <w:tmpl w:val="8E4C9270"/>
    <w:lvl w:ilvl="0">
      <w:start w:val="1"/>
      <w:numFmt w:val="decimal"/>
      <w:lvlText w:val="%1"/>
      <w:lvlJc w:val="left"/>
      <w:pPr>
        <w:ind w:left="432" w:hanging="432"/>
      </w:pPr>
    </w:lvl>
    <w:lvl w:ilvl="1">
      <w:start w:val="1"/>
      <w:numFmt w:val="decimal"/>
      <w:lvlText w:val="%1.%2"/>
      <w:lvlJc w:val="left"/>
      <w:pPr>
        <w:ind w:left="75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63016A3"/>
    <w:multiLevelType w:val="multilevel"/>
    <w:tmpl w:val="5616EB1E"/>
    <w:lvl w:ilvl="0">
      <w:start w:val="1"/>
      <w:numFmt w:val="bullet"/>
      <w:lvlText w:val="●"/>
      <w:lvlJc w:val="left"/>
      <w:pPr>
        <w:ind w:left="928" w:hanging="360"/>
      </w:pPr>
      <w:rPr>
        <w:rFonts w:ascii="Noto Sans Symbols" w:eastAsia="Noto Sans Symbols" w:hAnsi="Noto Sans Symbols" w:cs="Noto Sans Symbols"/>
        <w:sz w:val="24"/>
        <w:szCs w:val="24"/>
      </w:rPr>
    </w:lvl>
    <w:lvl w:ilvl="1">
      <w:start w:val="1"/>
      <w:numFmt w:val="bullet"/>
      <w:lvlText w:val="o"/>
      <w:lvlJc w:val="left"/>
      <w:pPr>
        <w:ind w:left="1648" w:hanging="360"/>
      </w:pPr>
      <w:rPr>
        <w:rFonts w:ascii="Courier New" w:eastAsia="Courier New" w:hAnsi="Courier New" w:cs="Courier New"/>
      </w:rPr>
    </w:lvl>
    <w:lvl w:ilvl="2">
      <w:start w:val="1"/>
      <w:numFmt w:val="bullet"/>
      <w:lvlText w:val="▪"/>
      <w:lvlJc w:val="left"/>
      <w:pPr>
        <w:ind w:left="2368" w:hanging="360"/>
      </w:pPr>
      <w:rPr>
        <w:rFonts w:ascii="Noto Sans Symbols" w:eastAsia="Noto Sans Symbols" w:hAnsi="Noto Sans Symbols" w:cs="Noto Sans Symbols"/>
      </w:rPr>
    </w:lvl>
    <w:lvl w:ilvl="3">
      <w:start w:val="1"/>
      <w:numFmt w:val="bullet"/>
      <w:lvlText w:val="•"/>
      <w:lvlJc w:val="left"/>
      <w:pPr>
        <w:ind w:left="3148" w:hanging="420"/>
      </w:pPr>
      <w:rPr>
        <w:rFonts w:ascii="Arial" w:eastAsia="Arial" w:hAnsi="Arial" w:cs="Arial"/>
      </w:rPr>
    </w:lvl>
    <w:lvl w:ilvl="4">
      <w:start w:val="1"/>
      <w:numFmt w:val="bullet"/>
      <w:lvlText w:val="-"/>
      <w:lvlJc w:val="left"/>
      <w:pPr>
        <w:ind w:left="3808" w:hanging="360"/>
      </w:pPr>
      <w:rPr>
        <w:rFonts w:ascii="Arial" w:eastAsia="Arial" w:hAnsi="Arial" w:cs="Arial"/>
      </w:rPr>
    </w:lvl>
    <w:lvl w:ilvl="5">
      <w:start w:val="1"/>
      <w:numFmt w:val="bullet"/>
      <w:lvlText w:val="▪"/>
      <w:lvlJc w:val="left"/>
      <w:pPr>
        <w:ind w:left="4528" w:hanging="360"/>
      </w:pPr>
      <w:rPr>
        <w:rFonts w:ascii="Noto Sans Symbols" w:eastAsia="Noto Sans Symbols" w:hAnsi="Noto Sans Symbols" w:cs="Noto Sans Symbols"/>
      </w:rPr>
    </w:lvl>
    <w:lvl w:ilvl="6">
      <w:start w:val="1"/>
      <w:numFmt w:val="bullet"/>
      <w:lvlText w:val="●"/>
      <w:lvlJc w:val="left"/>
      <w:pPr>
        <w:ind w:left="5248" w:hanging="360"/>
      </w:pPr>
      <w:rPr>
        <w:rFonts w:ascii="Noto Sans Symbols" w:eastAsia="Noto Sans Symbols" w:hAnsi="Noto Sans Symbols" w:cs="Noto Sans Symbols"/>
      </w:rPr>
    </w:lvl>
    <w:lvl w:ilvl="7">
      <w:start w:val="1"/>
      <w:numFmt w:val="bullet"/>
      <w:lvlText w:val="o"/>
      <w:lvlJc w:val="left"/>
      <w:pPr>
        <w:ind w:left="5968" w:hanging="360"/>
      </w:pPr>
      <w:rPr>
        <w:rFonts w:ascii="Courier New" w:eastAsia="Courier New" w:hAnsi="Courier New" w:cs="Courier New"/>
      </w:rPr>
    </w:lvl>
    <w:lvl w:ilvl="8">
      <w:start w:val="1"/>
      <w:numFmt w:val="bullet"/>
      <w:lvlText w:val="▪"/>
      <w:lvlJc w:val="left"/>
      <w:pPr>
        <w:ind w:left="6688" w:hanging="360"/>
      </w:pPr>
      <w:rPr>
        <w:rFonts w:ascii="Noto Sans Symbols" w:eastAsia="Noto Sans Symbols" w:hAnsi="Noto Sans Symbols" w:cs="Noto Sans Symbols"/>
      </w:rPr>
    </w:lvl>
  </w:abstractNum>
  <w:abstractNum w:abstractNumId="2" w15:restartNumberingAfterBreak="0">
    <w:nsid w:val="07AA2485"/>
    <w:multiLevelType w:val="multilevel"/>
    <w:tmpl w:val="97C26DFA"/>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9AB1A8B"/>
    <w:multiLevelType w:val="multilevel"/>
    <w:tmpl w:val="E7146BD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 w15:restartNumberingAfterBreak="0">
    <w:nsid w:val="0B310A7E"/>
    <w:multiLevelType w:val="multilevel"/>
    <w:tmpl w:val="84CC209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CC33F15"/>
    <w:multiLevelType w:val="multilevel"/>
    <w:tmpl w:val="93E2C794"/>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EF90BC6"/>
    <w:multiLevelType w:val="hybridMultilevel"/>
    <w:tmpl w:val="96BC13C6"/>
    <w:lvl w:ilvl="0" w:tplc="240A0001">
      <w:start w:val="1"/>
      <w:numFmt w:val="bullet"/>
      <w:lvlText w:val=""/>
      <w:lvlJc w:val="left"/>
      <w:pPr>
        <w:ind w:left="780" w:hanging="360"/>
      </w:pPr>
      <w:rPr>
        <w:rFonts w:ascii="Symbol" w:hAnsi="Symbo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7" w15:restartNumberingAfterBreak="0">
    <w:nsid w:val="14541574"/>
    <w:multiLevelType w:val="multilevel"/>
    <w:tmpl w:val="654A68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77221C9"/>
    <w:multiLevelType w:val="multilevel"/>
    <w:tmpl w:val="B8B20F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BF83B61"/>
    <w:multiLevelType w:val="multilevel"/>
    <w:tmpl w:val="931ABD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E554CCF"/>
    <w:multiLevelType w:val="multilevel"/>
    <w:tmpl w:val="C3E6EC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02C6C01"/>
    <w:multiLevelType w:val="multilevel"/>
    <w:tmpl w:val="6590D39C"/>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4DF262D"/>
    <w:multiLevelType w:val="multilevel"/>
    <w:tmpl w:val="74F8AFBC"/>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5AF5C0D"/>
    <w:multiLevelType w:val="multilevel"/>
    <w:tmpl w:val="729A05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84F13CC"/>
    <w:multiLevelType w:val="multilevel"/>
    <w:tmpl w:val="4146A6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D793843"/>
    <w:multiLevelType w:val="multilevel"/>
    <w:tmpl w:val="4DFC21B0"/>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6" w15:restartNumberingAfterBreak="0">
    <w:nsid w:val="341F50D0"/>
    <w:multiLevelType w:val="hybridMultilevel"/>
    <w:tmpl w:val="20D84F4A"/>
    <w:lvl w:ilvl="0" w:tplc="C8B0AC70">
      <w:start w:val="1"/>
      <w:numFmt w:val="bullet"/>
      <w:lvlText w:val=""/>
      <w:lvlJc w:val="left"/>
      <w:pPr>
        <w:ind w:left="720" w:hanging="360"/>
      </w:pPr>
      <w:rPr>
        <w:rFonts w:ascii="Symbol" w:hAnsi="Symbol" w:hint="default"/>
        <w:sz w:val="24"/>
        <w:szCs w:val="2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34FA1C4F"/>
    <w:multiLevelType w:val="multilevel"/>
    <w:tmpl w:val="659687BC"/>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66B55B8"/>
    <w:multiLevelType w:val="multilevel"/>
    <w:tmpl w:val="87C2A1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3AC4248E"/>
    <w:multiLevelType w:val="multilevel"/>
    <w:tmpl w:val="115A2D3A"/>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3AD65CBF"/>
    <w:multiLevelType w:val="multilevel"/>
    <w:tmpl w:val="D12ACAC8"/>
    <w:lvl w:ilvl="0">
      <w:start w:val="1"/>
      <w:numFmt w:val="bullet"/>
      <w:lvlText w:val="●"/>
      <w:lvlJc w:val="left"/>
      <w:pPr>
        <w:ind w:left="928" w:hanging="360"/>
      </w:pPr>
      <w:rPr>
        <w:rFonts w:ascii="Noto Sans Symbols" w:eastAsia="Noto Sans Symbols" w:hAnsi="Noto Sans Symbols" w:cs="Noto Sans Symbols"/>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3C2A4917"/>
    <w:multiLevelType w:val="multilevel"/>
    <w:tmpl w:val="77E877A8"/>
    <w:lvl w:ilvl="0">
      <w:start w:val="1"/>
      <w:numFmt w:val="bullet"/>
      <w:lvlText w:val="●"/>
      <w:lvlJc w:val="left"/>
      <w:pPr>
        <w:ind w:left="1211" w:hanging="360"/>
      </w:pPr>
      <w:rPr>
        <w:rFonts w:ascii="Noto Sans Symbols" w:eastAsia="Noto Sans Symbols" w:hAnsi="Noto Sans Symbols" w:cs="Noto Sans Symbols"/>
        <w:color w:val="000000"/>
      </w:rPr>
    </w:lvl>
    <w:lvl w:ilvl="1">
      <w:start w:val="1"/>
      <w:numFmt w:val="bullet"/>
      <w:lvlText w:val="o"/>
      <w:lvlJc w:val="left"/>
      <w:pPr>
        <w:ind w:left="1931" w:hanging="360"/>
      </w:pPr>
      <w:rPr>
        <w:rFonts w:ascii="Courier New" w:eastAsia="Courier New" w:hAnsi="Courier New" w:cs="Courier New"/>
      </w:rPr>
    </w:lvl>
    <w:lvl w:ilvl="2">
      <w:start w:val="1"/>
      <w:numFmt w:val="bullet"/>
      <w:lvlText w:val="▪"/>
      <w:lvlJc w:val="left"/>
      <w:pPr>
        <w:ind w:left="2651" w:hanging="360"/>
      </w:pPr>
      <w:rPr>
        <w:rFonts w:ascii="Noto Sans Symbols" w:eastAsia="Noto Sans Symbols" w:hAnsi="Noto Sans Symbols" w:cs="Noto Sans Symbols"/>
      </w:rPr>
    </w:lvl>
    <w:lvl w:ilvl="3">
      <w:start w:val="1"/>
      <w:numFmt w:val="bullet"/>
      <w:lvlText w:val="●"/>
      <w:lvlJc w:val="left"/>
      <w:pPr>
        <w:ind w:left="3371" w:hanging="360"/>
      </w:pPr>
      <w:rPr>
        <w:rFonts w:ascii="Noto Sans Symbols" w:eastAsia="Noto Sans Symbols" w:hAnsi="Noto Sans Symbols" w:cs="Noto Sans Symbols"/>
      </w:rPr>
    </w:lvl>
    <w:lvl w:ilvl="4">
      <w:start w:val="1"/>
      <w:numFmt w:val="bullet"/>
      <w:lvlText w:val="o"/>
      <w:lvlJc w:val="left"/>
      <w:pPr>
        <w:ind w:left="4091" w:hanging="360"/>
      </w:pPr>
      <w:rPr>
        <w:rFonts w:ascii="Courier New" w:eastAsia="Courier New" w:hAnsi="Courier New" w:cs="Courier New"/>
      </w:rPr>
    </w:lvl>
    <w:lvl w:ilvl="5">
      <w:start w:val="1"/>
      <w:numFmt w:val="bullet"/>
      <w:lvlText w:val="▪"/>
      <w:lvlJc w:val="left"/>
      <w:pPr>
        <w:ind w:left="4811" w:hanging="360"/>
      </w:pPr>
      <w:rPr>
        <w:rFonts w:ascii="Noto Sans Symbols" w:eastAsia="Noto Sans Symbols" w:hAnsi="Noto Sans Symbols" w:cs="Noto Sans Symbols"/>
      </w:rPr>
    </w:lvl>
    <w:lvl w:ilvl="6">
      <w:start w:val="1"/>
      <w:numFmt w:val="bullet"/>
      <w:lvlText w:val="●"/>
      <w:lvlJc w:val="left"/>
      <w:pPr>
        <w:ind w:left="5531" w:hanging="360"/>
      </w:pPr>
      <w:rPr>
        <w:rFonts w:ascii="Noto Sans Symbols" w:eastAsia="Noto Sans Symbols" w:hAnsi="Noto Sans Symbols" w:cs="Noto Sans Symbols"/>
      </w:rPr>
    </w:lvl>
    <w:lvl w:ilvl="7">
      <w:start w:val="1"/>
      <w:numFmt w:val="bullet"/>
      <w:lvlText w:val="o"/>
      <w:lvlJc w:val="left"/>
      <w:pPr>
        <w:ind w:left="6251" w:hanging="360"/>
      </w:pPr>
      <w:rPr>
        <w:rFonts w:ascii="Courier New" w:eastAsia="Courier New" w:hAnsi="Courier New" w:cs="Courier New"/>
      </w:rPr>
    </w:lvl>
    <w:lvl w:ilvl="8">
      <w:start w:val="1"/>
      <w:numFmt w:val="bullet"/>
      <w:lvlText w:val="▪"/>
      <w:lvlJc w:val="left"/>
      <w:pPr>
        <w:ind w:left="6971" w:hanging="360"/>
      </w:pPr>
      <w:rPr>
        <w:rFonts w:ascii="Noto Sans Symbols" w:eastAsia="Noto Sans Symbols" w:hAnsi="Noto Sans Symbols" w:cs="Noto Sans Symbols"/>
      </w:rPr>
    </w:lvl>
  </w:abstractNum>
  <w:abstractNum w:abstractNumId="22" w15:restartNumberingAfterBreak="0">
    <w:nsid w:val="3D0A6B70"/>
    <w:multiLevelType w:val="multilevel"/>
    <w:tmpl w:val="054C8A04"/>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419E1051"/>
    <w:multiLevelType w:val="multilevel"/>
    <w:tmpl w:val="34A63E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4415212C"/>
    <w:multiLevelType w:val="multilevel"/>
    <w:tmpl w:val="A312510A"/>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446F1E14"/>
    <w:multiLevelType w:val="multilevel"/>
    <w:tmpl w:val="4E06929A"/>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abstractNum w:abstractNumId="26" w15:restartNumberingAfterBreak="0">
    <w:nsid w:val="45784CB6"/>
    <w:multiLevelType w:val="multilevel"/>
    <w:tmpl w:val="2DBCEA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49417421"/>
    <w:multiLevelType w:val="multilevel"/>
    <w:tmpl w:val="D9C4C7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4C7D0D40"/>
    <w:multiLevelType w:val="multilevel"/>
    <w:tmpl w:val="EE0CDED4"/>
    <w:lvl w:ilvl="0">
      <w:start w:val="9"/>
      <w:numFmt w:val="decimal"/>
      <w:lvlText w:val="%1."/>
      <w:lvlJc w:val="left"/>
      <w:pPr>
        <w:ind w:left="390" w:hanging="390"/>
      </w:pPr>
    </w:lvl>
    <w:lvl w:ilvl="1">
      <w:start w:val="1"/>
      <w:numFmt w:val="decimal"/>
      <w:lvlText w:val="%1.%2."/>
      <w:lvlJc w:val="left"/>
      <w:pPr>
        <w:ind w:left="1572" w:hanging="720"/>
      </w:pPr>
    </w:lvl>
    <w:lvl w:ilvl="2">
      <w:start w:val="1"/>
      <w:numFmt w:val="decimal"/>
      <w:lvlText w:val="%1.%2.%3."/>
      <w:lvlJc w:val="left"/>
      <w:pPr>
        <w:ind w:left="2424" w:hanging="720"/>
      </w:pPr>
    </w:lvl>
    <w:lvl w:ilvl="3">
      <w:start w:val="1"/>
      <w:numFmt w:val="decimal"/>
      <w:lvlText w:val="%1.%2.%3.%4."/>
      <w:lvlJc w:val="left"/>
      <w:pPr>
        <w:ind w:left="3636" w:hanging="1080"/>
      </w:pPr>
    </w:lvl>
    <w:lvl w:ilvl="4">
      <w:start w:val="1"/>
      <w:numFmt w:val="decimal"/>
      <w:lvlText w:val="%1.%2.%3.%4.%5."/>
      <w:lvlJc w:val="left"/>
      <w:pPr>
        <w:ind w:left="4488" w:hanging="1080"/>
      </w:pPr>
    </w:lvl>
    <w:lvl w:ilvl="5">
      <w:start w:val="1"/>
      <w:numFmt w:val="decimal"/>
      <w:lvlText w:val="%1.%2.%3.%4.%5.%6."/>
      <w:lvlJc w:val="left"/>
      <w:pPr>
        <w:ind w:left="5700" w:hanging="1440"/>
      </w:pPr>
    </w:lvl>
    <w:lvl w:ilvl="6">
      <w:start w:val="1"/>
      <w:numFmt w:val="decimal"/>
      <w:lvlText w:val="%1.%2.%3.%4.%5.%6.%7."/>
      <w:lvlJc w:val="left"/>
      <w:pPr>
        <w:ind w:left="6552" w:hanging="1440"/>
      </w:pPr>
    </w:lvl>
    <w:lvl w:ilvl="7">
      <w:start w:val="1"/>
      <w:numFmt w:val="decimal"/>
      <w:lvlText w:val="%1.%2.%3.%4.%5.%6.%7.%8."/>
      <w:lvlJc w:val="left"/>
      <w:pPr>
        <w:ind w:left="7764" w:hanging="1800"/>
      </w:pPr>
    </w:lvl>
    <w:lvl w:ilvl="8">
      <w:start w:val="1"/>
      <w:numFmt w:val="decimal"/>
      <w:lvlText w:val="%1.%2.%3.%4.%5.%6.%7.%8.%9."/>
      <w:lvlJc w:val="left"/>
      <w:pPr>
        <w:ind w:left="8976" w:hanging="2160"/>
      </w:pPr>
    </w:lvl>
  </w:abstractNum>
  <w:abstractNum w:abstractNumId="29" w15:restartNumberingAfterBreak="0">
    <w:nsid w:val="4D295679"/>
    <w:multiLevelType w:val="multilevel"/>
    <w:tmpl w:val="31001550"/>
    <w:lvl w:ilvl="0">
      <w:start w:val="1"/>
      <w:numFmt w:val="bullet"/>
      <w:lvlText w:val="●"/>
      <w:lvlJc w:val="left"/>
      <w:pPr>
        <w:ind w:left="502" w:hanging="360"/>
      </w:pPr>
      <w:rPr>
        <w:rFonts w:ascii="Noto Sans Symbols" w:eastAsia="Noto Sans Symbols" w:hAnsi="Noto Sans Symbols" w:cs="Noto Sans Symbols"/>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4E9C6E52"/>
    <w:multiLevelType w:val="multilevel"/>
    <w:tmpl w:val="23584D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57231221"/>
    <w:multiLevelType w:val="multilevel"/>
    <w:tmpl w:val="561CE224"/>
    <w:lvl w:ilvl="0">
      <w:start w:val="1"/>
      <w:numFmt w:val="upperRoman"/>
      <w:lvlText w:val="%1."/>
      <w:lvlJc w:val="left"/>
      <w:pPr>
        <w:ind w:left="1152" w:hanging="720"/>
      </w:pPr>
    </w:lvl>
    <w:lvl w:ilvl="1">
      <w:start w:val="1"/>
      <w:numFmt w:val="lowerLetter"/>
      <w:lvlText w:val="%2."/>
      <w:lvlJc w:val="left"/>
      <w:pPr>
        <w:ind w:left="1512" w:hanging="360"/>
      </w:pPr>
    </w:lvl>
    <w:lvl w:ilvl="2">
      <w:start w:val="1"/>
      <w:numFmt w:val="lowerRoman"/>
      <w:lvlText w:val="%3."/>
      <w:lvlJc w:val="right"/>
      <w:pPr>
        <w:ind w:left="2232" w:hanging="180"/>
      </w:pPr>
    </w:lvl>
    <w:lvl w:ilvl="3">
      <w:start w:val="1"/>
      <w:numFmt w:val="decimal"/>
      <w:lvlText w:val="%4."/>
      <w:lvlJc w:val="left"/>
      <w:pPr>
        <w:ind w:left="2952" w:hanging="360"/>
      </w:pPr>
    </w:lvl>
    <w:lvl w:ilvl="4">
      <w:start w:val="1"/>
      <w:numFmt w:val="lowerLetter"/>
      <w:lvlText w:val="%5."/>
      <w:lvlJc w:val="left"/>
      <w:pPr>
        <w:ind w:left="3672" w:hanging="360"/>
      </w:pPr>
    </w:lvl>
    <w:lvl w:ilvl="5">
      <w:start w:val="1"/>
      <w:numFmt w:val="lowerRoman"/>
      <w:lvlText w:val="%6."/>
      <w:lvlJc w:val="right"/>
      <w:pPr>
        <w:ind w:left="4392" w:hanging="180"/>
      </w:pPr>
    </w:lvl>
    <w:lvl w:ilvl="6">
      <w:start w:val="1"/>
      <w:numFmt w:val="decimal"/>
      <w:lvlText w:val="%7."/>
      <w:lvlJc w:val="left"/>
      <w:pPr>
        <w:ind w:left="5112" w:hanging="360"/>
      </w:pPr>
    </w:lvl>
    <w:lvl w:ilvl="7">
      <w:start w:val="1"/>
      <w:numFmt w:val="lowerLetter"/>
      <w:lvlText w:val="%8."/>
      <w:lvlJc w:val="left"/>
      <w:pPr>
        <w:ind w:left="5832" w:hanging="360"/>
      </w:pPr>
    </w:lvl>
    <w:lvl w:ilvl="8">
      <w:start w:val="1"/>
      <w:numFmt w:val="lowerRoman"/>
      <w:lvlText w:val="%9."/>
      <w:lvlJc w:val="right"/>
      <w:pPr>
        <w:ind w:left="6552" w:hanging="180"/>
      </w:pPr>
    </w:lvl>
  </w:abstractNum>
  <w:abstractNum w:abstractNumId="32" w15:restartNumberingAfterBreak="0">
    <w:nsid w:val="5BE05CC0"/>
    <w:multiLevelType w:val="multilevel"/>
    <w:tmpl w:val="19E0FA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5D2A6953"/>
    <w:multiLevelType w:val="multilevel"/>
    <w:tmpl w:val="E4287E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606720F5"/>
    <w:multiLevelType w:val="multilevel"/>
    <w:tmpl w:val="2CB20A98"/>
    <w:lvl w:ilvl="0">
      <w:start w:val="9"/>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27F6AB4"/>
    <w:multiLevelType w:val="multilevel"/>
    <w:tmpl w:val="93B656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63F74092"/>
    <w:multiLevelType w:val="multilevel"/>
    <w:tmpl w:val="B88A37EC"/>
    <w:lvl w:ilvl="0">
      <w:start w:val="2"/>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95E16E1"/>
    <w:multiLevelType w:val="multilevel"/>
    <w:tmpl w:val="CDCA51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6BDC36B8"/>
    <w:multiLevelType w:val="multilevel"/>
    <w:tmpl w:val="EA6CE126"/>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6CF004C7"/>
    <w:multiLevelType w:val="multilevel"/>
    <w:tmpl w:val="EF9AA3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6E21414A"/>
    <w:multiLevelType w:val="multilevel"/>
    <w:tmpl w:val="DA022214"/>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abstractNum w:abstractNumId="41" w15:restartNumberingAfterBreak="0">
    <w:nsid w:val="72921999"/>
    <w:multiLevelType w:val="multilevel"/>
    <w:tmpl w:val="61BE0A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761B35D5"/>
    <w:multiLevelType w:val="multilevel"/>
    <w:tmpl w:val="D580366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79C954EE"/>
    <w:multiLevelType w:val="multilevel"/>
    <w:tmpl w:val="FD02FC3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CF768FA"/>
    <w:multiLevelType w:val="multilevel"/>
    <w:tmpl w:val="186ADE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7D4F25CF"/>
    <w:multiLevelType w:val="multilevel"/>
    <w:tmpl w:val="65921C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7DB840C1"/>
    <w:multiLevelType w:val="multilevel"/>
    <w:tmpl w:val="E40640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2"/>
  </w:num>
  <w:num w:numId="2">
    <w:abstractNumId w:val="11"/>
  </w:num>
  <w:num w:numId="3">
    <w:abstractNumId w:val="29"/>
  </w:num>
  <w:num w:numId="4">
    <w:abstractNumId w:val="42"/>
  </w:num>
  <w:num w:numId="5">
    <w:abstractNumId w:val="18"/>
  </w:num>
  <w:num w:numId="6">
    <w:abstractNumId w:val="17"/>
  </w:num>
  <w:num w:numId="7">
    <w:abstractNumId w:val="28"/>
  </w:num>
  <w:num w:numId="8">
    <w:abstractNumId w:val="8"/>
  </w:num>
  <w:num w:numId="9">
    <w:abstractNumId w:val="2"/>
  </w:num>
  <w:num w:numId="10">
    <w:abstractNumId w:val="30"/>
  </w:num>
  <w:num w:numId="11">
    <w:abstractNumId w:val="0"/>
  </w:num>
  <w:num w:numId="12">
    <w:abstractNumId w:val="22"/>
  </w:num>
  <w:num w:numId="13">
    <w:abstractNumId w:val="12"/>
  </w:num>
  <w:num w:numId="14">
    <w:abstractNumId w:val="19"/>
  </w:num>
  <w:num w:numId="15">
    <w:abstractNumId w:val="26"/>
  </w:num>
  <w:num w:numId="16">
    <w:abstractNumId w:val="39"/>
  </w:num>
  <w:num w:numId="17">
    <w:abstractNumId w:val="1"/>
  </w:num>
  <w:num w:numId="18">
    <w:abstractNumId w:val="27"/>
  </w:num>
  <w:num w:numId="19">
    <w:abstractNumId w:val="46"/>
  </w:num>
  <w:num w:numId="20">
    <w:abstractNumId w:val="15"/>
  </w:num>
  <w:num w:numId="21">
    <w:abstractNumId w:val="40"/>
  </w:num>
  <w:num w:numId="22">
    <w:abstractNumId w:val="38"/>
  </w:num>
  <w:num w:numId="23">
    <w:abstractNumId w:val="5"/>
  </w:num>
  <w:num w:numId="24">
    <w:abstractNumId w:val="43"/>
  </w:num>
  <w:num w:numId="25">
    <w:abstractNumId w:val="34"/>
  </w:num>
  <w:num w:numId="26">
    <w:abstractNumId w:val="36"/>
  </w:num>
  <w:num w:numId="27">
    <w:abstractNumId w:val="35"/>
  </w:num>
  <w:num w:numId="28">
    <w:abstractNumId w:val="14"/>
  </w:num>
  <w:num w:numId="29">
    <w:abstractNumId w:val="20"/>
  </w:num>
  <w:num w:numId="30">
    <w:abstractNumId w:val="45"/>
  </w:num>
  <w:num w:numId="31">
    <w:abstractNumId w:val="23"/>
  </w:num>
  <w:num w:numId="32">
    <w:abstractNumId w:val="3"/>
  </w:num>
  <w:num w:numId="33">
    <w:abstractNumId w:val="41"/>
  </w:num>
  <w:num w:numId="34">
    <w:abstractNumId w:val="4"/>
  </w:num>
  <w:num w:numId="35">
    <w:abstractNumId w:val="33"/>
  </w:num>
  <w:num w:numId="36">
    <w:abstractNumId w:val="24"/>
  </w:num>
  <w:num w:numId="37">
    <w:abstractNumId w:val="21"/>
  </w:num>
  <w:num w:numId="38">
    <w:abstractNumId w:val="37"/>
  </w:num>
  <w:num w:numId="39">
    <w:abstractNumId w:val="44"/>
  </w:num>
  <w:num w:numId="40">
    <w:abstractNumId w:val="13"/>
  </w:num>
  <w:num w:numId="41">
    <w:abstractNumId w:val="25"/>
  </w:num>
  <w:num w:numId="42">
    <w:abstractNumId w:val="31"/>
  </w:num>
  <w:num w:numId="43">
    <w:abstractNumId w:val="10"/>
  </w:num>
  <w:num w:numId="44">
    <w:abstractNumId w:val="7"/>
  </w:num>
  <w:num w:numId="45">
    <w:abstractNumId w:val="9"/>
  </w:num>
  <w:num w:numId="46">
    <w:abstractNumId w:val="16"/>
  </w:num>
  <w:num w:numId="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A3B"/>
    <w:rsid w:val="0000525A"/>
    <w:rsid w:val="00082A9D"/>
    <w:rsid w:val="00086B6A"/>
    <w:rsid w:val="000A78A6"/>
    <w:rsid w:val="000C2CA9"/>
    <w:rsid w:val="000D23DD"/>
    <w:rsid w:val="001159C3"/>
    <w:rsid w:val="00133643"/>
    <w:rsid w:val="00152522"/>
    <w:rsid w:val="001602CA"/>
    <w:rsid w:val="00204523"/>
    <w:rsid w:val="00235CF3"/>
    <w:rsid w:val="0024699D"/>
    <w:rsid w:val="00263436"/>
    <w:rsid w:val="002702F0"/>
    <w:rsid w:val="00272CFD"/>
    <w:rsid w:val="002A0190"/>
    <w:rsid w:val="002C2C15"/>
    <w:rsid w:val="002E3D0A"/>
    <w:rsid w:val="002F3272"/>
    <w:rsid w:val="00377DC2"/>
    <w:rsid w:val="00397FF7"/>
    <w:rsid w:val="003C0C78"/>
    <w:rsid w:val="003D1E88"/>
    <w:rsid w:val="00403250"/>
    <w:rsid w:val="00464BD4"/>
    <w:rsid w:val="00480CB9"/>
    <w:rsid w:val="004E6BF7"/>
    <w:rsid w:val="00545841"/>
    <w:rsid w:val="0055129A"/>
    <w:rsid w:val="005D2FAB"/>
    <w:rsid w:val="005E109B"/>
    <w:rsid w:val="006029C9"/>
    <w:rsid w:val="0061695B"/>
    <w:rsid w:val="006227FE"/>
    <w:rsid w:val="006326A7"/>
    <w:rsid w:val="00661541"/>
    <w:rsid w:val="0066680A"/>
    <w:rsid w:val="006E0967"/>
    <w:rsid w:val="006F14AA"/>
    <w:rsid w:val="00700B91"/>
    <w:rsid w:val="007013CF"/>
    <w:rsid w:val="00714B53"/>
    <w:rsid w:val="00741B0D"/>
    <w:rsid w:val="00767B24"/>
    <w:rsid w:val="007D5618"/>
    <w:rsid w:val="008048BA"/>
    <w:rsid w:val="00844BB6"/>
    <w:rsid w:val="00852D14"/>
    <w:rsid w:val="008717C4"/>
    <w:rsid w:val="00872643"/>
    <w:rsid w:val="008E4F96"/>
    <w:rsid w:val="008F0113"/>
    <w:rsid w:val="00916E77"/>
    <w:rsid w:val="00995E7E"/>
    <w:rsid w:val="009E3A3B"/>
    <w:rsid w:val="00A42E92"/>
    <w:rsid w:val="00A609FB"/>
    <w:rsid w:val="00A701CD"/>
    <w:rsid w:val="00A96FDB"/>
    <w:rsid w:val="00AC64D4"/>
    <w:rsid w:val="00B06091"/>
    <w:rsid w:val="00B07524"/>
    <w:rsid w:val="00B2426F"/>
    <w:rsid w:val="00B24D61"/>
    <w:rsid w:val="00B30153"/>
    <w:rsid w:val="00B34BC9"/>
    <w:rsid w:val="00B405E9"/>
    <w:rsid w:val="00B47E9E"/>
    <w:rsid w:val="00B544EC"/>
    <w:rsid w:val="00B83D8B"/>
    <w:rsid w:val="00BE798E"/>
    <w:rsid w:val="00BF0EDE"/>
    <w:rsid w:val="00C169AD"/>
    <w:rsid w:val="00C318FE"/>
    <w:rsid w:val="00C51118"/>
    <w:rsid w:val="00C532ED"/>
    <w:rsid w:val="00C552A2"/>
    <w:rsid w:val="00C764C1"/>
    <w:rsid w:val="00C840A3"/>
    <w:rsid w:val="00CE7805"/>
    <w:rsid w:val="00D019D7"/>
    <w:rsid w:val="00D4021C"/>
    <w:rsid w:val="00DA193F"/>
    <w:rsid w:val="00DB7AD4"/>
    <w:rsid w:val="00DC02F3"/>
    <w:rsid w:val="00E61856"/>
    <w:rsid w:val="00E728E4"/>
    <w:rsid w:val="00E81F0E"/>
    <w:rsid w:val="00E844CA"/>
    <w:rsid w:val="00E85ECA"/>
    <w:rsid w:val="00E9070A"/>
    <w:rsid w:val="00E97FA4"/>
    <w:rsid w:val="00EB12B9"/>
    <w:rsid w:val="00EB6ABB"/>
    <w:rsid w:val="00EB6DBE"/>
    <w:rsid w:val="00ED1337"/>
    <w:rsid w:val="00EE47C4"/>
    <w:rsid w:val="00F43B61"/>
    <w:rsid w:val="00F53CE4"/>
    <w:rsid w:val="00FB28CF"/>
    <w:rsid w:val="00FB48D6"/>
    <w:rsid w:val="00FD1E2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57689"/>
  <w15:docId w15:val="{853DEC4A-216C-4650-9FBD-7F65F5F65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ES" w:eastAsia="es-CO"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ind w:left="432" w:hanging="432"/>
      <w:jc w:val="center"/>
      <w:outlineLvl w:val="0"/>
    </w:pPr>
    <w:rPr>
      <w:b/>
    </w:rPr>
  </w:style>
  <w:style w:type="paragraph" w:styleId="Ttulo2">
    <w:name w:val="heading 2"/>
    <w:basedOn w:val="Normal"/>
    <w:next w:val="Normal"/>
    <w:pPr>
      <w:ind w:left="756" w:hanging="576"/>
      <w:outlineLvl w:val="1"/>
    </w:pPr>
    <w:rPr>
      <w:b/>
    </w:rPr>
  </w:style>
  <w:style w:type="paragraph" w:styleId="Ttulo3">
    <w:name w:val="heading 3"/>
    <w:basedOn w:val="Normal"/>
    <w:next w:val="Normal"/>
    <w:pPr>
      <w:ind w:left="720" w:hanging="720"/>
      <w:outlineLvl w:val="2"/>
    </w:pPr>
    <w:rPr>
      <w:b/>
      <w:u w:val="single"/>
    </w:rPr>
  </w:style>
  <w:style w:type="paragraph" w:styleId="Ttulo4">
    <w:name w:val="heading 4"/>
    <w:basedOn w:val="Normal"/>
    <w:next w:val="Normal"/>
    <w:pPr>
      <w:ind w:left="864" w:hanging="864"/>
      <w:outlineLvl w:val="3"/>
    </w:pPr>
    <w:rPr>
      <w:b/>
    </w:rPr>
  </w:style>
  <w:style w:type="paragraph" w:styleId="Ttulo5">
    <w:name w:val="heading 5"/>
    <w:basedOn w:val="Normal"/>
    <w:next w:val="Normal"/>
    <w:pPr>
      <w:spacing w:before="240" w:after="60"/>
      <w:ind w:left="1008" w:hanging="1008"/>
      <w:outlineLvl w:val="4"/>
    </w:pPr>
    <w:rPr>
      <w:b/>
      <w:i/>
      <w:sz w:val="26"/>
      <w:szCs w:val="26"/>
    </w:rPr>
  </w:style>
  <w:style w:type="paragraph" w:styleId="Ttulo6">
    <w:name w:val="heading 6"/>
    <w:basedOn w:val="Normal"/>
    <w:next w:val="Normal"/>
    <w:pPr>
      <w:keepNext/>
      <w:keepLines/>
      <w:spacing w:before="40"/>
      <w:ind w:left="1152" w:hanging="1152"/>
      <w:outlineLvl w:val="5"/>
    </w:pPr>
    <w:rPr>
      <w:rFonts w:ascii="Cambria" w:eastAsia="Cambria" w:hAnsi="Cambria" w:cs="Cambria"/>
      <w:color w:val="243F6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pPr>
      <w:spacing w:before="240" w:after="60"/>
      <w:jc w:val="center"/>
    </w:pPr>
    <w:rPr>
      <w:b/>
      <w:sz w:val="32"/>
      <w:szCs w:val="3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1">
    <w:basedOn w:val="TableNormal1"/>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2">
    <w:basedOn w:val="TableNormal1"/>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3">
    <w:basedOn w:val="TableNormal1"/>
    <w:tblPr>
      <w:tblStyleRowBandSize w:val="1"/>
      <w:tblStyleColBandSize w:val="1"/>
      <w:tblCellMar>
        <w:left w:w="115" w:type="dxa"/>
        <w:right w:w="115" w:type="dxa"/>
      </w:tblCellMar>
    </w:tblPr>
  </w:style>
  <w:style w:type="paragraph" w:styleId="Textocomentario">
    <w:name w:val="annotation text"/>
    <w:basedOn w:val="Normal"/>
    <w:link w:val="TextocomentarioCar"/>
    <w:uiPriority w:val="99"/>
    <w:unhideWhenUsed/>
    <w:rPr>
      <w:sz w:val="20"/>
      <w:szCs w:val="20"/>
    </w:rPr>
  </w:style>
  <w:style w:type="character" w:customStyle="1" w:styleId="TextocomentarioCar">
    <w:name w:val="Texto comentario Car"/>
    <w:basedOn w:val="Fuentedeprrafopredeter"/>
    <w:link w:val="Textocomentario"/>
    <w:uiPriority w:val="99"/>
    <w:rPr>
      <w:sz w:val="20"/>
      <w:szCs w:val="20"/>
    </w:rPr>
  </w:style>
  <w:style w:type="character" w:styleId="Refdecomentario">
    <w:name w:val="annotation reference"/>
    <w:basedOn w:val="Fuentedeprrafopredeter"/>
    <w:uiPriority w:val="99"/>
    <w:unhideWhenUsed/>
    <w:rPr>
      <w:sz w:val="16"/>
      <w:szCs w:val="16"/>
    </w:rPr>
  </w:style>
  <w:style w:type="paragraph" w:styleId="Textodeglobo">
    <w:name w:val="Balloon Text"/>
    <w:basedOn w:val="Normal"/>
    <w:link w:val="TextodegloboCar"/>
    <w:uiPriority w:val="99"/>
    <w:semiHidden/>
    <w:unhideWhenUsed/>
    <w:rsid w:val="004E6BF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E6BF7"/>
    <w:rPr>
      <w:rFonts w:ascii="Segoe U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741B0D"/>
    <w:rPr>
      <w:b/>
      <w:bCs/>
    </w:rPr>
  </w:style>
  <w:style w:type="character" w:customStyle="1" w:styleId="AsuntodelcomentarioCar">
    <w:name w:val="Asunto del comentario Car"/>
    <w:basedOn w:val="TextocomentarioCar"/>
    <w:link w:val="Asuntodelcomentario"/>
    <w:uiPriority w:val="99"/>
    <w:semiHidden/>
    <w:rsid w:val="00741B0D"/>
    <w:rPr>
      <w:b/>
      <w:bCs/>
      <w:sz w:val="20"/>
      <w:szCs w:val="20"/>
    </w:rPr>
  </w:style>
  <w:style w:type="character" w:styleId="Hipervnculo">
    <w:name w:val="Hyperlink"/>
    <w:basedOn w:val="Fuentedeprrafopredeter"/>
    <w:uiPriority w:val="99"/>
    <w:unhideWhenUsed/>
    <w:rsid w:val="00741B0D"/>
    <w:rPr>
      <w:color w:val="0000FF"/>
      <w:u w:val="single"/>
    </w:rPr>
  </w:style>
  <w:style w:type="paragraph" w:styleId="TDC1">
    <w:name w:val="toc 1"/>
    <w:basedOn w:val="Normal"/>
    <w:next w:val="Normal"/>
    <w:autoRedefine/>
    <w:uiPriority w:val="39"/>
    <w:unhideWhenUsed/>
    <w:rsid w:val="00403250"/>
    <w:pPr>
      <w:spacing w:after="100"/>
    </w:pPr>
  </w:style>
  <w:style w:type="paragraph" w:styleId="TDC2">
    <w:name w:val="toc 2"/>
    <w:basedOn w:val="Normal"/>
    <w:next w:val="Normal"/>
    <w:autoRedefine/>
    <w:uiPriority w:val="39"/>
    <w:unhideWhenUsed/>
    <w:rsid w:val="00403250"/>
    <w:pPr>
      <w:spacing w:after="100"/>
      <w:ind w:left="240"/>
    </w:pPr>
  </w:style>
  <w:style w:type="paragraph" w:styleId="TDC3">
    <w:name w:val="toc 3"/>
    <w:basedOn w:val="Normal"/>
    <w:next w:val="Normal"/>
    <w:autoRedefine/>
    <w:uiPriority w:val="39"/>
    <w:unhideWhenUsed/>
    <w:rsid w:val="00403250"/>
    <w:pPr>
      <w:spacing w:after="100"/>
      <w:ind w:left="480"/>
    </w:pPr>
  </w:style>
  <w:style w:type="paragraph" w:styleId="TDC4">
    <w:name w:val="toc 4"/>
    <w:basedOn w:val="Normal"/>
    <w:next w:val="Normal"/>
    <w:autoRedefine/>
    <w:uiPriority w:val="39"/>
    <w:unhideWhenUsed/>
    <w:rsid w:val="00403250"/>
    <w:pPr>
      <w:spacing w:after="100"/>
      <w:ind w:left="720"/>
    </w:pPr>
  </w:style>
  <w:style w:type="paragraph" w:styleId="TDC5">
    <w:name w:val="toc 5"/>
    <w:basedOn w:val="Normal"/>
    <w:next w:val="Normal"/>
    <w:autoRedefine/>
    <w:uiPriority w:val="39"/>
    <w:unhideWhenUsed/>
    <w:rsid w:val="00403250"/>
    <w:pPr>
      <w:spacing w:after="100"/>
      <w:ind w:left="960"/>
    </w:pPr>
  </w:style>
  <w:style w:type="paragraph" w:styleId="TtuloTDC">
    <w:name w:val="TOC Heading"/>
    <w:basedOn w:val="Ttulo1"/>
    <w:next w:val="Normal"/>
    <w:uiPriority w:val="39"/>
    <w:unhideWhenUsed/>
    <w:qFormat/>
    <w:rsid w:val="00995E7E"/>
    <w:pPr>
      <w:keepNext/>
      <w:keepLines/>
      <w:spacing w:before="240" w:line="259" w:lineRule="auto"/>
      <w:ind w:left="0" w:firstLine="0"/>
      <w:jc w:val="left"/>
      <w:outlineLvl w:val="9"/>
    </w:pPr>
    <w:rPr>
      <w:rFonts w:asciiTheme="majorHAnsi" w:eastAsiaTheme="majorEastAsia" w:hAnsiTheme="majorHAnsi" w:cstheme="majorBidi"/>
      <w:b w:val="0"/>
      <w:color w:val="365F91" w:themeColor="accent1" w:themeShade="BF"/>
      <w:sz w:val="32"/>
      <w:szCs w:val="32"/>
      <w:lang w:val="en-US" w:eastAsia="en-US"/>
    </w:rPr>
  </w:style>
  <w:style w:type="paragraph" w:styleId="Prrafodelista">
    <w:name w:val="List Paragraph"/>
    <w:aliases w:val="HOJA,Lista vistosa - Énfasis 11,Bolita,Lista vistosa - Énfasis 111,Párrafo de lista3,Párrafo de lista4,Párrafo de lista5,Ha,titulo 3,Nivel 1 OS,Referencia,Guia 1,BOLA,Párrafo de lista21,Guión,Titulo 8,Párrafo de lista6,T2,items,Fuente"/>
    <w:basedOn w:val="Normal"/>
    <w:link w:val="PrrafodelistaCar"/>
    <w:uiPriority w:val="34"/>
    <w:qFormat/>
    <w:rsid w:val="000A78A6"/>
    <w:pPr>
      <w:ind w:left="720"/>
      <w:contextualSpacing/>
    </w:pPr>
  </w:style>
  <w:style w:type="paragraph" w:styleId="Textonotapie">
    <w:name w:val="footnote text"/>
    <w:basedOn w:val="Normal"/>
    <w:link w:val="TextonotapieCar"/>
    <w:uiPriority w:val="99"/>
    <w:semiHidden/>
    <w:unhideWhenUsed/>
    <w:rsid w:val="00E81F0E"/>
    <w:rPr>
      <w:sz w:val="20"/>
      <w:szCs w:val="20"/>
    </w:rPr>
  </w:style>
  <w:style w:type="character" w:customStyle="1" w:styleId="TextonotapieCar">
    <w:name w:val="Texto nota pie Car"/>
    <w:basedOn w:val="Fuentedeprrafopredeter"/>
    <w:link w:val="Textonotapie"/>
    <w:uiPriority w:val="99"/>
    <w:semiHidden/>
    <w:rsid w:val="00E81F0E"/>
    <w:rPr>
      <w:sz w:val="20"/>
      <w:szCs w:val="20"/>
    </w:rPr>
  </w:style>
  <w:style w:type="character" w:styleId="Refdenotaalpie">
    <w:name w:val="footnote reference"/>
    <w:basedOn w:val="Fuentedeprrafopredeter"/>
    <w:uiPriority w:val="99"/>
    <w:semiHidden/>
    <w:unhideWhenUsed/>
    <w:rsid w:val="00E81F0E"/>
    <w:rPr>
      <w:vertAlign w:val="superscript"/>
    </w:rPr>
  </w:style>
  <w:style w:type="character" w:customStyle="1" w:styleId="PrrafodelistaCar">
    <w:name w:val="Párrafo de lista Car"/>
    <w:aliases w:val="HOJA Car,Lista vistosa - Énfasis 11 Car,Bolita Car,Lista vistosa - Énfasis 111 Car,Párrafo de lista3 Car,Párrafo de lista4 Car,Párrafo de lista5 Car,Ha Car,titulo 3 Car,Nivel 1 OS Car,Referencia Car,Guia 1 Car,BOLA Car,Guión Car"/>
    <w:link w:val="Prrafodelista"/>
    <w:uiPriority w:val="34"/>
    <w:qFormat/>
    <w:rsid w:val="00B405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95292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siam.invemar.org.co/" TargetMode="Externa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vital.anla.gov.co/ventanillasilp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biblovirtual.minambiente.gov.co:300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5B7F88-5611-4FBC-884F-6E0AFD35E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62</Pages>
  <Words>16173</Words>
  <Characters>92187</Characters>
  <Application>Microsoft Office Word</Application>
  <DocSecurity>0</DocSecurity>
  <Lines>768</Lines>
  <Paragraphs>216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Lucia Perez Rodriguez</dc:creator>
  <cp:lastModifiedBy>Usuario</cp:lastModifiedBy>
  <cp:revision>2</cp:revision>
  <cp:lastPrinted>2020-12-09T13:15:00Z</cp:lastPrinted>
  <dcterms:created xsi:type="dcterms:W3CDTF">2021-03-19T14:02:00Z</dcterms:created>
  <dcterms:modified xsi:type="dcterms:W3CDTF">2021-03-19T14:02:00Z</dcterms:modified>
</cp:coreProperties>
</file>