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87587E" w14:textId="77777777" w:rsidR="00237154" w:rsidRPr="00D664DB" w:rsidRDefault="00237154" w:rsidP="00237154">
      <w:pPr>
        <w:tabs>
          <w:tab w:val="left" w:pos="720"/>
          <w:tab w:val="left" w:pos="1064"/>
          <w:tab w:val="left" w:pos="2057"/>
          <w:tab w:val="left" w:pos="8789"/>
        </w:tabs>
        <w:ind w:right="51"/>
        <w:jc w:val="both"/>
        <w:rPr>
          <w:rFonts w:cs="Arial"/>
          <w:bCs/>
          <w:sz w:val="16"/>
          <w:szCs w:val="16"/>
        </w:rPr>
      </w:pPr>
      <w:r w:rsidRPr="00D664DB">
        <w:rPr>
          <w:rFonts w:cs="Arial"/>
          <w:bCs/>
          <w:sz w:val="16"/>
          <w:szCs w:val="16"/>
        </w:rPr>
        <w:t>3.12. Reglas aplicables a la póliza de seriedad de la candidatura</w:t>
      </w:r>
    </w:p>
    <w:p w14:paraId="595ADA33" w14:textId="77777777" w:rsidR="00237154" w:rsidRPr="00D664DB" w:rsidRDefault="00237154" w:rsidP="00237154">
      <w:pPr>
        <w:tabs>
          <w:tab w:val="left" w:pos="720"/>
          <w:tab w:val="left" w:pos="1064"/>
          <w:tab w:val="left" w:pos="2057"/>
          <w:tab w:val="left" w:pos="8789"/>
        </w:tabs>
        <w:ind w:right="51"/>
        <w:jc w:val="both"/>
        <w:rPr>
          <w:rFonts w:cs="Arial"/>
          <w:bCs/>
          <w:sz w:val="16"/>
          <w:szCs w:val="16"/>
        </w:rPr>
      </w:pPr>
    </w:p>
    <w:p w14:paraId="0D71BD42" w14:textId="77777777" w:rsidR="00237154" w:rsidRPr="00D664DB" w:rsidRDefault="00237154" w:rsidP="00237154">
      <w:pPr>
        <w:tabs>
          <w:tab w:val="left" w:pos="720"/>
          <w:tab w:val="left" w:pos="1064"/>
          <w:tab w:val="left" w:pos="2057"/>
          <w:tab w:val="left" w:pos="8789"/>
        </w:tabs>
        <w:ind w:right="51"/>
        <w:jc w:val="both"/>
        <w:rPr>
          <w:rFonts w:cs="Arial"/>
          <w:bCs/>
          <w:sz w:val="16"/>
          <w:szCs w:val="16"/>
        </w:rPr>
      </w:pPr>
      <w:r w:rsidRPr="00D664DB">
        <w:rPr>
          <w:rFonts w:cs="Arial"/>
          <w:bCs/>
          <w:sz w:val="16"/>
          <w:szCs w:val="16"/>
        </w:rPr>
        <w:t>Las entidades aseguradoras que comercialicen pólizas de seriedad de la candidatura a las que se refiere el art. 9 de la Ley 130 de 1994 deben:</w:t>
      </w:r>
    </w:p>
    <w:p w14:paraId="5F764193" w14:textId="77777777" w:rsidR="00237154" w:rsidRDefault="00237154" w:rsidP="00237154">
      <w:pPr>
        <w:tabs>
          <w:tab w:val="left" w:pos="720"/>
          <w:tab w:val="left" w:pos="1064"/>
          <w:tab w:val="left" w:pos="2057"/>
          <w:tab w:val="left" w:pos="8789"/>
        </w:tabs>
        <w:ind w:right="51"/>
        <w:jc w:val="both"/>
        <w:rPr>
          <w:rFonts w:cs="Arial"/>
          <w:b/>
          <w:sz w:val="16"/>
          <w:szCs w:val="16"/>
        </w:rPr>
      </w:pPr>
    </w:p>
    <w:p w14:paraId="56BE91DF" w14:textId="77777777" w:rsidR="00237154" w:rsidRPr="00D664DB" w:rsidRDefault="00237154" w:rsidP="00237154">
      <w:pPr>
        <w:tabs>
          <w:tab w:val="left" w:pos="720"/>
          <w:tab w:val="left" w:pos="1064"/>
          <w:tab w:val="left" w:pos="2057"/>
          <w:tab w:val="left" w:pos="8789"/>
        </w:tabs>
        <w:ind w:right="51"/>
        <w:jc w:val="both"/>
        <w:rPr>
          <w:rFonts w:cs="Arial"/>
          <w:bCs/>
          <w:sz w:val="16"/>
          <w:szCs w:val="16"/>
        </w:rPr>
      </w:pPr>
      <w:r w:rsidRPr="00D664DB">
        <w:rPr>
          <w:rFonts w:cs="Arial"/>
          <w:bCs/>
          <w:sz w:val="16"/>
          <w:szCs w:val="16"/>
        </w:rPr>
        <w:t>3.12.1. Establecer los requisitos generales para el otorgamiento de estas pólizas, los cuales deben atender criterios de viabilidad y proporcionalidad para el tomador y ser de conocimiento de sus funcionarios. Así mismo</w:t>
      </w:r>
      <w:r>
        <w:rPr>
          <w:rFonts w:cs="Arial"/>
          <w:bCs/>
          <w:sz w:val="16"/>
          <w:szCs w:val="16"/>
        </w:rPr>
        <w:t>,</w:t>
      </w:r>
      <w:r w:rsidRPr="00D664DB">
        <w:rPr>
          <w:rFonts w:cs="Arial"/>
          <w:bCs/>
          <w:sz w:val="16"/>
          <w:szCs w:val="16"/>
        </w:rPr>
        <w:t xml:space="preserve"> deben publicar en un lugar visible y de fácil acceso de su página web tal información.</w:t>
      </w:r>
    </w:p>
    <w:p w14:paraId="67EF004F" w14:textId="77777777" w:rsidR="00237154" w:rsidRPr="00D441B0" w:rsidRDefault="00237154" w:rsidP="00237154">
      <w:pPr>
        <w:tabs>
          <w:tab w:val="left" w:pos="720"/>
          <w:tab w:val="left" w:pos="1064"/>
          <w:tab w:val="left" w:pos="2057"/>
          <w:tab w:val="left" w:pos="8789"/>
        </w:tabs>
        <w:ind w:right="51"/>
        <w:jc w:val="both"/>
        <w:rPr>
          <w:rFonts w:cs="Arial"/>
          <w:bCs/>
          <w:sz w:val="16"/>
          <w:szCs w:val="16"/>
        </w:rPr>
      </w:pPr>
    </w:p>
    <w:p w14:paraId="56EBD0E8" w14:textId="77777777" w:rsidR="00237154" w:rsidRPr="00D441B0" w:rsidRDefault="00237154" w:rsidP="00237154">
      <w:pPr>
        <w:tabs>
          <w:tab w:val="left" w:pos="720"/>
          <w:tab w:val="left" w:pos="1064"/>
          <w:tab w:val="left" w:pos="2057"/>
          <w:tab w:val="left" w:pos="8789"/>
        </w:tabs>
        <w:ind w:right="51"/>
        <w:jc w:val="both"/>
        <w:rPr>
          <w:rFonts w:cs="Arial"/>
          <w:bCs/>
          <w:sz w:val="16"/>
          <w:szCs w:val="16"/>
        </w:rPr>
      </w:pPr>
      <w:r w:rsidRPr="00D441B0">
        <w:rPr>
          <w:rFonts w:cs="Arial"/>
          <w:bCs/>
          <w:sz w:val="16"/>
          <w:szCs w:val="16"/>
        </w:rPr>
        <w:t xml:space="preserve">3.12.2. Abstenerse de exigir como requisito para esta clase de pólizas la constitución de contragarantías de cualquier naturaleza por el riesgo asegurable. </w:t>
      </w:r>
    </w:p>
    <w:p w14:paraId="2FBA37F0" w14:textId="77777777" w:rsidR="00237154" w:rsidRDefault="00237154" w:rsidP="00237154">
      <w:pPr>
        <w:tabs>
          <w:tab w:val="left" w:pos="720"/>
          <w:tab w:val="left" w:pos="1064"/>
          <w:tab w:val="left" w:pos="2057"/>
          <w:tab w:val="left" w:pos="8789"/>
        </w:tabs>
        <w:ind w:right="51"/>
        <w:jc w:val="both"/>
        <w:rPr>
          <w:rFonts w:cs="Arial"/>
          <w:b/>
          <w:sz w:val="16"/>
          <w:szCs w:val="16"/>
        </w:rPr>
      </w:pPr>
    </w:p>
    <w:p w14:paraId="1600BBFF" w14:textId="77777777" w:rsidR="00237154" w:rsidRDefault="00237154" w:rsidP="00237154">
      <w:pPr>
        <w:jc w:val="both"/>
        <w:rPr>
          <w:rFonts w:cs="Arial"/>
          <w:bCs/>
          <w:sz w:val="16"/>
          <w:szCs w:val="16"/>
        </w:rPr>
      </w:pPr>
      <w:r w:rsidRPr="00D664DB">
        <w:rPr>
          <w:rFonts w:cs="Arial"/>
          <w:bCs/>
          <w:sz w:val="16"/>
          <w:szCs w:val="16"/>
        </w:rPr>
        <w:t>3.12.3</w:t>
      </w:r>
      <w:r w:rsidRPr="008A057D">
        <w:rPr>
          <w:rFonts w:cs="Arial"/>
          <w:bCs/>
          <w:sz w:val="16"/>
          <w:szCs w:val="16"/>
        </w:rPr>
        <w:t>.</w:t>
      </w:r>
      <w:r w:rsidRPr="00D664DB">
        <w:rPr>
          <w:rFonts w:cs="Arial"/>
          <w:bCs/>
          <w:sz w:val="16"/>
          <w:szCs w:val="16"/>
        </w:rPr>
        <w:t xml:space="preserve"> Las entidades aseguradoras cuentan un plazo máximo de 10 días hábiles para pronunciarse de forma definitiva respecto de la solicitud de la póliza de seriedad de la candidatura y respecto de los términos asociados a la misma.</w:t>
      </w:r>
    </w:p>
    <w:p w14:paraId="3538D5E4" w14:textId="77777777" w:rsidR="00237154" w:rsidRDefault="00237154" w:rsidP="00237154">
      <w:pPr>
        <w:jc w:val="both"/>
        <w:rPr>
          <w:rFonts w:cs="Arial"/>
          <w:bCs/>
          <w:sz w:val="16"/>
          <w:szCs w:val="16"/>
        </w:rPr>
      </w:pPr>
    </w:p>
    <w:p w14:paraId="607264C4" w14:textId="53E20A78" w:rsidR="00237154" w:rsidRPr="00746E92" w:rsidRDefault="00237154" w:rsidP="00237154">
      <w:pPr>
        <w:pBdr>
          <w:left w:val="single" w:sz="4" w:space="4" w:color="auto"/>
        </w:pBdr>
        <w:jc w:val="both"/>
        <w:rPr>
          <w:rFonts w:cs="Arial"/>
          <w:b/>
          <w:sz w:val="16"/>
          <w:szCs w:val="16"/>
        </w:rPr>
      </w:pPr>
      <w:r w:rsidRPr="00746E92">
        <w:rPr>
          <w:rFonts w:cs="Arial"/>
          <w:b/>
          <w:sz w:val="16"/>
          <w:szCs w:val="16"/>
        </w:rPr>
        <w:t>3.12.4. Disponer de</w:t>
      </w:r>
      <w:r w:rsidR="00EA651C">
        <w:rPr>
          <w:rFonts w:cs="Arial"/>
          <w:b/>
          <w:sz w:val="16"/>
          <w:szCs w:val="16"/>
        </w:rPr>
        <w:t xml:space="preserve"> </w:t>
      </w:r>
      <w:r w:rsidRPr="00746E92">
        <w:rPr>
          <w:rFonts w:cs="Arial"/>
          <w:b/>
          <w:sz w:val="16"/>
          <w:szCs w:val="16"/>
        </w:rPr>
        <w:t xml:space="preserve">un canal especial de atención </w:t>
      </w:r>
      <w:r>
        <w:rPr>
          <w:rFonts w:cs="Arial"/>
          <w:b/>
          <w:sz w:val="16"/>
          <w:szCs w:val="16"/>
        </w:rPr>
        <w:t xml:space="preserve">al público </w:t>
      </w:r>
      <w:r w:rsidRPr="00746E92">
        <w:rPr>
          <w:rFonts w:cs="Arial"/>
          <w:b/>
          <w:sz w:val="16"/>
          <w:szCs w:val="16"/>
        </w:rPr>
        <w:t xml:space="preserve">a través del cual se tramiten y resuelvan las inquietudes </w:t>
      </w:r>
      <w:r>
        <w:rPr>
          <w:rFonts w:cs="Arial"/>
          <w:b/>
          <w:sz w:val="16"/>
          <w:szCs w:val="16"/>
        </w:rPr>
        <w:t xml:space="preserve">y </w:t>
      </w:r>
      <w:r w:rsidRPr="004725F1">
        <w:rPr>
          <w:rFonts w:cs="Arial"/>
          <w:b/>
          <w:sz w:val="16"/>
          <w:szCs w:val="16"/>
        </w:rPr>
        <w:t xml:space="preserve">consultas relacionadas con </w:t>
      </w:r>
      <w:r w:rsidRPr="00746E92">
        <w:rPr>
          <w:rFonts w:cs="Arial"/>
          <w:b/>
          <w:sz w:val="16"/>
          <w:szCs w:val="16"/>
        </w:rPr>
        <w:t xml:space="preserve">el otorgamiento de estas pólizas. En adición a lo anterior, las entidades aseguradoras deben publicar, en un lugar visible y de fácil acceso en su página web y en su red de oficinas, la información clara y actualizada sobre </w:t>
      </w:r>
      <w:r w:rsidR="00EA651C">
        <w:rPr>
          <w:rFonts w:cs="Arial"/>
          <w:b/>
          <w:sz w:val="16"/>
          <w:szCs w:val="16"/>
        </w:rPr>
        <w:t>este canal</w:t>
      </w:r>
      <w:r w:rsidR="003023C0">
        <w:rPr>
          <w:rFonts w:cs="Arial"/>
          <w:b/>
          <w:sz w:val="16"/>
          <w:szCs w:val="16"/>
        </w:rPr>
        <w:t xml:space="preserve"> y </w:t>
      </w:r>
      <w:r w:rsidR="003023C0">
        <w:rPr>
          <w:rFonts w:cs="Arial"/>
          <w:b/>
          <w:bCs/>
          <w:sz w:val="16"/>
          <w:szCs w:val="16"/>
        </w:rPr>
        <w:t>la forma como operará el mismo.</w:t>
      </w:r>
    </w:p>
    <w:p w14:paraId="1F90A459" w14:textId="77777777" w:rsidR="00237154" w:rsidRDefault="00237154" w:rsidP="00237154">
      <w:pPr>
        <w:tabs>
          <w:tab w:val="left" w:pos="720"/>
          <w:tab w:val="left" w:pos="1064"/>
          <w:tab w:val="left" w:pos="2057"/>
        </w:tabs>
        <w:ind w:right="356"/>
        <w:jc w:val="both"/>
        <w:rPr>
          <w:rFonts w:cs="Arial"/>
          <w:b/>
          <w:sz w:val="16"/>
          <w:szCs w:val="16"/>
        </w:rPr>
      </w:pPr>
    </w:p>
    <w:p w14:paraId="0AFDA873" w14:textId="77777777" w:rsidR="00237154" w:rsidRPr="00D664DB" w:rsidRDefault="00237154" w:rsidP="00237154">
      <w:pPr>
        <w:tabs>
          <w:tab w:val="left" w:pos="720"/>
          <w:tab w:val="left" w:pos="1064"/>
          <w:tab w:val="left" w:pos="2057"/>
          <w:tab w:val="left" w:pos="8789"/>
        </w:tabs>
        <w:ind w:right="51"/>
        <w:jc w:val="both"/>
        <w:rPr>
          <w:rFonts w:cs="Arial"/>
          <w:bCs/>
          <w:sz w:val="16"/>
          <w:szCs w:val="16"/>
        </w:rPr>
      </w:pPr>
      <w:r w:rsidRPr="00D664DB">
        <w:rPr>
          <w:rFonts w:cs="Arial"/>
          <w:bCs/>
          <w:sz w:val="16"/>
          <w:szCs w:val="16"/>
        </w:rPr>
        <w:t>3.13. Reglas aplicables al seguro de terremoto</w:t>
      </w:r>
    </w:p>
    <w:p w14:paraId="40340D82" w14:textId="77777777" w:rsidR="00237154" w:rsidRPr="00D664DB" w:rsidRDefault="00237154" w:rsidP="00237154">
      <w:pPr>
        <w:tabs>
          <w:tab w:val="left" w:pos="720"/>
          <w:tab w:val="left" w:pos="1064"/>
          <w:tab w:val="left" w:pos="2057"/>
          <w:tab w:val="left" w:pos="8789"/>
        </w:tabs>
        <w:ind w:right="51"/>
        <w:jc w:val="both"/>
        <w:rPr>
          <w:rFonts w:cs="Arial"/>
          <w:bCs/>
          <w:sz w:val="16"/>
          <w:szCs w:val="16"/>
        </w:rPr>
      </w:pPr>
    </w:p>
    <w:p w14:paraId="27F703E1" w14:textId="77777777" w:rsidR="00237154" w:rsidRPr="00D664DB" w:rsidRDefault="00237154" w:rsidP="00237154">
      <w:pPr>
        <w:jc w:val="both"/>
        <w:rPr>
          <w:rFonts w:cs="Arial"/>
          <w:bCs/>
          <w:sz w:val="16"/>
          <w:szCs w:val="16"/>
        </w:rPr>
      </w:pPr>
      <w:r w:rsidRPr="00D664DB">
        <w:rPr>
          <w:rFonts w:cs="Arial"/>
          <w:bCs/>
          <w:sz w:val="16"/>
          <w:szCs w:val="16"/>
        </w:rPr>
        <w:t>3.13.1. Evento sísmico</w:t>
      </w:r>
    </w:p>
    <w:p w14:paraId="4A5C8570" w14:textId="77777777" w:rsidR="00237154" w:rsidRPr="00D664DB" w:rsidRDefault="00237154" w:rsidP="00237154">
      <w:pPr>
        <w:jc w:val="both"/>
        <w:rPr>
          <w:rFonts w:cs="Arial"/>
          <w:bCs/>
          <w:sz w:val="16"/>
          <w:szCs w:val="16"/>
        </w:rPr>
      </w:pPr>
    </w:p>
    <w:p w14:paraId="5A77E417" w14:textId="77777777" w:rsidR="00237154" w:rsidRPr="00D664DB" w:rsidRDefault="00237154" w:rsidP="00237154">
      <w:pPr>
        <w:jc w:val="both"/>
        <w:rPr>
          <w:rFonts w:cs="Arial"/>
          <w:bCs/>
          <w:sz w:val="16"/>
          <w:szCs w:val="16"/>
        </w:rPr>
      </w:pPr>
      <w:r w:rsidRPr="00D664DB">
        <w:rPr>
          <w:rFonts w:cs="Arial"/>
          <w:bCs/>
          <w:sz w:val="16"/>
          <w:szCs w:val="16"/>
        </w:rPr>
        <w:t>Para la definición de evento sísmico establecida en el literal a) del art. 2.31.5.1.1. del Decreto 2555 de 2010, el periodo específico de referencia es de mínimo 72 horas.</w:t>
      </w:r>
    </w:p>
    <w:p w14:paraId="44762E5B" w14:textId="77777777" w:rsidR="00237154" w:rsidRPr="00D664DB" w:rsidRDefault="00237154" w:rsidP="00237154">
      <w:pPr>
        <w:jc w:val="both"/>
        <w:rPr>
          <w:rFonts w:cs="Arial"/>
          <w:bCs/>
          <w:sz w:val="16"/>
          <w:szCs w:val="16"/>
        </w:rPr>
      </w:pPr>
    </w:p>
    <w:p w14:paraId="04DD3766" w14:textId="77777777" w:rsidR="00237154" w:rsidRPr="00D664DB" w:rsidRDefault="00237154" w:rsidP="00237154">
      <w:pPr>
        <w:jc w:val="both"/>
        <w:rPr>
          <w:rFonts w:cs="Arial"/>
          <w:bCs/>
          <w:sz w:val="16"/>
          <w:szCs w:val="16"/>
        </w:rPr>
      </w:pPr>
      <w:r w:rsidRPr="00D664DB">
        <w:rPr>
          <w:rFonts w:cs="Arial"/>
          <w:bCs/>
          <w:sz w:val="16"/>
          <w:szCs w:val="16"/>
        </w:rPr>
        <w:t>3.13.2. Plan Integral de Gestión de Terremoto</w:t>
      </w:r>
    </w:p>
    <w:p w14:paraId="35A2EB78" w14:textId="77777777" w:rsidR="00237154" w:rsidRPr="00D664DB" w:rsidRDefault="00237154" w:rsidP="00237154">
      <w:pPr>
        <w:jc w:val="both"/>
        <w:rPr>
          <w:rFonts w:cs="Arial"/>
          <w:bCs/>
          <w:sz w:val="16"/>
          <w:szCs w:val="16"/>
        </w:rPr>
      </w:pPr>
    </w:p>
    <w:p w14:paraId="463022E6" w14:textId="77777777" w:rsidR="00237154" w:rsidRPr="00D664DB" w:rsidRDefault="00237154" w:rsidP="00237154">
      <w:pPr>
        <w:jc w:val="both"/>
        <w:rPr>
          <w:rFonts w:cs="Arial"/>
          <w:bCs/>
          <w:sz w:val="16"/>
          <w:szCs w:val="16"/>
        </w:rPr>
      </w:pPr>
      <w:r w:rsidRPr="00D664DB">
        <w:rPr>
          <w:rFonts w:cs="Arial"/>
          <w:bCs/>
          <w:sz w:val="16"/>
          <w:szCs w:val="16"/>
        </w:rPr>
        <w:t xml:space="preserve">Las entidades aseguradoras que tengan autorización para comercializar el ramo de </w:t>
      </w:r>
      <w:proofErr w:type="gramStart"/>
      <w:r w:rsidRPr="00D664DB">
        <w:rPr>
          <w:rFonts w:cs="Arial"/>
          <w:bCs/>
          <w:sz w:val="16"/>
          <w:szCs w:val="16"/>
        </w:rPr>
        <w:t>terremoto,</w:t>
      </w:r>
      <w:proofErr w:type="gramEnd"/>
      <w:r w:rsidRPr="00D664DB">
        <w:rPr>
          <w:rFonts w:cs="Arial"/>
          <w:bCs/>
          <w:sz w:val="16"/>
          <w:szCs w:val="16"/>
        </w:rPr>
        <w:t xml:space="preserve"> deben diseñar e implementar un Plan Integral de Gestión de Terremoto (PIGT). El PIGT y sus respectivas modificaciones deben ser aprobadas por la junta directiva de la entidad aseguradora y estar a disposición de la SFC para su revisión. Cuando se realicen dichas modificaciones, la entidad aseguradora debe notificar a la SFC. Las modificaciones al PIGT deben estar debidamente justificadas y documentadas.</w:t>
      </w:r>
    </w:p>
    <w:p w14:paraId="3FB7B642" w14:textId="77777777" w:rsidR="00237154" w:rsidRPr="00D664DB" w:rsidRDefault="00237154" w:rsidP="00237154">
      <w:pPr>
        <w:jc w:val="both"/>
        <w:rPr>
          <w:rFonts w:cs="Arial"/>
          <w:bCs/>
          <w:sz w:val="16"/>
          <w:szCs w:val="16"/>
        </w:rPr>
      </w:pPr>
    </w:p>
    <w:p w14:paraId="05D7E09D" w14:textId="77777777" w:rsidR="00237154" w:rsidRPr="00D664DB" w:rsidRDefault="00237154" w:rsidP="00237154">
      <w:pPr>
        <w:jc w:val="both"/>
        <w:rPr>
          <w:rFonts w:cs="Arial"/>
          <w:bCs/>
          <w:sz w:val="16"/>
          <w:szCs w:val="16"/>
        </w:rPr>
      </w:pPr>
      <w:r w:rsidRPr="00D664DB">
        <w:rPr>
          <w:rFonts w:cs="Arial"/>
          <w:bCs/>
          <w:sz w:val="16"/>
          <w:szCs w:val="16"/>
        </w:rPr>
        <w:t xml:space="preserve">Toda la información, documentación, parámetros y supuestos del modelo empleado en la ejecución del PIGT deben ser conservados por un plazo mínimo de 5 años mediante cualquier medio que asegure su integridad. Durante este mismo periodo las entidades aseguradoras deben mantener a disposición de la SFC los datos de entrada del modelo y los resultados de la modelación de la cartera indicando la versión del software del modelo utilizado, con el fin de que la SFC lleve a cabo actividades de supervisión. Adicionalmente, se deben conservar por este mismo plazo las distintas versiones documentales del PIGT y todos los documentos que evidencien la ejecución, cumplimiento y resultados de las actividades incluidas en el PIGT tales como: i) recolección y verificación de la calidad de la información, </w:t>
      </w:r>
      <w:proofErr w:type="spellStart"/>
      <w:r w:rsidRPr="00D664DB">
        <w:rPr>
          <w:rFonts w:cs="Arial"/>
          <w:bCs/>
          <w:sz w:val="16"/>
          <w:szCs w:val="16"/>
        </w:rPr>
        <w:t>ii</w:t>
      </w:r>
      <w:proofErr w:type="spellEnd"/>
      <w:r w:rsidRPr="00D664DB">
        <w:rPr>
          <w:rFonts w:cs="Arial"/>
          <w:bCs/>
          <w:sz w:val="16"/>
          <w:szCs w:val="16"/>
        </w:rPr>
        <w:t>) ejecución de los procesos de modelación de la cartera, incluida la validación de las gestiones y procesos de los terceros asesores contratados para la modelación de la cartera, entre otras.</w:t>
      </w:r>
    </w:p>
    <w:p w14:paraId="45D0AA52" w14:textId="77777777" w:rsidR="00237154" w:rsidRPr="00D664DB" w:rsidRDefault="00237154" w:rsidP="00237154">
      <w:pPr>
        <w:jc w:val="both"/>
        <w:rPr>
          <w:rFonts w:cs="Arial"/>
          <w:bCs/>
          <w:sz w:val="16"/>
          <w:szCs w:val="16"/>
        </w:rPr>
      </w:pPr>
    </w:p>
    <w:p w14:paraId="7122E9F9" w14:textId="77777777" w:rsidR="00237154" w:rsidRPr="00D664DB" w:rsidRDefault="00237154" w:rsidP="00237154">
      <w:pPr>
        <w:jc w:val="both"/>
        <w:rPr>
          <w:rFonts w:cs="Arial"/>
          <w:bCs/>
          <w:sz w:val="16"/>
          <w:szCs w:val="16"/>
        </w:rPr>
      </w:pPr>
      <w:r w:rsidRPr="00D664DB">
        <w:rPr>
          <w:rFonts w:cs="Arial"/>
          <w:bCs/>
          <w:sz w:val="16"/>
          <w:szCs w:val="16"/>
        </w:rPr>
        <w:t>El PIGT debe ser actualizado por lo menos semestralmente, y contar con los siguientes elementos:</w:t>
      </w:r>
    </w:p>
    <w:p w14:paraId="6376DBA8" w14:textId="77777777" w:rsidR="00237154" w:rsidRPr="00D664DB" w:rsidRDefault="00237154" w:rsidP="00237154">
      <w:pPr>
        <w:tabs>
          <w:tab w:val="left" w:pos="720"/>
          <w:tab w:val="left" w:pos="1064"/>
          <w:tab w:val="left" w:pos="2057"/>
          <w:tab w:val="left" w:pos="8789"/>
        </w:tabs>
        <w:ind w:right="51"/>
        <w:jc w:val="both"/>
        <w:rPr>
          <w:rFonts w:cs="Arial"/>
          <w:bCs/>
          <w:sz w:val="16"/>
          <w:szCs w:val="16"/>
        </w:rPr>
      </w:pPr>
    </w:p>
    <w:p w14:paraId="61D5B2F1" w14:textId="77777777" w:rsidR="00237154" w:rsidRPr="00D664DB" w:rsidRDefault="00237154" w:rsidP="00237154">
      <w:pPr>
        <w:tabs>
          <w:tab w:val="left" w:pos="720"/>
          <w:tab w:val="left" w:pos="1064"/>
          <w:tab w:val="left" w:pos="2057"/>
          <w:tab w:val="left" w:pos="8789"/>
        </w:tabs>
        <w:ind w:right="51"/>
        <w:jc w:val="both"/>
        <w:rPr>
          <w:rFonts w:cs="Arial"/>
          <w:bCs/>
          <w:sz w:val="16"/>
          <w:szCs w:val="16"/>
        </w:rPr>
      </w:pPr>
      <w:r w:rsidRPr="00D664DB">
        <w:rPr>
          <w:rFonts w:cs="Arial"/>
          <w:bCs/>
          <w:sz w:val="16"/>
          <w:szCs w:val="16"/>
        </w:rPr>
        <w:t>3.13.2.1. Caracterización de los riesgos</w:t>
      </w:r>
    </w:p>
    <w:p w14:paraId="5E3EAB81" w14:textId="77777777" w:rsidR="00237154" w:rsidRPr="00D664DB" w:rsidRDefault="00237154" w:rsidP="00237154">
      <w:pPr>
        <w:tabs>
          <w:tab w:val="left" w:pos="720"/>
          <w:tab w:val="left" w:pos="1064"/>
          <w:tab w:val="left" w:pos="2057"/>
          <w:tab w:val="left" w:pos="8789"/>
        </w:tabs>
        <w:ind w:right="51"/>
        <w:jc w:val="both"/>
        <w:rPr>
          <w:rFonts w:cs="Arial"/>
          <w:bCs/>
          <w:sz w:val="16"/>
          <w:szCs w:val="16"/>
        </w:rPr>
      </w:pPr>
    </w:p>
    <w:p w14:paraId="2546598B" w14:textId="77777777" w:rsidR="00237154" w:rsidRPr="00D664DB" w:rsidRDefault="00237154" w:rsidP="00237154">
      <w:pPr>
        <w:tabs>
          <w:tab w:val="left" w:pos="720"/>
          <w:tab w:val="left" w:pos="1064"/>
          <w:tab w:val="left" w:pos="2057"/>
          <w:tab w:val="left" w:pos="8789"/>
        </w:tabs>
        <w:ind w:right="51"/>
        <w:jc w:val="both"/>
        <w:rPr>
          <w:rFonts w:cs="Arial"/>
          <w:bCs/>
          <w:sz w:val="16"/>
          <w:szCs w:val="16"/>
        </w:rPr>
      </w:pPr>
      <w:r w:rsidRPr="00D664DB">
        <w:rPr>
          <w:rFonts w:cs="Arial"/>
          <w:bCs/>
          <w:sz w:val="16"/>
          <w:szCs w:val="16"/>
        </w:rPr>
        <w:t>Las entidades aseguradoras deben</w:t>
      </w:r>
      <w:r w:rsidRPr="00D664DB">
        <w:rPr>
          <w:bCs/>
        </w:rPr>
        <w:t xml:space="preserve"> </w:t>
      </w:r>
      <w:r w:rsidRPr="00D664DB">
        <w:rPr>
          <w:rFonts w:cs="Arial"/>
          <w:bCs/>
          <w:sz w:val="16"/>
          <w:szCs w:val="16"/>
        </w:rPr>
        <w:t>recopilar la información relacionada con los seguros que cubren el riesgo de terremoto. La información mínima que deben recopilar es la indicada en el Formato 506 (Proforma F.3000-87).</w:t>
      </w:r>
    </w:p>
    <w:p w14:paraId="16E5EFA2" w14:textId="77777777" w:rsidR="00237154" w:rsidRPr="00D664DB" w:rsidRDefault="00237154" w:rsidP="00237154">
      <w:pPr>
        <w:tabs>
          <w:tab w:val="left" w:pos="720"/>
          <w:tab w:val="left" w:pos="1064"/>
          <w:tab w:val="left" w:pos="2057"/>
          <w:tab w:val="left" w:pos="8789"/>
        </w:tabs>
        <w:ind w:right="51"/>
        <w:jc w:val="both"/>
        <w:rPr>
          <w:rFonts w:cs="Arial"/>
          <w:bCs/>
          <w:sz w:val="16"/>
          <w:szCs w:val="16"/>
        </w:rPr>
      </w:pPr>
    </w:p>
    <w:p w14:paraId="0E26CDEE" w14:textId="77777777" w:rsidR="00237154" w:rsidRPr="00D664DB" w:rsidRDefault="00237154" w:rsidP="00237154">
      <w:pPr>
        <w:tabs>
          <w:tab w:val="left" w:pos="720"/>
          <w:tab w:val="left" w:pos="1064"/>
          <w:tab w:val="left" w:pos="2057"/>
          <w:tab w:val="left" w:pos="8789"/>
        </w:tabs>
        <w:ind w:right="51"/>
        <w:jc w:val="both"/>
        <w:rPr>
          <w:rFonts w:cs="Arial"/>
          <w:bCs/>
          <w:sz w:val="16"/>
          <w:szCs w:val="16"/>
        </w:rPr>
      </w:pPr>
      <w:r w:rsidRPr="00D664DB">
        <w:rPr>
          <w:rFonts w:cs="Arial"/>
          <w:bCs/>
          <w:sz w:val="16"/>
          <w:szCs w:val="16"/>
        </w:rPr>
        <w:t xml:space="preserve">Para bienes asegurados mediante pólizas del ramo de terremoto relacionadas con obras civiles, riesgos industriales, entre otros bienes diferentes de los susceptibles de reporte en el Formato 506 (Proforma F.3000-87) las entidades aseguradoras deben recopilar la siguiente información: i) valor asegurado; </w:t>
      </w:r>
      <w:proofErr w:type="spellStart"/>
      <w:r w:rsidRPr="00D664DB">
        <w:rPr>
          <w:rFonts w:cs="Arial"/>
          <w:bCs/>
          <w:sz w:val="16"/>
          <w:szCs w:val="16"/>
        </w:rPr>
        <w:t>ii</w:t>
      </w:r>
      <w:proofErr w:type="spellEnd"/>
      <w:r w:rsidRPr="00D664DB">
        <w:rPr>
          <w:rFonts w:cs="Arial"/>
          <w:bCs/>
          <w:sz w:val="16"/>
          <w:szCs w:val="16"/>
        </w:rPr>
        <w:t xml:space="preserve">) valor asegurable; </w:t>
      </w:r>
      <w:proofErr w:type="spellStart"/>
      <w:r w:rsidRPr="00D664DB">
        <w:rPr>
          <w:rFonts w:cs="Arial"/>
          <w:bCs/>
          <w:sz w:val="16"/>
          <w:szCs w:val="16"/>
        </w:rPr>
        <w:t>iii</w:t>
      </w:r>
      <w:proofErr w:type="spellEnd"/>
      <w:r w:rsidRPr="00D664DB">
        <w:rPr>
          <w:rFonts w:cs="Arial"/>
          <w:bCs/>
          <w:sz w:val="16"/>
          <w:szCs w:val="16"/>
        </w:rPr>
        <w:t xml:space="preserve">) ubicación (longitud y latitud); </w:t>
      </w:r>
      <w:proofErr w:type="spellStart"/>
      <w:r w:rsidRPr="00D664DB">
        <w:rPr>
          <w:rFonts w:cs="Arial"/>
          <w:bCs/>
          <w:sz w:val="16"/>
          <w:szCs w:val="16"/>
        </w:rPr>
        <w:t>iv</w:t>
      </w:r>
      <w:proofErr w:type="spellEnd"/>
      <w:r w:rsidRPr="00D664DB">
        <w:rPr>
          <w:rFonts w:cs="Arial"/>
          <w:bCs/>
          <w:sz w:val="16"/>
          <w:szCs w:val="16"/>
        </w:rPr>
        <w:t xml:space="preserve">) deducibles; v) porcentaje de coaseguro; vi) la fecha de inicio y fin de vigencia de la póliza; </w:t>
      </w:r>
      <w:proofErr w:type="spellStart"/>
      <w:r w:rsidRPr="00D664DB">
        <w:rPr>
          <w:rFonts w:cs="Arial"/>
          <w:bCs/>
          <w:sz w:val="16"/>
          <w:szCs w:val="16"/>
        </w:rPr>
        <w:t>vii</w:t>
      </w:r>
      <w:proofErr w:type="spellEnd"/>
      <w:r w:rsidRPr="00D664DB">
        <w:rPr>
          <w:rFonts w:cs="Arial"/>
          <w:bCs/>
          <w:sz w:val="16"/>
          <w:szCs w:val="16"/>
        </w:rPr>
        <w:t xml:space="preserve">) número de póliza, entre otros. En el caso de maquinaria que se encuentre en obra, la ubicación debe corresponder a la última conocida a la fecha de corte de la información. Esta información debe ser conservada por un plazo mínimo de 5 años mediante cualquier medio que asegure su integridad y debe permanecer a disposición de la SFC para su revisión. </w:t>
      </w:r>
    </w:p>
    <w:p w14:paraId="01B6E028" w14:textId="77777777" w:rsidR="00237154" w:rsidRPr="00D664DB" w:rsidRDefault="00237154" w:rsidP="00237154">
      <w:pPr>
        <w:tabs>
          <w:tab w:val="left" w:pos="720"/>
          <w:tab w:val="left" w:pos="1064"/>
          <w:tab w:val="left" w:pos="2057"/>
          <w:tab w:val="left" w:pos="8789"/>
        </w:tabs>
        <w:ind w:right="51"/>
        <w:jc w:val="both"/>
        <w:rPr>
          <w:rFonts w:cs="Arial"/>
          <w:bCs/>
          <w:sz w:val="16"/>
          <w:szCs w:val="16"/>
        </w:rPr>
      </w:pPr>
    </w:p>
    <w:p w14:paraId="5FC216F3" w14:textId="77777777" w:rsidR="00237154" w:rsidRPr="00D664DB" w:rsidRDefault="00237154" w:rsidP="00237154">
      <w:pPr>
        <w:tabs>
          <w:tab w:val="left" w:pos="720"/>
          <w:tab w:val="left" w:pos="1064"/>
          <w:tab w:val="left" w:pos="2057"/>
          <w:tab w:val="left" w:pos="8789"/>
        </w:tabs>
        <w:ind w:right="51"/>
        <w:jc w:val="both"/>
        <w:rPr>
          <w:rFonts w:cs="Arial"/>
          <w:bCs/>
          <w:sz w:val="16"/>
          <w:szCs w:val="16"/>
        </w:rPr>
      </w:pPr>
      <w:r w:rsidRPr="00D664DB">
        <w:rPr>
          <w:rFonts w:cs="Arial"/>
          <w:bCs/>
          <w:sz w:val="16"/>
          <w:szCs w:val="16"/>
        </w:rPr>
        <w:t xml:space="preserve">La información que trata este </w:t>
      </w:r>
      <w:proofErr w:type="spellStart"/>
      <w:r w:rsidRPr="00D664DB">
        <w:rPr>
          <w:rFonts w:cs="Arial"/>
          <w:bCs/>
          <w:sz w:val="16"/>
          <w:szCs w:val="16"/>
        </w:rPr>
        <w:t>subnumeral</w:t>
      </w:r>
      <w:proofErr w:type="spellEnd"/>
      <w:r w:rsidRPr="00D664DB">
        <w:rPr>
          <w:rFonts w:cs="Arial"/>
          <w:bCs/>
          <w:sz w:val="16"/>
          <w:szCs w:val="16"/>
        </w:rPr>
        <w:t xml:space="preserve"> debe coincidir con la empleada y remitida a corredores de reaseguro y/o reaseguradores para la suscripción de contratos de reaseguro que cubran la pérdida máxima probable del ramo de terremoto. </w:t>
      </w:r>
    </w:p>
    <w:p w14:paraId="33F75FDE" w14:textId="77777777" w:rsidR="00237154" w:rsidRPr="00D664DB" w:rsidRDefault="00237154" w:rsidP="00237154">
      <w:pPr>
        <w:tabs>
          <w:tab w:val="left" w:pos="720"/>
          <w:tab w:val="left" w:pos="1064"/>
          <w:tab w:val="left" w:pos="2057"/>
          <w:tab w:val="left" w:pos="8789"/>
        </w:tabs>
        <w:ind w:right="51"/>
        <w:jc w:val="both"/>
        <w:rPr>
          <w:rFonts w:cs="Arial"/>
          <w:bCs/>
          <w:sz w:val="16"/>
          <w:szCs w:val="16"/>
        </w:rPr>
      </w:pPr>
    </w:p>
    <w:p w14:paraId="34258E3B" w14:textId="77777777" w:rsidR="00237154" w:rsidRPr="00D664DB" w:rsidRDefault="00237154" w:rsidP="00237154">
      <w:pPr>
        <w:tabs>
          <w:tab w:val="left" w:pos="720"/>
          <w:tab w:val="left" w:pos="1064"/>
          <w:tab w:val="left" w:pos="2057"/>
          <w:tab w:val="left" w:pos="8789"/>
        </w:tabs>
        <w:ind w:right="51"/>
        <w:jc w:val="both"/>
        <w:rPr>
          <w:rFonts w:cs="Arial"/>
          <w:bCs/>
          <w:sz w:val="16"/>
          <w:szCs w:val="16"/>
        </w:rPr>
      </w:pPr>
      <w:r w:rsidRPr="00D664DB">
        <w:rPr>
          <w:rFonts w:cs="Arial"/>
          <w:bCs/>
          <w:sz w:val="16"/>
          <w:szCs w:val="16"/>
        </w:rPr>
        <w:t>3.13.2.2. Gestión de información</w:t>
      </w:r>
    </w:p>
    <w:p w14:paraId="1FCE4B52" w14:textId="77777777" w:rsidR="00237154" w:rsidRPr="00D664DB" w:rsidRDefault="00237154" w:rsidP="00237154">
      <w:pPr>
        <w:tabs>
          <w:tab w:val="left" w:pos="720"/>
          <w:tab w:val="left" w:pos="1064"/>
          <w:tab w:val="left" w:pos="2057"/>
          <w:tab w:val="left" w:pos="8789"/>
        </w:tabs>
        <w:ind w:right="51"/>
        <w:jc w:val="both"/>
        <w:rPr>
          <w:rFonts w:cs="Arial"/>
          <w:bCs/>
          <w:sz w:val="16"/>
          <w:szCs w:val="16"/>
        </w:rPr>
      </w:pPr>
    </w:p>
    <w:p w14:paraId="482C531E" w14:textId="77777777" w:rsidR="00237154" w:rsidRPr="00D664DB" w:rsidRDefault="00237154" w:rsidP="00237154">
      <w:pPr>
        <w:tabs>
          <w:tab w:val="left" w:pos="720"/>
          <w:tab w:val="left" w:pos="1064"/>
          <w:tab w:val="left" w:pos="2057"/>
          <w:tab w:val="left" w:pos="8789"/>
        </w:tabs>
        <w:ind w:right="51"/>
        <w:jc w:val="both"/>
        <w:rPr>
          <w:rFonts w:cs="Arial"/>
          <w:bCs/>
          <w:sz w:val="16"/>
          <w:szCs w:val="16"/>
        </w:rPr>
      </w:pPr>
      <w:r w:rsidRPr="00D664DB">
        <w:rPr>
          <w:rFonts w:cs="Arial"/>
          <w:bCs/>
          <w:sz w:val="16"/>
          <w:szCs w:val="16"/>
        </w:rPr>
        <w:t>Para garantizar una adecuada gestión del riesgo en el ramo de terremoto, las entidades aseguradoras deben desarrollar procedimientos que garanticen la calidad de la información para un adecuado cálculo de la pérdida máxima probable de la cartera (PMP). La entidad aseguradora debe implementar procesos que permitan la evaluación continua de la calidad de la información que obtiene a través de red propia y/o de terceros, sean estos contratistas, intermediarios de seguros, a través de contratos de uso de red, aseguradores en pólizas suscritas a través de coaseguro y aseguradores en riesgos aceptados en reaseguro, entre otros.</w:t>
      </w:r>
    </w:p>
    <w:p w14:paraId="677D86EE" w14:textId="77777777" w:rsidR="00237154" w:rsidRPr="00D664DB" w:rsidRDefault="00237154" w:rsidP="00237154">
      <w:pPr>
        <w:tabs>
          <w:tab w:val="left" w:pos="720"/>
          <w:tab w:val="left" w:pos="1064"/>
          <w:tab w:val="left" w:pos="2057"/>
          <w:tab w:val="left" w:pos="8789"/>
        </w:tabs>
        <w:ind w:right="51"/>
        <w:jc w:val="both"/>
        <w:rPr>
          <w:rFonts w:cs="Arial"/>
          <w:bCs/>
          <w:sz w:val="16"/>
          <w:szCs w:val="16"/>
        </w:rPr>
      </w:pPr>
    </w:p>
    <w:p w14:paraId="55AE3AEA" w14:textId="77777777" w:rsidR="00237154" w:rsidRPr="00D664DB" w:rsidRDefault="00237154" w:rsidP="00237154">
      <w:pPr>
        <w:tabs>
          <w:tab w:val="left" w:pos="720"/>
          <w:tab w:val="left" w:pos="1064"/>
          <w:tab w:val="left" w:pos="2057"/>
          <w:tab w:val="left" w:pos="8789"/>
        </w:tabs>
        <w:ind w:right="51"/>
        <w:jc w:val="both"/>
        <w:rPr>
          <w:rFonts w:cs="Arial"/>
          <w:bCs/>
          <w:sz w:val="16"/>
          <w:szCs w:val="16"/>
        </w:rPr>
      </w:pPr>
      <w:r w:rsidRPr="00D664DB">
        <w:rPr>
          <w:rFonts w:cs="Arial"/>
          <w:bCs/>
          <w:sz w:val="16"/>
          <w:szCs w:val="16"/>
        </w:rPr>
        <w:t xml:space="preserve">En caso de que la entidad aseguradora no pueda completar la información relacionada en el inciso primero del </w:t>
      </w:r>
      <w:proofErr w:type="spellStart"/>
      <w:r w:rsidRPr="00D664DB">
        <w:rPr>
          <w:rFonts w:cs="Arial"/>
          <w:bCs/>
          <w:sz w:val="16"/>
          <w:szCs w:val="16"/>
        </w:rPr>
        <w:t>subnumeral</w:t>
      </w:r>
      <w:proofErr w:type="spellEnd"/>
      <w:r w:rsidRPr="00D664DB">
        <w:rPr>
          <w:rFonts w:cs="Arial"/>
          <w:bCs/>
          <w:sz w:val="16"/>
          <w:szCs w:val="16"/>
        </w:rPr>
        <w:t xml:space="preserve"> 3.13.2.1. de este Capítulo, debe incluir en el PIGT un informe de diagnóstico y un plan de recolección de información de los riesgos, el cual debe contener los siguientes elementos:</w:t>
      </w:r>
    </w:p>
    <w:p w14:paraId="181716C6" w14:textId="77777777" w:rsidR="00237154" w:rsidRPr="00D664DB" w:rsidRDefault="00237154" w:rsidP="00237154">
      <w:pPr>
        <w:tabs>
          <w:tab w:val="left" w:pos="720"/>
          <w:tab w:val="left" w:pos="1064"/>
          <w:tab w:val="left" w:pos="2057"/>
          <w:tab w:val="left" w:pos="8789"/>
        </w:tabs>
        <w:ind w:right="51"/>
        <w:jc w:val="both"/>
        <w:rPr>
          <w:rFonts w:cs="Arial"/>
          <w:bCs/>
          <w:sz w:val="16"/>
          <w:szCs w:val="16"/>
        </w:rPr>
      </w:pPr>
    </w:p>
    <w:p w14:paraId="48D175C2" w14:textId="77777777" w:rsidR="00237154" w:rsidRPr="00D664DB" w:rsidRDefault="00237154" w:rsidP="00237154">
      <w:pPr>
        <w:tabs>
          <w:tab w:val="left" w:pos="720"/>
          <w:tab w:val="left" w:pos="1064"/>
          <w:tab w:val="left" w:pos="2057"/>
          <w:tab w:val="left" w:pos="8789"/>
        </w:tabs>
        <w:ind w:right="51"/>
        <w:jc w:val="both"/>
        <w:rPr>
          <w:rFonts w:cs="Arial"/>
          <w:bCs/>
          <w:sz w:val="16"/>
          <w:szCs w:val="16"/>
        </w:rPr>
      </w:pPr>
      <w:r w:rsidRPr="00D664DB">
        <w:rPr>
          <w:rFonts w:cs="Arial"/>
          <w:bCs/>
          <w:sz w:val="16"/>
          <w:szCs w:val="16"/>
        </w:rPr>
        <w:t>3.13.2.2.1. Caracterización de los riesgos con información incompleta</w:t>
      </w:r>
    </w:p>
    <w:p w14:paraId="269F666D" w14:textId="77777777" w:rsidR="00237154" w:rsidRPr="00D664DB" w:rsidRDefault="00237154" w:rsidP="00237154">
      <w:pPr>
        <w:tabs>
          <w:tab w:val="left" w:pos="720"/>
          <w:tab w:val="left" w:pos="1064"/>
          <w:tab w:val="left" w:pos="2057"/>
          <w:tab w:val="left" w:pos="8789"/>
        </w:tabs>
        <w:ind w:right="51"/>
        <w:jc w:val="both"/>
        <w:rPr>
          <w:rFonts w:cs="Arial"/>
          <w:bCs/>
          <w:sz w:val="16"/>
          <w:szCs w:val="16"/>
        </w:rPr>
      </w:pPr>
      <w:r w:rsidRPr="00D664DB">
        <w:rPr>
          <w:rFonts w:cs="Arial"/>
          <w:bCs/>
          <w:sz w:val="16"/>
          <w:szCs w:val="16"/>
        </w:rPr>
        <w:t xml:space="preserve"> </w:t>
      </w:r>
    </w:p>
    <w:p w14:paraId="4C2919FF" w14:textId="77777777" w:rsidR="00237154" w:rsidRPr="00D664DB" w:rsidRDefault="00237154" w:rsidP="00237154">
      <w:pPr>
        <w:tabs>
          <w:tab w:val="left" w:pos="720"/>
          <w:tab w:val="left" w:pos="1064"/>
          <w:tab w:val="left" w:pos="2057"/>
          <w:tab w:val="left" w:pos="8789"/>
        </w:tabs>
        <w:ind w:right="51"/>
        <w:jc w:val="both"/>
        <w:rPr>
          <w:rFonts w:cs="Arial"/>
          <w:bCs/>
          <w:sz w:val="16"/>
          <w:szCs w:val="16"/>
        </w:rPr>
      </w:pPr>
      <w:r w:rsidRPr="00D664DB">
        <w:rPr>
          <w:rFonts w:cs="Arial"/>
          <w:bCs/>
          <w:sz w:val="16"/>
          <w:szCs w:val="16"/>
        </w:rPr>
        <w:t>Cuando la entidad aseguradora carezca de la información relacionada en el Formato 506 (Proforma F.3000-87), ésta debe construir un informe que contenga como mínimo lo siguiente:</w:t>
      </w:r>
    </w:p>
    <w:p w14:paraId="5FD72087" w14:textId="77777777" w:rsidR="00237154" w:rsidRPr="00D664DB" w:rsidRDefault="00237154" w:rsidP="00237154">
      <w:pPr>
        <w:tabs>
          <w:tab w:val="left" w:pos="720"/>
          <w:tab w:val="left" w:pos="1064"/>
          <w:tab w:val="left" w:pos="2057"/>
          <w:tab w:val="left" w:pos="8789"/>
        </w:tabs>
        <w:ind w:right="51"/>
        <w:jc w:val="both"/>
        <w:rPr>
          <w:rFonts w:cs="Arial"/>
          <w:bCs/>
          <w:sz w:val="16"/>
          <w:szCs w:val="16"/>
        </w:rPr>
      </w:pPr>
    </w:p>
    <w:p w14:paraId="5B07D387" w14:textId="77777777" w:rsidR="00237154" w:rsidRPr="00D664DB" w:rsidRDefault="00237154" w:rsidP="00237154">
      <w:pPr>
        <w:tabs>
          <w:tab w:val="left" w:pos="720"/>
          <w:tab w:val="left" w:pos="1064"/>
          <w:tab w:val="left" w:pos="2057"/>
          <w:tab w:val="left" w:pos="8789"/>
        </w:tabs>
        <w:ind w:right="51"/>
        <w:jc w:val="both"/>
        <w:rPr>
          <w:rFonts w:cs="Arial"/>
          <w:bCs/>
          <w:sz w:val="16"/>
          <w:szCs w:val="16"/>
        </w:rPr>
      </w:pPr>
      <w:r w:rsidRPr="00D664DB">
        <w:rPr>
          <w:rFonts w:cs="Arial"/>
          <w:bCs/>
          <w:sz w:val="16"/>
          <w:szCs w:val="16"/>
        </w:rPr>
        <w:t>3.13.2.2.1.1. Información del número y valor asegurado de riesgos con información incompleta, la cual debe ser presentada como mínimo para las siguientes variables:</w:t>
      </w:r>
    </w:p>
    <w:p w14:paraId="564ABEE1" w14:textId="77777777" w:rsidR="00237154" w:rsidRPr="00D664DB" w:rsidRDefault="00237154" w:rsidP="00237154">
      <w:pPr>
        <w:tabs>
          <w:tab w:val="left" w:pos="720"/>
          <w:tab w:val="left" w:pos="1064"/>
          <w:tab w:val="left" w:pos="2057"/>
          <w:tab w:val="left" w:pos="8789"/>
        </w:tabs>
        <w:ind w:right="51"/>
        <w:jc w:val="both"/>
        <w:rPr>
          <w:rFonts w:cs="Arial"/>
          <w:bCs/>
          <w:sz w:val="16"/>
          <w:szCs w:val="16"/>
        </w:rPr>
      </w:pPr>
    </w:p>
    <w:p w14:paraId="0C89999B" w14:textId="77777777" w:rsidR="00237154" w:rsidRPr="00D664DB" w:rsidRDefault="00237154" w:rsidP="00237154">
      <w:pPr>
        <w:tabs>
          <w:tab w:val="left" w:pos="720"/>
          <w:tab w:val="left" w:pos="1064"/>
          <w:tab w:val="left" w:pos="2057"/>
          <w:tab w:val="left" w:pos="8789"/>
        </w:tabs>
        <w:ind w:right="51"/>
        <w:jc w:val="both"/>
        <w:rPr>
          <w:rFonts w:cs="Arial"/>
          <w:bCs/>
          <w:sz w:val="16"/>
          <w:szCs w:val="16"/>
        </w:rPr>
      </w:pPr>
      <w:r w:rsidRPr="00D664DB">
        <w:rPr>
          <w:rFonts w:cs="Arial"/>
          <w:bCs/>
          <w:sz w:val="16"/>
          <w:szCs w:val="16"/>
        </w:rPr>
        <w:t xml:space="preserve">3.13.2.2.1.1.1. </w:t>
      </w:r>
      <w:proofErr w:type="spellStart"/>
      <w:r w:rsidRPr="00D664DB">
        <w:rPr>
          <w:rFonts w:cs="Arial"/>
          <w:bCs/>
          <w:sz w:val="16"/>
          <w:szCs w:val="16"/>
        </w:rPr>
        <w:t>Georeferenciación</w:t>
      </w:r>
      <w:proofErr w:type="spellEnd"/>
      <w:r w:rsidRPr="00D664DB">
        <w:rPr>
          <w:rFonts w:cs="Arial"/>
          <w:bCs/>
          <w:sz w:val="16"/>
          <w:szCs w:val="16"/>
        </w:rPr>
        <w:t xml:space="preserve"> (longitud y latitud)</w:t>
      </w:r>
    </w:p>
    <w:p w14:paraId="15D676F3" w14:textId="77777777" w:rsidR="00237154" w:rsidRPr="00D664DB" w:rsidRDefault="00237154" w:rsidP="00237154">
      <w:pPr>
        <w:tabs>
          <w:tab w:val="left" w:pos="720"/>
          <w:tab w:val="left" w:pos="1064"/>
          <w:tab w:val="left" w:pos="2057"/>
        </w:tabs>
        <w:ind w:right="356"/>
        <w:jc w:val="both"/>
        <w:rPr>
          <w:rFonts w:cs="Arial"/>
          <w:bCs/>
          <w:sz w:val="16"/>
          <w:szCs w:val="16"/>
        </w:rPr>
      </w:pPr>
      <w:r w:rsidRPr="00D664DB">
        <w:rPr>
          <w:rFonts w:cs="Arial"/>
          <w:bCs/>
          <w:sz w:val="16"/>
          <w:szCs w:val="16"/>
        </w:rPr>
        <w:t>3.13.2.2.1.1.2. Zona sísmica </w:t>
      </w:r>
    </w:p>
    <w:sectPr w:rsidR="00237154" w:rsidRPr="00D664DB" w:rsidSect="00B269D7">
      <w:headerReference w:type="even" r:id="rId8"/>
      <w:headerReference w:type="default" r:id="rId9"/>
      <w:footerReference w:type="even" r:id="rId10"/>
      <w:footerReference w:type="default" r:id="rId11"/>
      <w:headerReference w:type="first" r:id="rId12"/>
      <w:footerReference w:type="first" r:id="rId13"/>
      <w:pgSz w:w="12240" w:h="18720" w:code="257"/>
      <w:pgMar w:top="1417" w:right="1701" w:bottom="1417" w:left="1701" w:header="709" w:footer="865" w:gutter="0"/>
      <w:pgNumType w:start="3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F957F4" w14:textId="77777777" w:rsidR="00F13EBF" w:rsidRDefault="00F13EBF" w:rsidP="00492483">
      <w:r>
        <w:separator/>
      </w:r>
    </w:p>
  </w:endnote>
  <w:endnote w:type="continuationSeparator" w:id="0">
    <w:p w14:paraId="3F2FC7F9" w14:textId="77777777" w:rsidR="00F13EBF" w:rsidRDefault="00F13EBF" w:rsidP="00492483">
      <w:r>
        <w:continuationSeparator/>
      </w:r>
    </w:p>
  </w:endnote>
  <w:endnote w:type="continuationNotice" w:id="1">
    <w:p w14:paraId="4ADECC10" w14:textId="77777777" w:rsidR="00F13EBF" w:rsidRDefault="00F13EB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Lucida Grande">
    <w:altName w:val="Arial"/>
    <w:charset w:val="00"/>
    <w:family w:val="swiss"/>
    <w:pitch w:val="variable"/>
    <w:sig w:usb0="E1000AEF"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99143C" w14:textId="77777777" w:rsidR="00B62DAA" w:rsidRDefault="00B62DAA">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13AA1B" w14:textId="55E96FD6" w:rsidR="00534159" w:rsidRDefault="00534159" w:rsidP="00BE660C">
    <w:pPr>
      <w:pStyle w:val="Piedepgina"/>
      <w:tabs>
        <w:tab w:val="clear" w:pos="8504"/>
        <w:tab w:val="right" w:pos="8789"/>
      </w:tabs>
      <w:rPr>
        <w:b/>
        <w:sz w:val="18"/>
        <w:szCs w:val="18"/>
      </w:rPr>
    </w:pPr>
    <w:r w:rsidRPr="00492483">
      <w:rPr>
        <w:b/>
        <w:sz w:val="18"/>
        <w:szCs w:val="18"/>
      </w:rPr>
      <w:t xml:space="preserve">PARTE II TÍTULO IV CAPÍTULO </w:t>
    </w:r>
    <w:r>
      <w:rPr>
        <w:b/>
        <w:sz w:val="18"/>
        <w:szCs w:val="18"/>
      </w:rPr>
      <w:t>II</w:t>
    </w:r>
    <w:r>
      <w:rPr>
        <w:b/>
        <w:sz w:val="18"/>
        <w:szCs w:val="18"/>
      </w:rPr>
      <w:tab/>
    </w:r>
    <w:r>
      <w:rPr>
        <w:b/>
        <w:sz w:val="18"/>
        <w:szCs w:val="18"/>
      </w:rPr>
      <w:tab/>
      <w:t xml:space="preserve">   PÁGINA </w:t>
    </w:r>
    <w:r w:rsidR="00A90BE7">
      <w:rPr>
        <w:b/>
        <w:sz w:val="18"/>
        <w:szCs w:val="18"/>
      </w:rPr>
      <w:t>30</w:t>
    </w:r>
  </w:p>
  <w:p w14:paraId="177187A8" w14:textId="54612E24" w:rsidR="00534159" w:rsidRPr="00492483" w:rsidRDefault="00534159" w:rsidP="007656FF">
    <w:pPr>
      <w:pStyle w:val="Piedepgina"/>
      <w:rPr>
        <w:b/>
        <w:sz w:val="18"/>
        <w:szCs w:val="18"/>
      </w:rPr>
    </w:pPr>
    <w:r>
      <w:rPr>
        <w:b/>
        <w:sz w:val="18"/>
        <w:szCs w:val="18"/>
      </w:rPr>
      <w:t xml:space="preserve">Circular </w:t>
    </w:r>
    <w:proofErr w:type="gramStart"/>
    <w:r>
      <w:rPr>
        <w:b/>
        <w:sz w:val="18"/>
        <w:szCs w:val="18"/>
      </w:rPr>
      <w:t>Externa</w:t>
    </w:r>
    <w:r w:rsidR="00467623">
      <w:rPr>
        <w:b/>
        <w:sz w:val="18"/>
        <w:szCs w:val="18"/>
      </w:rPr>
      <w:t xml:space="preserve">  </w:t>
    </w:r>
    <w:ins w:id="0" w:author="Gabriel Armando Ospina Garcia" w:date="2021-12-13T09:40:00Z">
      <w:r w:rsidR="00B62DAA">
        <w:rPr>
          <w:b/>
          <w:sz w:val="18"/>
          <w:szCs w:val="18"/>
        </w:rPr>
        <w:t>028</w:t>
      </w:r>
    </w:ins>
    <w:proofErr w:type="gramEnd"/>
    <w:del w:id="1" w:author="Gabriel Armando Ospina Garcia" w:date="2021-12-13T09:40:00Z">
      <w:r w:rsidR="00467623" w:rsidDel="00B62DAA">
        <w:rPr>
          <w:b/>
          <w:sz w:val="18"/>
          <w:szCs w:val="18"/>
        </w:rPr>
        <w:delText xml:space="preserve">      </w:delText>
      </w:r>
      <w:r w:rsidDel="00B62DAA">
        <w:rPr>
          <w:b/>
          <w:sz w:val="18"/>
          <w:szCs w:val="18"/>
        </w:rPr>
        <w:delText xml:space="preserve"> </w:delText>
      </w:r>
    </w:del>
    <w:ins w:id="2" w:author="Gabriel Armando Ospina Garcia" w:date="2021-12-13T09:40:00Z">
      <w:r w:rsidR="00B62DAA">
        <w:rPr>
          <w:b/>
          <w:sz w:val="18"/>
          <w:szCs w:val="18"/>
        </w:rPr>
        <w:t xml:space="preserve"> </w:t>
      </w:r>
    </w:ins>
    <w:r>
      <w:rPr>
        <w:b/>
        <w:sz w:val="18"/>
        <w:szCs w:val="18"/>
      </w:rPr>
      <w:t>de 20</w:t>
    </w:r>
    <w:r w:rsidR="00467623">
      <w:rPr>
        <w:b/>
        <w:sz w:val="18"/>
        <w:szCs w:val="18"/>
      </w:rPr>
      <w:t>21</w:t>
    </w:r>
    <w:r>
      <w:rPr>
        <w:b/>
        <w:sz w:val="18"/>
        <w:szCs w:val="18"/>
      </w:rPr>
      <w:t xml:space="preserve">                                                                                            </w:t>
    </w:r>
    <w:r w:rsidR="00467623">
      <w:rPr>
        <w:b/>
        <w:sz w:val="18"/>
        <w:szCs w:val="18"/>
      </w:rPr>
      <w:t xml:space="preserve">   </w:t>
    </w:r>
    <w:r w:rsidR="0079729F">
      <w:rPr>
        <w:b/>
        <w:sz w:val="18"/>
        <w:szCs w:val="18"/>
      </w:rPr>
      <w:t xml:space="preserve">Diciembre </w:t>
    </w:r>
    <w:r>
      <w:rPr>
        <w:b/>
        <w:sz w:val="18"/>
        <w:szCs w:val="18"/>
      </w:rPr>
      <w:t>de 20</w:t>
    </w:r>
    <w:r w:rsidR="00467623">
      <w:rPr>
        <w:b/>
        <w:sz w:val="18"/>
        <w:szCs w:val="18"/>
      </w:rPr>
      <w:t>21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814C6B" w14:textId="77777777" w:rsidR="00534159" w:rsidRPr="00112228" w:rsidRDefault="00534159" w:rsidP="00924F40">
    <w:pPr>
      <w:pStyle w:val="Piedepgina"/>
      <w:tabs>
        <w:tab w:val="clear" w:pos="8504"/>
        <w:tab w:val="right" w:pos="8789"/>
      </w:tabs>
      <w:rPr>
        <w:b/>
        <w:sz w:val="18"/>
        <w:szCs w:val="18"/>
      </w:rPr>
    </w:pPr>
    <w:r w:rsidRPr="00112228">
      <w:rPr>
        <w:b/>
        <w:sz w:val="18"/>
        <w:szCs w:val="18"/>
      </w:rPr>
      <w:t>PARTE II – TÍTULO IV – CAPÍTULO II</w:t>
    </w:r>
    <w:r w:rsidRPr="00112228">
      <w:rPr>
        <w:b/>
        <w:sz w:val="18"/>
        <w:szCs w:val="18"/>
      </w:rPr>
      <w:tab/>
    </w:r>
    <w:r w:rsidRPr="00112228">
      <w:rPr>
        <w:b/>
        <w:sz w:val="18"/>
        <w:szCs w:val="18"/>
      </w:rPr>
      <w:tab/>
    </w:r>
    <w:r>
      <w:rPr>
        <w:b/>
        <w:sz w:val="18"/>
        <w:szCs w:val="18"/>
      </w:rPr>
      <w:t xml:space="preserve">             PÁGINA </w:t>
    </w:r>
  </w:p>
  <w:p w14:paraId="6A5D65E8" w14:textId="77777777" w:rsidR="00534159" w:rsidRPr="00112228" w:rsidRDefault="00534159" w:rsidP="00924F40">
    <w:pPr>
      <w:pStyle w:val="Piedepgina"/>
      <w:rPr>
        <w:b/>
        <w:sz w:val="18"/>
        <w:szCs w:val="18"/>
      </w:rPr>
    </w:pPr>
    <w:r>
      <w:rPr>
        <w:b/>
        <w:sz w:val="18"/>
        <w:szCs w:val="18"/>
      </w:rPr>
      <w:t xml:space="preserve">Circular Externa 025 de </w:t>
    </w:r>
    <w:r w:rsidRPr="00112228">
      <w:rPr>
        <w:b/>
        <w:sz w:val="18"/>
        <w:szCs w:val="18"/>
      </w:rPr>
      <w:t>201</w:t>
    </w:r>
    <w:r>
      <w:rPr>
        <w:b/>
        <w:sz w:val="18"/>
        <w:szCs w:val="18"/>
      </w:rPr>
      <w:t xml:space="preserve">7 </w:t>
    </w:r>
    <w:r w:rsidRPr="00112228">
      <w:rPr>
        <w:b/>
        <w:sz w:val="18"/>
        <w:szCs w:val="18"/>
      </w:rPr>
      <w:tab/>
      <w:t xml:space="preserve">                                                                        </w:t>
    </w:r>
    <w:r>
      <w:rPr>
        <w:b/>
        <w:sz w:val="18"/>
        <w:szCs w:val="18"/>
      </w:rPr>
      <w:t xml:space="preserve">                    </w:t>
    </w:r>
    <w:proofErr w:type="gramStart"/>
    <w:r>
      <w:rPr>
        <w:b/>
        <w:sz w:val="18"/>
        <w:szCs w:val="18"/>
      </w:rPr>
      <w:t>Septiembre</w:t>
    </w:r>
    <w:proofErr w:type="gramEnd"/>
    <w:r>
      <w:rPr>
        <w:b/>
        <w:sz w:val="18"/>
        <w:szCs w:val="18"/>
      </w:rPr>
      <w:t xml:space="preserve"> de 2017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7228951" w14:textId="77777777" w:rsidR="00F13EBF" w:rsidRDefault="00F13EBF" w:rsidP="00492483">
      <w:r>
        <w:separator/>
      </w:r>
    </w:p>
  </w:footnote>
  <w:footnote w:type="continuationSeparator" w:id="0">
    <w:p w14:paraId="6C4E562B" w14:textId="77777777" w:rsidR="00F13EBF" w:rsidRDefault="00F13EBF" w:rsidP="00492483">
      <w:r>
        <w:continuationSeparator/>
      </w:r>
    </w:p>
  </w:footnote>
  <w:footnote w:type="continuationNotice" w:id="1">
    <w:p w14:paraId="596763EA" w14:textId="77777777" w:rsidR="00F13EBF" w:rsidRDefault="00F13EB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83B1E9" w14:textId="77777777" w:rsidR="00B62DAA" w:rsidRDefault="00B62DAA">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FEE743" w14:textId="77777777" w:rsidR="00534159" w:rsidRDefault="00534159" w:rsidP="00492483">
    <w:pPr>
      <w:pStyle w:val="Encabezado"/>
      <w:jc w:val="center"/>
      <w:rPr>
        <w:b/>
        <w:sz w:val="24"/>
        <w:szCs w:val="24"/>
      </w:rPr>
    </w:pPr>
    <w:r w:rsidRPr="00492483">
      <w:rPr>
        <w:b/>
        <w:sz w:val="24"/>
        <w:szCs w:val="24"/>
      </w:rPr>
      <w:t>SUPERINTENDENCIA FINANCIERA DE COLOMBIA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3E1CE6" w14:textId="77777777" w:rsidR="00534159" w:rsidRDefault="00534159" w:rsidP="00FD466C">
    <w:pPr>
      <w:pStyle w:val="Encabezado"/>
      <w:jc w:val="center"/>
      <w:rPr>
        <w:b/>
        <w:sz w:val="24"/>
        <w:szCs w:val="24"/>
      </w:rPr>
    </w:pPr>
    <w:r w:rsidRPr="00492483">
      <w:rPr>
        <w:b/>
        <w:sz w:val="24"/>
        <w:szCs w:val="24"/>
      </w:rPr>
      <w:t>SUPERINTENDENCIA FINANCIERA DE COLOMBIA</w:t>
    </w:r>
  </w:p>
  <w:p w14:paraId="0BE76B6A" w14:textId="77777777" w:rsidR="00534159" w:rsidRDefault="0053415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D99AA720"/>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114256FE"/>
    <w:multiLevelType w:val="multilevel"/>
    <w:tmpl w:val="0C522626"/>
    <w:lvl w:ilvl="0">
      <w:start w:val="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3"/>
      <w:numFmt w:val="decimal"/>
      <w:lvlText w:val="%1.%2.%3"/>
      <w:lvlJc w:val="left"/>
      <w:pPr>
        <w:ind w:left="480" w:hanging="48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CC451FC"/>
    <w:multiLevelType w:val="multilevel"/>
    <w:tmpl w:val="05CA5E50"/>
    <w:lvl w:ilvl="0">
      <w:start w:val="2"/>
      <w:numFmt w:val="decimal"/>
      <w:lvlText w:val="%1."/>
      <w:lvlJc w:val="left"/>
      <w:pPr>
        <w:ind w:left="810" w:hanging="810"/>
      </w:pPr>
      <w:rPr>
        <w:rFonts w:hint="default"/>
      </w:rPr>
    </w:lvl>
    <w:lvl w:ilvl="1">
      <w:start w:val="2"/>
      <w:numFmt w:val="decimal"/>
      <w:lvlText w:val="%1.%2."/>
      <w:lvlJc w:val="left"/>
      <w:pPr>
        <w:ind w:left="810" w:hanging="810"/>
      </w:pPr>
      <w:rPr>
        <w:rFonts w:hint="default"/>
      </w:rPr>
    </w:lvl>
    <w:lvl w:ilvl="2">
      <w:start w:val="4"/>
      <w:numFmt w:val="decimal"/>
      <w:lvlText w:val="%1.%2.%3."/>
      <w:lvlJc w:val="left"/>
      <w:pPr>
        <w:ind w:left="810" w:hanging="810"/>
      </w:pPr>
      <w:rPr>
        <w:rFonts w:hint="default"/>
      </w:rPr>
    </w:lvl>
    <w:lvl w:ilvl="3">
      <w:start w:val="2"/>
      <w:numFmt w:val="decimal"/>
      <w:lvlText w:val="%1.%2.%3.%4."/>
      <w:lvlJc w:val="left"/>
      <w:pPr>
        <w:ind w:left="810" w:hanging="810"/>
      </w:pPr>
      <w:rPr>
        <w:rFonts w:hint="default"/>
      </w:rPr>
    </w:lvl>
    <w:lvl w:ilvl="4">
      <w:start w:val="1"/>
      <w:numFmt w:val="decimal"/>
      <w:lvlText w:val="%1.%2.%3.%4.%5."/>
      <w:lvlJc w:val="left"/>
      <w:pPr>
        <w:ind w:left="810" w:hanging="81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487033F6"/>
    <w:multiLevelType w:val="multilevel"/>
    <w:tmpl w:val="A3F8DBB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Ttulo3"/>
      <w:lvlText w:val="%1.%2.%3"/>
      <w:lvlJc w:val="left"/>
      <w:pPr>
        <w:tabs>
          <w:tab w:val="num" w:pos="720"/>
        </w:tabs>
        <w:ind w:left="720" w:hanging="72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Ttulo4"/>
      <w:lvlText w:val="%1.%2.%3.%4"/>
      <w:lvlJc w:val="left"/>
      <w:pPr>
        <w:tabs>
          <w:tab w:val="num" w:pos="864"/>
        </w:tabs>
        <w:ind w:left="864" w:hanging="864"/>
      </w:pPr>
    </w:lvl>
    <w:lvl w:ilvl="4">
      <w:start w:val="1"/>
      <w:numFmt w:val="decimal"/>
      <w:pStyle w:val="Ttulo5"/>
      <w:lvlText w:val="%1.%2.%3.%4.%5"/>
      <w:lvlJc w:val="left"/>
      <w:pPr>
        <w:tabs>
          <w:tab w:val="num" w:pos="1008"/>
        </w:tabs>
        <w:ind w:left="1008" w:hanging="1008"/>
      </w:pPr>
    </w:lvl>
    <w:lvl w:ilvl="5">
      <w:start w:val="1"/>
      <w:numFmt w:val="decimal"/>
      <w:pStyle w:val="Ttulo6"/>
      <w:lvlText w:val="%1.%2.%3.%4.%5.%6"/>
      <w:lvlJc w:val="left"/>
      <w:pPr>
        <w:tabs>
          <w:tab w:val="num" w:pos="1152"/>
        </w:tabs>
        <w:ind w:left="1152" w:hanging="1152"/>
      </w:pPr>
    </w:lvl>
    <w:lvl w:ilvl="6">
      <w:start w:val="1"/>
      <w:numFmt w:val="decimal"/>
      <w:pStyle w:val="Ttulo7"/>
      <w:lvlText w:val="%1.%2.%3.%4.%5.%6.%7"/>
      <w:lvlJc w:val="left"/>
      <w:pPr>
        <w:tabs>
          <w:tab w:val="num" w:pos="1296"/>
        </w:tabs>
        <w:ind w:left="1296" w:hanging="1296"/>
      </w:pPr>
    </w:lvl>
    <w:lvl w:ilvl="7">
      <w:start w:val="1"/>
      <w:numFmt w:val="decimal"/>
      <w:pStyle w:val="Ttulo8"/>
      <w:lvlText w:val="%1.%2.%3.%4.%5.%6.%7.%8"/>
      <w:lvlJc w:val="left"/>
      <w:pPr>
        <w:tabs>
          <w:tab w:val="num" w:pos="1440"/>
        </w:tabs>
        <w:ind w:left="1440" w:hanging="1440"/>
      </w:pPr>
    </w:lvl>
    <w:lvl w:ilvl="8">
      <w:start w:val="1"/>
      <w:numFmt w:val="decimal"/>
      <w:pStyle w:val="Ttulo9"/>
      <w:lvlText w:val="%1.%2.%3.%4.%5.%6.%7.%8.%9"/>
      <w:lvlJc w:val="left"/>
      <w:pPr>
        <w:tabs>
          <w:tab w:val="num" w:pos="1584"/>
        </w:tabs>
        <w:ind w:left="1584" w:hanging="1584"/>
      </w:pPr>
    </w:lvl>
  </w:abstractNum>
  <w:abstractNum w:abstractNumId="4" w15:restartNumberingAfterBreak="0">
    <w:nsid w:val="5B1D30CA"/>
    <w:multiLevelType w:val="multilevel"/>
    <w:tmpl w:val="B3F2EB70"/>
    <w:lvl w:ilvl="0">
      <w:start w:val="1"/>
      <w:numFmt w:val="decimal"/>
      <w:pStyle w:val="Titulo2"/>
      <w:lvlText w:val="%1."/>
      <w:lvlJc w:val="left"/>
      <w:pPr>
        <w:tabs>
          <w:tab w:val="num" w:pos="786"/>
        </w:tabs>
        <w:ind w:left="426" w:firstLine="0"/>
      </w:pPr>
      <w:rPr>
        <w:rFonts w:ascii="Arial" w:hAnsi="Arial" w:hint="default"/>
        <w:b/>
        <w:i w:val="0"/>
        <w:sz w:val="24"/>
      </w:rPr>
    </w:lvl>
    <w:lvl w:ilvl="1">
      <w:start w:val="1"/>
      <w:numFmt w:val="decimal"/>
      <w:pStyle w:val="Titulo"/>
      <w:lvlText w:val="%1.%2."/>
      <w:lvlJc w:val="left"/>
      <w:pPr>
        <w:tabs>
          <w:tab w:val="num" w:pos="360"/>
        </w:tabs>
        <w:ind w:left="360" w:hanging="360"/>
      </w:pPr>
      <w:rPr>
        <w:rFonts w:ascii="Arial" w:hAnsi="Arial" w:cs="Arial" w:hint="default"/>
        <w:b/>
        <w:sz w:val="22"/>
        <w:szCs w:val="22"/>
      </w:rPr>
    </w:lvl>
    <w:lvl w:ilvl="2">
      <w:start w:val="1"/>
      <w:numFmt w:val="decimal"/>
      <w:lvlText w:val="%1.%2.%3"/>
      <w:lvlJc w:val="left"/>
      <w:pPr>
        <w:tabs>
          <w:tab w:val="num" w:pos="720"/>
        </w:tabs>
        <w:ind w:left="0" w:firstLine="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 w15:restartNumberingAfterBreak="0">
    <w:nsid w:val="5B656EB3"/>
    <w:multiLevelType w:val="multilevel"/>
    <w:tmpl w:val="71F083EE"/>
    <w:lvl w:ilvl="0">
      <w:start w:val="2"/>
      <w:numFmt w:val="decimal"/>
      <w:lvlText w:val="%1."/>
      <w:lvlJc w:val="left"/>
      <w:pPr>
        <w:ind w:left="528" w:hanging="528"/>
      </w:pPr>
      <w:rPr>
        <w:rFonts w:cs="Times New Roman" w:hint="default"/>
        <w:b w:val="0"/>
      </w:rPr>
    </w:lvl>
    <w:lvl w:ilvl="1">
      <w:start w:val="1"/>
      <w:numFmt w:val="decimal"/>
      <w:lvlText w:val="%1.%2."/>
      <w:lvlJc w:val="left"/>
      <w:pPr>
        <w:ind w:left="528" w:hanging="528"/>
      </w:pPr>
      <w:rPr>
        <w:rFonts w:cs="Times New Roman" w:hint="default"/>
        <w:b w:val="0"/>
      </w:rPr>
    </w:lvl>
    <w:lvl w:ilvl="2">
      <w:start w:val="1"/>
      <w:numFmt w:val="decimal"/>
      <w:lvlText w:val="%1.%2.%3."/>
      <w:lvlJc w:val="left"/>
      <w:pPr>
        <w:ind w:left="720" w:hanging="720"/>
      </w:pPr>
      <w:rPr>
        <w:rFonts w:cs="Times New Roman" w:hint="default"/>
        <w:b/>
        <w:bCs/>
      </w:rPr>
    </w:lvl>
    <w:lvl w:ilvl="3">
      <w:start w:val="2"/>
      <w:numFmt w:val="decimal"/>
      <w:lvlText w:val="%1.%2.%3.%4."/>
      <w:lvlJc w:val="left"/>
      <w:pPr>
        <w:ind w:left="720" w:hanging="720"/>
      </w:pPr>
      <w:rPr>
        <w:rFonts w:cs="Times New Roman" w:hint="default"/>
        <w:b/>
        <w:bCs/>
      </w:rPr>
    </w:lvl>
    <w:lvl w:ilvl="4">
      <w:start w:val="1"/>
      <w:numFmt w:val="decimal"/>
      <w:lvlText w:val="%1.%2.%3.%4.%5."/>
      <w:lvlJc w:val="left"/>
      <w:pPr>
        <w:ind w:left="720" w:hanging="720"/>
      </w:pPr>
      <w:rPr>
        <w:rFonts w:cs="Times New Roman" w:hint="default"/>
        <w:b/>
      </w:rPr>
    </w:lvl>
    <w:lvl w:ilvl="5">
      <w:start w:val="1"/>
      <w:numFmt w:val="decimal"/>
      <w:lvlText w:val="%1.%2.%3.%4.%5.%6."/>
      <w:lvlJc w:val="left"/>
      <w:pPr>
        <w:ind w:left="1080" w:hanging="1080"/>
      </w:pPr>
      <w:rPr>
        <w:rFonts w:cs="Times New Roman" w:hint="default"/>
        <w:b w:val="0"/>
      </w:rPr>
    </w:lvl>
    <w:lvl w:ilvl="6">
      <w:start w:val="1"/>
      <w:numFmt w:val="decimal"/>
      <w:lvlText w:val="%1.%2.%3.%4.%5.%6.%7."/>
      <w:lvlJc w:val="left"/>
      <w:pPr>
        <w:ind w:left="1080" w:hanging="1080"/>
      </w:pPr>
      <w:rPr>
        <w:rFonts w:cs="Times New Roman" w:hint="default"/>
        <w:b w:val="0"/>
      </w:rPr>
    </w:lvl>
    <w:lvl w:ilvl="7">
      <w:start w:val="1"/>
      <w:numFmt w:val="decimal"/>
      <w:lvlText w:val="%1.%2.%3.%4.%5.%6.%7.%8."/>
      <w:lvlJc w:val="left"/>
      <w:pPr>
        <w:ind w:left="1080" w:hanging="1080"/>
      </w:pPr>
      <w:rPr>
        <w:rFonts w:cs="Times New Roman" w:hint="default"/>
        <w:b w:val="0"/>
      </w:rPr>
    </w:lvl>
    <w:lvl w:ilvl="8">
      <w:start w:val="1"/>
      <w:numFmt w:val="decimal"/>
      <w:lvlText w:val="%1.%2.%3.%4.%5.%6.%7.%8.%9."/>
      <w:lvlJc w:val="left"/>
      <w:pPr>
        <w:ind w:left="1440" w:hanging="1440"/>
      </w:pPr>
      <w:rPr>
        <w:rFonts w:cs="Times New Roman" w:hint="default"/>
        <w:b w:val="0"/>
      </w:rPr>
    </w:lvl>
  </w:abstractNum>
  <w:abstractNum w:abstractNumId="6" w15:restartNumberingAfterBreak="0">
    <w:nsid w:val="63BC6D94"/>
    <w:multiLevelType w:val="multilevel"/>
    <w:tmpl w:val="06D6C000"/>
    <w:lvl w:ilvl="0">
      <w:start w:val="2"/>
      <w:numFmt w:val="decimal"/>
      <w:lvlText w:val="%1."/>
      <w:lvlJc w:val="left"/>
      <w:pPr>
        <w:ind w:left="675" w:hanging="675"/>
      </w:pPr>
      <w:rPr>
        <w:rFonts w:hint="default"/>
      </w:rPr>
    </w:lvl>
    <w:lvl w:ilvl="1">
      <w:start w:val="1"/>
      <w:numFmt w:val="decimal"/>
      <w:lvlText w:val="%1.%2."/>
      <w:lvlJc w:val="left"/>
      <w:pPr>
        <w:ind w:left="675" w:hanging="675"/>
      </w:pPr>
      <w:rPr>
        <w:rFonts w:hint="default"/>
      </w:rPr>
    </w:lvl>
    <w:lvl w:ilvl="2">
      <w:start w:val="2"/>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3"/>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7A3775CE"/>
    <w:multiLevelType w:val="multilevel"/>
    <w:tmpl w:val="5AE8093E"/>
    <w:lvl w:ilvl="0">
      <w:start w:val="2"/>
      <w:numFmt w:val="decimal"/>
      <w:lvlText w:val="%1."/>
      <w:lvlJc w:val="left"/>
      <w:pPr>
        <w:ind w:left="528" w:hanging="528"/>
      </w:pPr>
      <w:rPr>
        <w:rFonts w:hint="default"/>
      </w:rPr>
    </w:lvl>
    <w:lvl w:ilvl="1">
      <w:start w:val="1"/>
      <w:numFmt w:val="decimal"/>
      <w:lvlText w:val="%1.%2."/>
      <w:lvlJc w:val="left"/>
      <w:pPr>
        <w:ind w:left="528" w:hanging="528"/>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3"/>
  </w:num>
  <w:num w:numId="2">
    <w:abstractNumId w:val="0"/>
  </w:num>
  <w:num w:numId="3">
    <w:abstractNumId w:val="2"/>
  </w:num>
  <w:num w:numId="4">
    <w:abstractNumId w:val="5"/>
  </w:num>
  <w:num w:numId="5">
    <w:abstractNumId w:val="7"/>
  </w:num>
  <w:num w:numId="6">
    <w:abstractNumId w:val="4"/>
  </w:num>
  <w:num w:numId="7">
    <w:abstractNumId w:val="1"/>
  </w:num>
  <w:num w:numId="8">
    <w:abstractNumId w:val="6"/>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Gabriel Armando Ospina Garcia">
    <w15:presenceInfo w15:providerId="AD" w15:userId="S::gaospina@superfinanciera.gov.co::b623faf7-9d9d-43ab-a23f-30e99fbc033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0D26"/>
    <w:rsid w:val="000034D6"/>
    <w:rsid w:val="00004BB2"/>
    <w:rsid w:val="00026038"/>
    <w:rsid w:val="000506D4"/>
    <w:rsid w:val="00052D1A"/>
    <w:rsid w:val="000610CD"/>
    <w:rsid w:val="0009238F"/>
    <w:rsid w:val="000A4859"/>
    <w:rsid w:val="000B16B8"/>
    <w:rsid w:val="000D3236"/>
    <w:rsid w:val="000D50B7"/>
    <w:rsid w:val="000D715A"/>
    <w:rsid w:val="000D7CEE"/>
    <w:rsid w:val="000E5C53"/>
    <w:rsid w:val="000E7357"/>
    <w:rsid w:val="000F1577"/>
    <w:rsid w:val="001029BA"/>
    <w:rsid w:val="001265D4"/>
    <w:rsid w:val="00126FFB"/>
    <w:rsid w:val="00127D78"/>
    <w:rsid w:val="00140612"/>
    <w:rsid w:val="00144075"/>
    <w:rsid w:val="0015138B"/>
    <w:rsid w:val="00156D25"/>
    <w:rsid w:val="001602EA"/>
    <w:rsid w:val="001703CE"/>
    <w:rsid w:val="00176559"/>
    <w:rsid w:val="00187299"/>
    <w:rsid w:val="001919AF"/>
    <w:rsid w:val="001B0554"/>
    <w:rsid w:val="001B05A7"/>
    <w:rsid w:val="001C44B8"/>
    <w:rsid w:val="001D1677"/>
    <w:rsid w:val="001D365B"/>
    <w:rsid w:val="001E5BD2"/>
    <w:rsid w:val="001F3338"/>
    <w:rsid w:val="00225181"/>
    <w:rsid w:val="00227A92"/>
    <w:rsid w:val="00237154"/>
    <w:rsid w:val="00243B4D"/>
    <w:rsid w:val="00245FCB"/>
    <w:rsid w:val="002736F5"/>
    <w:rsid w:val="00273EA0"/>
    <w:rsid w:val="00281CA1"/>
    <w:rsid w:val="00286B6A"/>
    <w:rsid w:val="00287CAF"/>
    <w:rsid w:val="002947BB"/>
    <w:rsid w:val="002A11F6"/>
    <w:rsid w:val="002A1822"/>
    <w:rsid w:val="002B0368"/>
    <w:rsid w:val="002B2B15"/>
    <w:rsid w:val="002C089D"/>
    <w:rsid w:val="002C2B33"/>
    <w:rsid w:val="002C63C2"/>
    <w:rsid w:val="002D38CA"/>
    <w:rsid w:val="002E1D26"/>
    <w:rsid w:val="00300643"/>
    <w:rsid w:val="003023C0"/>
    <w:rsid w:val="00311C17"/>
    <w:rsid w:val="003171C9"/>
    <w:rsid w:val="00325C17"/>
    <w:rsid w:val="00347290"/>
    <w:rsid w:val="00356E1E"/>
    <w:rsid w:val="003846D5"/>
    <w:rsid w:val="00396357"/>
    <w:rsid w:val="003A6DD0"/>
    <w:rsid w:val="003B2959"/>
    <w:rsid w:val="003B2C62"/>
    <w:rsid w:val="003C16D0"/>
    <w:rsid w:val="003E2EE0"/>
    <w:rsid w:val="003F032C"/>
    <w:rsid w:val="00414686"/>
    <w:rsid w:val="004233F9"/>
    <w:rsid w:val="00430A1B"/>
    <w:rsid w:val="004642AC"/>
    <w:rsid w:val="00467623"/>
    <w:rsid w:val="004725F1"/>
    <w:rsid w:val="004852DB"/>
    <w:rsid w:val="00492483"/>
    <w:rsid w:val="004A4D2E"/>
    <w:rsid w:val="004B24C9"/>
    <w:rsid w:val="004C0D8A"/>
    <w:rsid w:val="00505643"/>
    <w:rsid w:val="00527E8E"/>
    <w:rsid w:val="00534159"/>
    <w:rsid w:val="00535EFF"/>
    <w:rsid w:val="00551BE7"/>
    <w:rsid w:val="005729F7"/>
    <w:rsid w:val="00577AB4"/>
    <w:rsid w:val="00585D4C"/>
    <w:rsid w:val="00592102"/>
    <w:rsid w:val="005A5AB6"/>
    <w:rsid w:val="005B1EB6"/>
    <w:rsid w:val="005B6EBA"/>
    <w:rsid w:val="005C2CB9"/>
    <w:rsid w:val="005D4962"/>
    <w:rsid w:val="005D4A9E"/>
    <w:rsid w:val="005F29C7"/>
    <w:rsid w:val="00622816"/>
    <w:rsid w:val="00635671"/>
    <w:rsid w:val="006368D1"/>
    <w:rsid w:val="00641D7A"/>
    <w:rsid w:val="00651F47"/>
    <w:rsid w:val="00657F81"/>
    <w:rsid w:val="00663CCA"/>
    <w:rsid w:val="00692A66"/>
    <w:rsid w:val="00696338"/>
    <w:rsid w:val="00697CF2"/>
    <w:rsid w:val="006A5A6E"/>
    <w:rsid w:val="006B2BDD"/>
    <w:rsid w:val="006C38CD"/>
    <w:rsid w:val="006C6720"/>
    <w:rsid w:val="006E283D"/>
    <w:rsid w:val="00726C0A"/>
    <w:rsid w:val="0073212E"/>
    <w:rsid w:val="007439A1"/>
    <w:rsid w:val="00746E92"/>
    <w:rsid w:val="0074737A"/>
    <w:rsid w:val="00752FF1"/>
    <w:rsid w:val="00755B07"/>
    <w:rsid w:val="007656FF"/>
    <w:rsid w:val="0078594E"/>
    <w:rsid w:val="00791CAF"/>
    <w:rsid w:val="0079729F"/>
    <w:rsid w:val="007B0902"/>
    <w:rsid w:val="007B344D"/>
    <w:rsid w:val="007C55F7"/>
    <w:rsid w:val="007D1B0E"/>
    <w:rsid w:val="007E626D"/>
    <w:rsid w:val="0080345A"/>
    <w:rsid w:val="00810126"/>
    <w:rsid w:val="00827D83"/>
    <w:rsid w:val="00831E85"/>
    <w:rsid w:val="008711B0"/>
    <w:rsid w:val="00873434"/>
    <w:rsid w:val="008824EC"/>
    <w:rsid w:val="008A057D"/>
    <w:rsid w:val="008B2914"/>
    <w:rsid w:val="008B79AA"/>
    <w:rsid w:val="008C13AD"/>
    <w:rsid w:val="008C20EC"/>
    <w:rsid w:val="008C2BF8"/>
    <w:rsid w:val="008C78F3"/>
    <w:rsid w:val="008D0976"/>
    <w:rsid w:val="008D63A1"/>
    <w:rsid w:val="008D64AD"/>
    <w:rsid w:val="008F1C15"/>
    <w:rsid w:val="00906D6F"/>
    <w:rsid w:val="00913B37"/>
    <w:rsid w:val="009214C2"/>
    <w:rsid w:val="00924F40"/>
    <w:rsid w:val="00927B6A"/>
    <w:rsid w:val="00931EFB"/>
    <w:rsid w:val="0093427E"/>
    <w:rsid w:val="00935FCB"/>
    <w:rsid w:val="0095003A"/>
    <w:rsid w:val="00960AFB"/>
    <w:rsid w:val="00972FCB"/>
    <w:rsid w:val="00986D8B"/>
    <w:rsid w:val="0099369A"/>
    <w:rsid w:val="009A22D9"/>
    <w:rsid w:val="009A49F2"/>
    <w:rsid w:val="009B173C"/>
    <w:rsid w:val="009B4B18"/>
    <w:rsid w:val="009C073E"/>
    <w:rsid w:val="009F11C8"/>
    <w:rsid w:val="00A0108F"/>
    <w:rsid w:val="00A12D8D"/>
    <w:rsid w:val="00A35509"/>
    <w:rsid w:val="00A632BB"/>
    <w:rsid w:val="00A830EC"/>
    <w:rsid w:val="00A83C67"/>
    <w:rsid w:val="00A90BE7"/>
    <w:rsid w:val="00A92F8B"/>
    <w:rsid w:val="00AA31FD"/>
    <w:rsid w:val="00AA3347"/>
    <w:rsid w:val="00AB0460"/>
    <w:rsid w:val="00AC4555"/>
    <w:rsid w:val="00AD3BB0"/>
    <w:rsid w:val="00AD71C7"/>
    <w:rsid w:val="00AF6AF8"/>
    <w:rsid w:val="00AF79E4"/>
    <w:rsid w:val="00B10D26"/>
    <w:rsid w:val="00B264C9"/>
    <w:rsid w:val="00B269D7"/>
    <w:rsid w:val="00B30839"/>
    <w:rsid w:val="00B31231"/>
    <w:rsid w:val="00B40D8E"/>
    <w:rsid w:val="00B62DAA"/>
    <w:rsid w:val="00B854F5"/>
    <w:rsid w:val="00B85F17"/>
    <w:rsid w:val="00BB0A30"/>
    <w:rsid w:val="00BB7D9F"/>
    <w:rsid w:val="00BC3E4E"/>
    <w:rsid w:val="00BE660C"/>
    <w:rsid w:val="00BE7CD4"/>
    <w:rsid w:val="00C05DA1"/>
    <w:rsid w:val="00C2042B"/>
    <w:rsid w:val="00C335D9"/>
    <w:rsid w:val="00C53E3C"/>
    <w:rsid w:val="00C66A3E"/>
    <w:rsid w:val="00C9139C"/>
    <w:rsid w:val="00CC2C5E"/>
    <w:rsid w:val="00CC7012"/>
    <w:rsid w:val="00CD186B"/>
    <w:rsid w:val="00CD4BF2"/>
    <w:rsid w:val="00CF17D5"/>
    <w:rsid w:val="00CF278B"/>
    <w:rsid w:val="00CF3439"/>
    <w:rsid w:val="00CF4711"/>
    <w:rsid w:val="00CF7DE6"/>
    <w:rsid w:val="00D131DC"/>
    <w:rsid w:val="00D144B5"/>
    <w:rsid w:val="00D441B0"/>
    <w:rsid w:val="00D44B25"/>
    <w:rsid w:val="00D46A7D"/>
    <w:rsid w:val="00D5244A"/>
    <w:rsid w:val="00D53B6C"/>
    <w:rsid w:val="00D65CB9"/>
    <w:rsid w:val="00D73F5B"/>
    <w:rsid w:val="00D91A9A"/>
    <w:rsid w:val="00DB3C51"/>
    <w:rsid w:val="00DC15B9"/>
    <w:rsid w:val="00DC6CF3"/>
    <w:rsid w:val="00DD2A2F"/>
    <w:rsid w:val="00DD6972"/>
    <w:rsid w:val="00DD6C09"/>
    <w:rsid w:val="00DD703B"/>
    <w:rsid w:val="00DF50EA"/>
    <w:rsid w:val="00E00EEC"/>
    <w:rsid w:val="00E01174"/>
    <w:rsid w:val="00E0324E"/>
    <w:rsid w:val="00E04FA1"/>
    <w:rsid w:val="00E165E5"/>
    <w:rsid w:val="00E21C96"/>
    <w:rsid w:val="00E3370C"/>
    <w:rsid w:val="00E42A6C"/>
    <w:rsid w:val="00E444A0"/>
    <w:rsid w:val="00E52503"/>
    <w:rsid w:val="00E60256"/>
    <w:rsid w:val="00E634E1"/>
    <w:rsid w:val="00E80C51"/>
    <w:rsid w:val="00E82019"/>
    <w:rsid w:val="00E928C8"/>
    <w:rsid w:val="00EA651C"/>
    <w:rsid w:val="00EB046B"/>
    <w:rsid w:val="00EC17D0"/>
    <w:rsid w:val="00ED0B1D"/>
    <w:rsid w:val="00ED470E"/>
    <w:rsid w:val="00ED728A"/>
    <w:rsid w:val="00EE0018"/>
    <w:rsid w:val="00EE13A7"/>
    <w:rsid w:val="00EF67C2"/>
    <w:rsid w:val="00F01A00"/>
    <w:rsid w:val="00F11752"/>
    <w:rsid w:val="00F13EBF"/>
    <w:rsid w:val="00F260AB"/>
    <w:rsid w:val="00F339B9"/>
    <w:rsid w:val="00F45E7E"/>
    <w:rsid w:val="00F56311"/>
    <w:rsid w:val="00F72782"/>
    <w:rsid w:val="00F743DD"/>
    <w:rsid w:val="00F904B2"/>
    <w:rsid w:val="00FA0FC1"/>
    <w:rsid w:val="00FA49B6"/>
    <w:rsid w:val="00FB1E7D"/>
    <w:rsid w:val="00FC7312"/>
    <w:rsid w:val="00FD466C"/>
    <w:rsid w:val="00FE4FAA"/>
    <w:rsid w:val="00FE5FDA"/>
    <w:rsid w:val="00FF34D4"/>
    <w:rsid w:val="00FF780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6D8425"/>
  <w15:docId w15:val="{8C4C25B1-4745-475F-BDC5-EAB8861D0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73" w:qFormat="1"/>
    <w:lsdException w:name="Intense Quote" w:uiPriority="6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hidden/>
    <w:rsid w:val="00CD4BF2"/>
    <w:rPr>
      <w:rFonts w:ascii="Arial" w:hAnsi="Arial"/>
      <w:sz w:val="24"/>
      <w:lang w:eastAsia="es-CO"/>
    </w:rPr>
  </w:style>
  <w:style w:type="paragraph" w:styleId="Ttulo1">
    <w:name w:val="heading 1"/>
    <w:basedOn w:val="Normal"/>
    <w:next w:val="Normal"/>
    <w:link w:val="Ttulo1Car"/>
    <w:qFormat/>
    <w:rsid w:val="001029BA"/>
    <w:pPr>
      <w:keepNext/>
      <w:spacing w:before="240" w:after="60"/>
      <w:outlineLvl w:val="0"/>
    </w:pPr>
    <w:rPr>
      <w:rFonts w:cs="Arial"/>
      <w:b/>
      <w:bCs/>
      <w:caps/>
      <w:kern w:val="32"/>
      <w:sz w:val="16"/>
      <w:szCs w:val="32"/>
    </w:rPr>
  </w:style>
  <w:style w:type="paragraph" w:styleId="Ttulo2">
    <w:name w:val="heading 2"/>
    <w:basedOn w:val="Normal"/>
    <w:next w:val="Normal"/>
    <w:link w:val="Ttulo2Car"/>
    <w:qFormat/>
    <w:rsid w:val="002A11F6"/>
    <w:pPr>
      <w:keepNext/>
      <w:outlineLvl w:val="1"/>
    </w:pPr>
    <w:rPr>
      <w:rFonts w:cs="Arial"/>
      <w:b/>
      <w:bCs/>
      <w:iCs/>
      <w:sz w:val="16"/>
      <w:szCs w:val="28"/>
    </w:rPr>
  </w:style>
  <w:style w:type="paragraph" w:styleId="Ttulo3">
    <w:name w:val="heading 3"/>
    <w:basedOn w:val="Normal"/>
    <w:next w:val="Normal"/>
    <w:link w:val="Ttulo3Car"/>
    <w:qFormat/>
    <w:rsid w:val="00AB0460"/>
    <w:pPr>
      <w:keepNext/>
      <w:numPr>
        <w:ilvl w:val="2"/>
        <w:numId w:val="1"/>
      </w:numPr>
      <w:spacing w:before="240" w:after="60"/>
      <w:outlineLvl w:val="2"/>
    </w:pPr>
    <w:rPr>
      <w:rFonts w:cs="Arial"/>
      <w:b/>
      <w:bCs/>
      <w:szCs w:val="26"/>
    </w:rPr>
  </w:style>
  <w:style w:type="paragraph" w:styleId="Ttulo4">
    <w:name w:val="heading 4"/>
    <w:basedOn w:val="Normal"/>
    <w:next w:val="Normal"/>
    <w:link w:val="Ttulo4Car"/>
    <w:qFormat/>
    <w:rsid w:val="00AB0460"/>
    <w:pPr>
      <w:keepNext/>
      <w:numPr>
        <w:ilvl w:val="3"/>
        <w:numId w:val="1"/>
      </w:numPr>
      <w:spacing w:before="240" w:after="60"/>
      <w:outlineLvl w:val="3"/>
    </w:pPr>
    <w:rPr>
      <w:bCs/>
      <w:szCs w:val="28"/>
    </w:rPr>
  </w:style>
  <w:style w:type="paragraph" w:styleId="Ttulo5">
    <w:name w:val="heading 5"/>
    <w:basedOn w:val="Normal"/>
    <w:next w:val="Normal"/>
    <w:link w:val="Ttulo5Car"/>
    <w:qFormat/>
    <w:rsid w:val="00AB0460"/>
    <w:pPr>
      <w:numPr>
        <w:ilvl w:val="4"/>
        <w:numId w:val="1"/>
      </w:numPr>
      <w:spacing w:before="240" w:after="60"/>
      <w:outlineLvl w:val="4"/>
    </w:pPr>
    <w:rPr>
      <w:b/>
      <w:bCs/>
      <w:iCs/>
      <w:szCs w:val="26"/>
      <w:u w:val="single"/>
    </w:rPr>
  </w:style>
  <w:style w:type="paragraph" w:styleId="Ttulo6">
    <w:name w:val="heading 6"/>
    <w:basedOn w:val="Normal"/>
    <w:link w:val="Ttulo6Car"/>
    <w:qFormat/>
    <w:rsid w:val="00AB0460"/>
    <w:pPr>
      <w:numPr>
        <w:ilvl w:val="5"/>
        <w:numId w:val="1"/>
      </w:numPr>
      <w:spacing w:before="100" w:beforeAutospacing="1" w:after="100" w:afterAutospacing="1"/>
      <w:outlineLvl w:val="5"/>
    </w:pPr>
    <w:rPr>
      <w:b/>
      <w:bCs/>
      <w:sz w:val="15"/>
      <w:szCs w:val="15"/>
    </w:rPr>
  </w:style>
  <w:style w:type="paragraph" w:styleId="Ttulo7">
    <w:name w:val="heading 7"/>
    <w:basedOn w:val="Normal"/>
    <w:next w:val="Normal"/>
    <w:link w:val="Ttulo7Car"/>
    <w:qFormat/>
    <w:rsid w:val="00AB0460"/>
    <w:pPr>
      <w:numPr>
        <w:ilvl w:val="6"/>
        <w:numId w:val="1"/>
      </w:numPr>
      <w:spacing w:before="240" w:after="60"/>
      <w:outlineLvl w:val="6"/>
    </w:pPr>
    <w:rPr>
      <w:szCs w:val="24"/>
    </w:rPr>
  </w:style>
  <w:style w:type="paragraph" w:styleId="Ttulo8">
    <w:name w:val="heading 8"/>
    <w:basedOn w:val="Normal"/>
    <w:next w:val="Normal"/>
    <w:link w:val="Ttulo8Car"/>
    <w:qFormat/>
    <w:rsid w:val="00AB0460"/>
    <w:pPr>
      <w:numPr>
        <w:ilvl w:val="7"/>
        <w:numId w:val="1"/>
      </w:numPr>
      <w:spacing w:before="240" w:after="60"/>
      <w:outlineLvl w:val="7"/>
    </w:pPr>
    <w:rPr>
      <w:i/>
      <w:iCs/>
      <w:szCs w:val="24"/>
    </w:rPr>
  </w:style>
  <w:style w:type="paragraph" w:styleId="Ttulo9">
    <w:name w:val="heading 9"/>
    <w:basedOn w:val="Normal"/>
    <w:next w:val="Normal"/>
    <w:link w:val="Ttulo9Car"/>
    <w:qFormat/>
    <w:rsid w:val="00AB0460"/>
    <w:pPr>
      <w:numPr>
        <w:ilvl w:val="8"/>
        <w:numId w:val="1"/>
      </w:numPr>
      <w:spacing w:before="240" w:after="60"/>
      <w:outlineLvl w:val="8"/>
    </w:pPr>
    <w:rPr>
      <w:rFonts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sid w:val="001029BA"/>
    <w:rPr>
      <w:rFonts w:ascii="Arial" w:hAnsi="Arial" w:cs="Arial"/>
      <w:b/>
      <w:bCs/>
      <w:caps/>
      <w:kern w:val="32"/>
      <w:sz w:val="16"/>
      <w:szCs w:val="32"/>
      <w:lang w:val="es-ES"/>
    </w:rPr>
  </w:style>
  <w:style w:type="character" w:customStyle="1" w:styleId="Ttulo2Car">
    <w:name w:val="Título 2 Car"/>
    <w:link w:val="Ttulo2"/>
    <w:rsid w:val="002A11F6"/>
    <w:rPr>
      <w:rFonts w:ascii="Arial" w:hAnsi="Arial" w:cs="Arial"/>
      <w:b/>
      <w:bCs/>
      <w:iCs/>
      <w:sz w:val="16"/>
      <w:szCs w:val="28"/>
      <w:lang w:val="es-ES"/>
    </w:rPr>
  </w:style>
  <w:style w:type="character" w:customStyle="1" w:styleId="Ttulo3Car">
    <w:name w:val="Título 3 Car"/>
    <w:link w:val="Ttulo3"/>
    <w:rsid w:val="00AB0460"/>
    <w:rPr>
      <w:rFonts w:ascii="Arial" w:hAnsi="Arial" w:cs="Arial"/>
      <w:b/>
      <w:bCs/>
      <w:sz w:val="24"/>
      <w:szCs w:val="26"/>
      <w:lang w:eastAsia="es-CO"/>
    </w:rPr>
  </w:style>
  <w:style w:type="character" w:customStyle="1" w:styleId="Ttulo4Car">
    <w:name w:val="Título 4 Car"/>
    <w:link w:val="Ttulo4"/>
    <w:rsid w:val="00AB0460"/>
    <w:rPr>
      <w:rFonts w:ascii="Arial" w:hAnsi="Arial"/>
      <w:bCs/>
      <w:sz w:val="24"/>
      <w:szCs w:val="28"/>
      <w:lang w:eastAsia="es-CO"/>
    </w:rPr>
  </w:style>
  <w:style w:type="character" w:customStyle="1" w:styleId="Ttulo5Car">
    <w:name w:val="Título 5 Car"/>
    <w:link w:val="Ttulo5"/>
    <w:rsid w:val="00AB0460"/>
    <w:rPr>
      <w:rFonts w:ascii="Arial" w:hAnsi="Arial"/>
      <w:b/>
      <w:bCs/>
      <w:iCs/>
      <w:sz w:val="24"/>
      <w:szCs w:val="26"/>
      <w:u w:val="single"/>
      <w:lang w:eastAsia="es-CO"/>
    </w:rPr>
  </w:style>
  <w:style w:type="character" w:customStyle="1" w:styleId="Ttulo6Car">
    <w:name w:val="Título 6 Car"/>
    <w:link w:val="Ttulo6"/>
    <w:rsid w:val="00AB0460"/>
    <w:rPr>
      <w:rFonts w:ascii="Arial" w:hAnsi="Arial"/>
      <w:b/>
      <w:bCs/>
      <w:sz w:val="15"/>
      <w:szCs w:val="15"/>
      <w:lang w:eastAsia="es-CO"/>
    </w:rPr>
  </w:style>
  <w:style w:type="character" w:customStyle="1" w:styleId="Ttulo7Car">
    <w:name w:val="Título 7 Car"/>
    <w:link w:val="Ttulo7"/>
    <w:rsid w:val="00AB0460"/>
    <w:rPr>
      <w:rFonts w:ascii="Arial" w:hAnsi="Arial"/>
      <w:sz w:val="24"/>
      <w:szCs w:val="24"/>
      <w:lang w:eastAsia="es-CO"/>
    </w:rPr>
  </w:style>
  <w:style w:type="character" w:customStyle="1" w:styleId="Ttulo8Car">
    <w:name w:val="Título 8 Car"/>
    <w:link w:val="Ttulo8"/>
    <w:rsid w:val="00AB0460"/>
    <w:rPr>
      <w:rFonts w:ascii="Arial" w:hAnsi="Arial"/>
      <w:i/>
      <w:iCs/>
      <w:sz w:val="24"/>
      <w:szCs w:val="24"/>
      <w:lang w:eastAsia="es-CO"/>
    </w:rPr>
  </w:style>
  <w:style w:type="character" w:customStyle="1" w:styleId="Ttulo9Car">
    <w:name w:val="Título 9 Car"/>
    <w:link w:val="Ttulo9"/>
    <w:rsid w:val="00AB0460"/>
    <w:rPr>
      <w:rFonts w:ascii="Arial" w:hAnsi="Arial" w:cs="Arial"/>
      <w:sz w:val="22"/>
      <w:szCs w:val="22"/>
      <w:lang w:eastAsia="es-CO"/>
    </w:rPr>
  </w:style>
  <w:style w:type="paragraph" w:styleId="Textodebloque">
    <w:name w:val="Block Text"/>
    <w:basedOn w:val="Normal"/>
    <w:rsid w:val="00B10D26"/>
    <w:pPr>
      <w:tabs>
        <w:tab w:val="left" w:pos="12474"/>
      </w:tabs>
      <w:ind w:left="426" w:right="192"/>
    </w:pPr>
    <w:rPr>
      <w:sz w:val="18"/>
    </w:rPr>
  </w:style>
  <w:style w:type="paragraph" w:styleId="Ttulo">
    <w:name w:val="Title"/>
    <w:basedOn w:val="Normal"/>
    <w:link w:val="TtuloCar"/>
    <w:qFormat/>
    <w:rsid w:val="00B10D26"/>
    <w:pPr>
      <w:jc w:val="center"/>
    </w:pPr>
    <w:rPr>
      <w:b/>
      <w:sz w:val="18"/>
    </w:rPr>
  </w:style>
  <w:style w:type="character" w:customStyle="1" w:styleId="TtuloCar">
    <w:name w:val="Título Car"/>
    <w:link w:val="Ttulo"/>
    <w:rsid w:val="00B10D26"/>
    <w:rPr>
      <w:rFonts w:ascii="Arial" w:hAnsi="Arial"/>
      <w:b/>
      <w:sz w:val="18"/>
      <w:lang w:val="es-ES" w:eastAsia="es-CO"/>
    </w:rPr>
  </w:style>
  <w:style w:type="character" w:styleId="Nmerodepgina">
    <w:name w:val="page number"/>
    <w:uiPriority w:val="99"/>
    <w:rsid w:val="00B10D26"/>
  </w:style>
  <w:style w:type="paragraph" w:styleId="Sangra2detindependiente">
    <w:name w:val="Body Text Indent 2"/>
    <w:basedOn w:val="Normal"/>
    <w:link w:val="Sangra2detindependienteCar"/>
    <w:rsid w:val="00B10D26"/>
    <w:pPr>
      <w:ind w:left="360"/>
      <w:jc w:val="both"/>
    </w:pPr>
    <w:rPr>
      <w:sz w:val="18"/>
    </w:rPr>
  </w:style>
  <w:style w:type="character" w:customStyle="1" w:styleId="Sangra2detindependienteCar">
    <w:name w:val="Sangría 2 de t. independiente Car"/>
    <w:link w:val="Sangra2detindependiente"/>
    <w:rsid w:val="00B10D26"/>
    <w:rPr>
      <w:rFonts w:ascii="Arial" w:hAnsi="Arial"/>
      <w:sz w:val="18"/>
      <w:lang w:val="es-ES" w:eastAsia="es-CO"/>
    </w:rPr>
  </w:style>
  <w:style w:type="paragraph" w:customStyle="1" w:styleId="Textoindependiente21">
    <w:name w:val="Texto independiente 21"/>
    <w:basedOn w:val="Normal"/>
    <w:rsid w:val="00B10D26"/>
    <w:pPr>
      <w:tabs>
        <w:tab w:val="left" w:pos="851"/>
      </w:tabs>
      <w:jc w:val="both"/>
    </w:pPr>
    <w:rPr>
      <w:sz w:val="18"/>
      <w:lang w:val="es-ES_tradnl"/>
    </w:rPr>
  </w:style>
  <w:style w:type="paragraph" w:styleId="Textoindependiente2">
    <w:name w:val="Body Text 2"/>
    <w:basedOn w:val="Normal"/>
    <w:link w:val="Textoindependiente2Car"/>
    <w:rsid w:val="00B10D26"/>
    <w:pPr>
      <w:ind w:right="356"/>
      <w:jc w:val="both"/>
    </w:pPr>
    <w:rPr>
      <w:b/>
      <w:sz w:val="22"/>
      <w:lang w:val="x-none"/>
    </w:rPr>
  </w:style>
  <w:style w:type="character" w:customStyle="1" w:styleId="Textoindependiente2Car">
    <w:name w:val="Texto independiente 2 Car"/>
    <w:link w:val="Textoindependiente2"/>
    <w:rsid w:val="00B10D26"/>
    <w:rPr>
      <w:rFonts w:ascii="Arial" w:hAnsi="Arial"/>
      <w:b/>
      <w:sz w:val="22"/>
      <w:lang w:val="x-none" w:eastAsia="es-CO"/>
    </w:rPr>
  </w:style>
  <w:style w:type="paragraph" w:styleId="Textoindependiente">
    <w:name w:val="Body Text"/>
    <w:basedOn w:val="Normal"/>
    <w:link w:val="TextoindependienteCar"/>
    <w:rsid w:val="00B10D26"/>
    <w:pPr>
      <w:jc w:val="both"/>
    </w:pPr>
    <w:rPr>
      <w:b/>
      <w:sz w:val="18"/>
      <w:lang w:val="x-none"/>
    </w:rPr>
  </w:style>
  <w:style w:type="character" w:customStyle="1" w:styleId="TextoindependienteCar">
    <w:name w:val="Texto independiente Car"/>
    <w:link w:val="Textoindependiente"/>
    <w:rsid w:val="00B10D26"/>
    <w:rPr>
      <w:rFonts w:ascii="Arial" w:hAnsi="Arial"/>
      <w:b/>
      <w:sz w:val="18"/>
      <w:lang w:val="x-none" w:eastAsia="es-CO"/>
    </w:rPr>
  </w:style>
  <w:style w:type="paragraph" w:styleId="Piedepgina">
    <w:name w:val="footer"/>
    <w:basedOn w:val="Normal"/>
    <w:link w:val="PiedepginaCar"/>
    <w:rsid w:val="00B10D26"/>
    <w:pPr>
      <w:tabs>
        <w:tab w:val="center" w:pos="4252"/>
        <w:tab w:val="right" w:pos="8504"/>
      </w:tabs>
    </w:pPr>
    <w:rPr>
      <w:sz w:val="20"/>
      <w:lang w:val="es-ES_tradnl"/>
    </w:rPr>
  </w:style>
  <w:style w:type="character" w:customStyle="1" w:styleId="PiedepginaCar">
    <w:name w:val="Pie de página Car"/>
    <w:link w:val="Piedepgina"/>
    <w:rsid w:val="00B10D26"/>
    <w:rPr>
      <w:rFonts w:ascii="Arial" w:hAnsi="Arial"/>
      <w:lang w:val="es-ES_tradnl" w:eastAsia="es-CO"/>
    </w:rPr>
  </w:style>
  <w:style w:type="paragraph" w:styleId="Textoindependiente3">
    <w:name w:val="Body Text 3"/>
    <w:basedOn w:val="Normal"/>
    <w:link w:val="Textoindependiente3Car"/>
    <w:rsid w:val="00B10D26"/>
    <w:pPr>
      <w:jc w:val="both"/>
    </w:pPr>
    <w:rPr>
      <w:b/>
      <w:spacing w:val="20"/>
      <w:sz w:val="16"/>
    </w:rPr>
  </w:style>
  <w:style w:type="character" w:customStyle="1" w:styleId="Textoindependiente3Car">
    <w:name w:val="Texto independiente 3 Car"/>
    <w:link w:val="Textoindependiente3"/>
    <w:rsid w:val="00B10D26"/>
    <w:rPr>
      <w:rFonts w:ascii="Arial" w:hAnsi="Arial"/>
      <w:b/>
      <w:spacing w:val="20"/>
      <w:sz w:val="16"/>
      <w:lang w:val="es-ES" w:eastAsia="es-CO"/>
    </w:rPr>
  </w:style>
  <w:style w:type="paragraph" w:styleId="Sangradetextonormal">
    <w:name w:val="Body Text Indent"/>
    <w:basedOn w:val="Normal"/>
    <w:link w:val="SangradetextonormalCar"/>
    <w:rsid w:val="00B10D26"/>
    <w:pPr>
      <w:tabs>
        <w:tab w:val="left" w:pos="851"/>
      </w:tabs>
      <w:jc w:val="both"/>
    </w:pPr>
    <w:rPr>
      <w:sz w:val="18"/>
      <w:lang w:val="es-ES_tradnl" w:eastAsia="es-ES"/>
    </w:rPr>
  </w:style>
  <w:style w:type="character" w:customStyle="1" w:styleId="SangradetextonormalCar">
    <w:name w:val="Sangría de texto normal Car"/>
    <w:link w:val="Sangradetextonormal"/>
    <w:rsid w:val="00B10D26"/>
    <w:rPr>
      <w:rFonts w:ascii="Arial" w:hAnsi="Arial"/>
      <w:sz w:val="18"/>
      <w:lang w:val="es-ES_tradnl" w:eastAsia="es-ES"/>
    </w:rPr>
  </w:style>
  <w:style w:type="paragraph" w:customStyle="1" w:styleId="Textoindependiente31">
    <w:name w:val="Texto independiente 31"/>
    <w:basedOn w:val="Normal"/>
    <w:rsid w:val="00B10D26"/>
    <w:pPr>
      <w:jc w:val="both"/>
    </w:pPr>
    <w:rPr>
      <w:sz w:val="28"/>
      <w:lang w:val="es-ES_tradnl"/>
    </w:rPr>
  </w:style>
  <w:style w:type="paragraph" w:styleId="Sangra3detindependiente">
    <w:name w:val="Body Text Indent 3"/>
    <w:basedOn w:val="Normal"/>
    <w:link w:val="Sangra3detindependienteCar"/>
    <w:rsid w:val="00B10D26"/>
    <w:pPr>
      <w:ind w:left="709"/>
      <w:jc w:val="both"/>
    </w:pPr>
    <w:rPr>
      <w:lang w:val="x-none"/>
    </w:rPr>
  </w:style>
  <w:style w:type="character" w:customStyle="1" w:styleId="Sangra3detindependienteCar">
    <w:name w:val="Sangría 3 de t. independiente Car"/>
    <w:link w:val="Sangra3detindependiente"/>
    <w:rsid w:val="00B10D26"/>
    <w:rPr>
      <w:rFonts w:ascii="Arial" w:hAnsi="Arial"/>
      <w:sz w:val="24"/>
      <w:lang w:val="x-none" w:eastAsia="es-CO"/>
    </w:rPr>
  </w:style>
  <w:style w:type="paragraph" w:styleId="Encabezado">
    <w:name w:val="header"/>
    <w:basedOn w:val="Normal"/>
    <w:link w:val="EncabezadoCar"/>
    <w:rsid w:val="00B10D26"/>
    <w:pPr>
      <w:tabs>
        <w:tab w:val="center" w:pos="4419"/>
        <w:tab w:val="right" w:pos="8838"/>
      </w:tabs>
      <w:jc w:val="both"/>
    </w:pPr>
    <w:rPr>
      <w:sz w:val="20"/>
      <w:lang w:val="es-ES_tradnl"/>
    </w:rPr>
  </w:style>
  <w:style w:type="character" w:customStyle="1" w:styleId="EncabezadoCar">
    <w:name w:val="Encabezado Car"/>
    <w:link w:val="Encabezado"/>
    <w:rsid w:val="00B10D26"/>
    <w:rPr>
      <w:rFonts w:ascii="Arial" w:hAnsi="Arial"/>
      <w:lang w:val="es-ES_tradnl" w:eastAsia="es-CO"/>
    </w:rPr>
  </w:style>
  <w:style w:type="paragraph" w:styleId="Listaconvietas">
    <w:name w:val="List Bullet"/>
    <w:basedOn w:val="Normal"/>
    <w:link w:val="ListaconvietasCar"/>
    <w:autoRedefine/>
    <w:rsid w:val="00B10D26"/>
    <w:pPr>
      <w:numPr>
        <w:numId w:val="2"/>
      </w:numPr>
    </w:pPr>
  </w:style>
  <w:style w:type="character" w:customStyle="1" w:styleId="ListaconvietasCar">
    <w:name w:val="Lista con viñetas Car"/>
    <w:link w:val="Listaconvietas"/>
    <w:rsid w:val="00B10D26"/>
    <w:rPr>
      <w:rFonts w:ascii="Arial" w:hAnsi="Arial"/>
      <w:sz w:val="24"/>
      <w:lang w:eastAsia="es-CO"/>
    </w:rPr>
  </w:style>
  <w:style w:type="paragraph" w:customStyle="1" w:styleId="Textoindependiente210">
    <w:name w:val="Texto independiente 21"/>
    <w:basedOn w:val="Normal"/>
    <w:rsid w:val="00B10D26"/>
    <w:pPr>
      <w:tabs>
        <w:tab w:val="left" w:pos="851"/>
      </w:tabs>
      <w:jc w:val="both"/>
    </w:pPr>
    <w:rPr>
      <w:sz w:val="18"/>
      <w:lang w:val="es-ES_tradnl"/>
    </w:rPr>
  </w:style>
  <w:style w:type="paragraph" w:customStyle="1" w:styleId="Textoindependiente22">
    <w:name w:val="Texto independiente 22"/>
    <w:basedOn w:val="Normal"/>
    <w:rsid w:val="00B10D26"/>
    <w:pPr>
      <w:tabs>
        <w:tab w:val="left" w:pos="851"/>
      </w:tabs>
      <w:jc w:val="both"/>
    </w:pPr>
    <w:rPr>
      <w:sz w:val="18"/>
      <w:lang w:val="es-ES_tradnl"/>
    </w:rPr>
  </w:style>
  <w:style w:type="character" w:styleId="Hipervnculo">
    <w:name w:val="Hyperlink"/>
    <w:uiPriority w:val="99"/>
    <w:unhideWhenUsed/>
    <w:rsid w:val="00B10D26"/>
    <w:rPr>
      <w:color w:val="0000FF"/>
      <w:u w:val="single"/>
    </w:rPr>
  </w:style>
  <w:style w:type="paragraph" w:styleId="Textodeglobo">
    <w:name w:val="Balloon Text"/>
    <w:basedOn w:val="Normal"/>
    <w:link w:val="TextodegloboCar"/>
    <w:rsid w:val="00B10D26"/>
    <w:rPr>
      <w:rFonts w:ascii="Lucida Grande" w:hAnsi="Lucida Grande"/>
      <w:sz w:val="18"/>
      <w:szCs w:val="18"/>
    </w:rPr>
  </w:style>
  <w:style w:type="character" w:customStyle="1" w:styleId="TextodegloboCar">
    <w:name w:val="Texto de globo Car"/>
    <w:link w:val="Textodeglobo"/>
    <w:rsid w:val="00B10D26"/>
    <w:rPr>
      <w:rFonts w:ascii="Lucida Grande" w:hAnsi="Lucida Grande"/>
      <w:sz w:val="18"/>
      <w:szCs w:val="18"/>
      <w:lang w:val="es-ES" w:eastAsia="es-CO"/>
    </w:rPr>
  </w:style>
  <w:style w:type="character" w:styleId="Refdecomentario">
    <w:name w:val="annotation reference"/>
    <w:rsid w:val="00B10D26"/>
    <w:rPr>
      <w:sz w:val="18"/>
      <w:szCs w:val="18"/>
    </w:rPr>
  </w:style>
  <w:style w:type="paragraph" w:styleId="Textocomentario">
    <w:name w:val="annotation text"/>
    <w:basedOn w:val="Normal"/>
    <w:link w:val="TextocomentarioCar"/>
    <w:rsid w:val="00B10D26"/>
    <w:rPr>
      <w:szCs w:val="24"/>
    </w:rPr>
  </w:style>
  <w:style w:type="character" w:customStyle="1" w:styleId="TextocomentarioCar">
    <w:name w:val="Texto comentario Car"/>
    <w:link w:val="Textocomentario"/>
    <w:rsid w:val="00B10D26"/>
    <w:rPr>
      <w:rFonts w:ascii="Arial" w:hAnsi="Arial"/>
      <w:sz w:val="24"/>
      <w:szCs w:val="24"/>
      <w:lang w:val="es-ES" w:eastAsia="es-CO"/>
    </w:rPr>
  </w:style>
  <w:style w:type="paragraph" w:styleId="Asuntodelcomentario">
    <w:name w:val="annotation subject"/>
    <w:basedOn w:val="Textocomentario"/>
    <w:next w:val="Textocomentario"/>
    <w:link w:val="AsuntodelcomentarioCar"/>
    <w:rsid w:val="00B10D26"/>
    <w:rPr>
      <w:b/>
      <w:bCs/>
    </w:rPr>
  </w:style>
  <w:style w:type="character" w:customStyle="1" w:styleId="AsuntodelcomentarioCar">
    <w:name w:val="Asunto del comentario Car"/>
    <w:link w:val="Asuntodelcomentario"/>
    <w:rsid w:val="00B10D26"/>
    <w:rPr>
      <w:rFonts w:ascii="Arial" w:hAnsi="Arial"/>
      <w:b/>
      <w:bCs/>
      <w:sz w:val="24"/>
      <w:szCs w:val="24"/>
      <w:lang w:val="es-ES" w:eastAsia="es-CO"/>
    </w:rPr>
  </w:style>
  <w:style w:type="paragraph" w:styleId="Mapadeldocumento">
    <w:name w:val="Document Map"/>
    <w:basedOn w:val="Normal"/>
    <w:link w:val="MapadeldocumentoCar"/>
    <w:rsid w:val="00B10D26"/>
    <w:rPr>
      <w:rFonts w:ascii="Lucida Grande" w:hAnsi="Lucida Grande"/>
      <w:szCs w:val="24"/>
    </w:rPr>
  </w:style>
  <w:style w:type="character" w:customStyle="1" w:styleId="MapadeldocumentoCar">
    <w:name w:val="Mapa del documento Car"/>
    <w:link w:val="Mapadeldocumento"/>
    <w:rsid w:val="00B10D26"/>
    <w:rPr>
      <w:rFonts w:ascii="Lucida Grande" w:hAnsi="Lucida Grande"/>
      <w:sz w:val="24"/>
      <w:szCs w:val="24"/>
      <w:lang w:val="es-ES" w:eastAsia="es-CO"/>
    </w:rPr>
  </w:style>
  <w:style w:type="character" w:styleId="Hipervnculovisitado">
    <w:name w:val="FollowedHyperlink"/>
    <w:rsid w:val="00B10D26"/>
    <w:rPr>
      <w:color w:val="800080"/>
      <w:u w:val="single"/>
    </w:rPr>
  </w:style>
  <w:style w:type="paragraph" w:customStyle="1" w:styleId="Encabezadodetabladecontenido">
    <w:name w:val="Encabezado de tabla de contenido"/>
    <w:basedOn w:val="Ttulo1"/>
    <w:next w:val="Normal"/>
    <w:uiPriority w:val="39"/>
    <w:semiHidden/>
    <w:unhideWhenUsed/>
    <w:qFormat/>
    <w:rsid w:val="009214C2"/>
    <w:pPr>
      <w:keepLines/>
      <w:spacing w:before="480" w:after="0" w:line="276" w:lineRule="auto"/>
      <w:outlineLvl w:val="9"/>
    </w:pPr>
    <w:rPr>
      <w:rFonts w:ascii="Cambria" w:hAnsi="Cambria" w:cs="Times New Roman"/>
      <w:caps w:val="0"/>
      <w:color w:val="365F91"/>
      <w:kern w:val="0"/>
      <w:sz w:val="28"/>
      <w:szCs w:val="28"/>
      <w:lang w:val="es-CO"/>
    </w:rPr>
  </w:style>
  <w:style w:type="paragraph" w:styleId="TDC1">
    <w:name w:val="toc 1"/>
    <w:basedOn w:val="Normal"/>
    <w:next w:val="Normal"/>
    <w:autoRedefine/>
    <w:uiPriority w:val="39"/>
    <w:unhideWhenUsed/>
    <w:rsid w:val="009214C2"/>
    <w:pPr>
      <w:spacing w:before="240" w:after="120"/>
    </w:pPr>
    <w:rPr>
      <w:b/>
      <w:bCs/>
      <w:sz w:val="16"/>
    </w:rPr>
  </w:style>
  <w:style w:type="paragraph" w:styleId="TDC2">
    <w:name w:val="toc 2"/>
    <w:basedOn w:val="Normal"/>
    <w:next w:val="Normal"/>
    <w:autoRedefine/>
    <w:uiPriority w:val="39"/>
    <w:unhideWhenUsed/>
    <w:rsid w:val="009214C2"/>
    <w:pPr>
      <w:tabs>
        <w:tab w:val="right" w:leader="dot" w:pos="8830"/>
      </w:tabs>
      <w:ind w:left="240"/>
      <w:jc w:val="both"/>
    </w:pPr>
    <w:rPr>
      <w:iCs/>
      <w:sz w:val="16"/>
    </w:rPr>
  </w:style>
  <w:style w:type="paragraph" w:styleId="TDC3">
    <w:name w:val="toc 3"/>
    <w:basedOn w:val="Normal"/>
    <w:next w:val="Normal"/>
    <w:autoRedefine/>
    <w:uiPriority w:val="39"/>
    <w:unhideWhenUsed/>
    <w:rsid w:val="009214C2"/>
    <w:pPr>
      <w:ind w:left="480"/>
    </w:pPr>
    <w:rPr>
      <w:rFonts w:ascii="Calibri" w:hAnsi="Calibri"/>
      <w:sz w:val="20"/>
    </w:rPr>
  </w:style>
  <w:style w:type="paragraph" w:styleId="TDC4">
    <w:name w:val="toc 4"/>
    <w:basedOn w:val="Normal"/>
    <w:next w:val="Normal"/>
    <w:autoRedefine/>
    <w:uiPriority w:val="39"/>
    <w:unhideWhenUsed/>
    <w:rsid w:val="009214C2"/>
    <w:pPr>
      <w:ind w:left="720"/>
    </w:pPr>
    <w:rPr>
      <w:rFonts w:ascii="Calibri" w:hAnsi="Calibri"/>
      <w:sz w:val="20"/>
    </w:rPr>
  </w:style>
  <w:style w:type="paragraph" w:styleId="TDC5">
    <w:name w:val="toc 5"/>
    <w:basedOn w:val="Normal"/>
    <w:next w:val="Normal"/>
    <w:autoRedefine/>
    <w:uiPriority w:val="39"/>
    <w:unhideWhenUsed/>
    <w:rsid w:val="009214C2"/>
    <w:pPr>
      <w:ind w:left="960"/>
    </w:pPr>
    <w:rPr>
      <w:rFonts w:ascii="Calibri" w:hAnsi="Calibri"/>
      <w:sz w:val="20"/>
    </w:rPr>
  </w:style>
  <w:style w:type="paragraph" w:styleId="TDC6">
    <w:name w:val="toc 6"/>
    <w:basedOn w:val="Normal"/>
    <w:next w:val="Normal"/>
    <w:autoRedefine/>
    <w:uiPriority w:val="39"/>
    <w:unhideWhenUsed/>
    <w:rsid w:val="009214C2"/>
    <w:pPr>
      <w:ind w:left="1200"/>
    </w:pPr>
    <w:rPr>
      <w:rFonts w:ascii="Calibri" w:hAnsi="Calibri"/>
      <w:sz w:val="20"/>
    </w:rPr>
  </w:style>
  <w:style w:type="paragraph" w:styleId="TDC7">
    <w:name w:val="toc 7"/>
    <w:basedOn w:val="Normal"/>
    <w:next w:val="Normal"/>
    <w:autoRedefine/>
    <w:uiPriority w:val="39"/>
    <w:unhideWhenUsed/>
    <w:rsid w:val="009214C2"/>
    <w:pPr>
      <w:ind w:left="1440"/>
    </w:pPr>
    <w:rPr>
      <w:rFonts w:ascii="Calibri" w:hAnsi="Calibri"/>
      <w:sz w:val="20"/>
    </w:rPr>
  </w:style>
  <w:style w:type="paragraph" w:styleId="TDC8">
    <w:name w:val="toc 8"/>
    <w:basedOn w:val="Normal"/>
    <w:next w:val="Normal"/>
    <w:autoRedefine/>
    <w:uiPriority w:val="39"/>
    <w:unhideWhenUsed/>
    <w:rsid w:val="009214C2"/>
    <w:pPr>
      <w:ind w:left="1680"/>
    </w:pPr>
    <w:rPr>
      <w:rFonts w:ascii="Calibri" w:hAnsi="Calibri"/>
      <w:sz w:val="20"/>
    </w:rPr>
  </w:style>
  <w:style w:type="paragraph" w:styleId="TDC9">
    <w:name w:val="toc 9"/>
    <w:basedOn w:val="Normal"/>
    <w:next w:val="Normal"/>
    <w:autoRedefine/>
    <w:uiPriority w:val="39"/>
    <w:unhideWhenUsed/>
    <w:rsid w:val="009214C2"/>
    <w:pPr>
      <w:ind w:left="1920"/>
    </w:pPr>
    <w:rPr>
      <w:rFonts w:ascii="Calibri" w:hAnsi="Calibri"/>
      <w:sz w:val="20"/>
    </w:rPr>
  </w:style>
  <w:style w:type="paragraph" w:customStyle="1" w:styleId="Listaclara-nfasis31">
    <w:name w:val="Lista clara - Énfasis 31"/>
    <w:hidden/>
    <w:uiPriority w:val="71"/>
    <w:rsid w:val="00CD4BF2"/>
    <w:rPr>
      <w:rFonts w:ascii="Arial" w:hAnsi="Arial"/>
      <w:sz w:val="24"/>
      <w:lang w:eastAsia="es-CO"/>
    </w:rPr>
  </w:style>
  <w:style w:type="paragraph" w:customStyle="1" w:styleId="Textodecuerpo21">
    <w:name w:val="Texto de cuerpo 21"/>
    <w:basedOn w:val="Normal"/>
    <w:rsid w:val="00243B4D"/>
    <w:pPr>
      <w:tabs>
        <w:tab w:val="left" w:pos="851"/>
      </w:tabs>
      <w:jc w:val="both"/>
    </w:pPr>
    <w:rPr>
      <w:sz w:val="18"/>
      <w:lang w:val="es-ES_tradnl"/>
    </w:rPr>
  </w:style>
  <w:style w:type="paragraph" w:styleId="Prrafodelista">
    <w:name w:val="List Paragraph"/>
    <w:basedOn w:val="Normal"/>
    <w:uiPriority w:val="34"/>
    <w:qFormat/>
    <w:rsid w:val="00A92F8B"/>
    <w:pPr>
      <w:ind w:left="720"/>
      <w:contextualSpacing/>
    </w:pPr>
  </w:style>
  <w:style w:type="character" w:styleId="Textodelmarcadordeposicin">
    <w:name w:val="Placeholder Text"/>
    <w:basedOn w:val="Fuentedeprrafopredeter"/>
    <w:uiPriority w:val="99"/>
    <w:semiHidden/>
    <w:rsid w:val="000D7CEE"/>
    <w:rPr>
      <w:color w:val="808080"/>
    </w:rPr>
  </w:style>
  <w:style w:type="paragraph" w:customStyle="1" w:styleId="Default">
    <w:name w:val="Default"/>
    <w:uiPriority w:val="99"/>
    <w:rsid w:val="00577AB4"/>
    <w:pPr>
      <w:autoSpaceDE w:val="0"/>
      <w:autoSpaceDN w:val="0"/>
      <w:adjustRightInd w:val="0"/>
    </w:pPr>
    <w:rPr>
      <w:rFonts w:ascii="Arial" w:eastAsia="Calibri" w:hAnsi="Arial" w:cs="Arial"/>
      <w:color w:val="000000"/>
      <w:sz w:val="24"/>
      <w:szCs w:val="24"/>
      <w:lang w:val="es-CO" w:eastAsia="en-US"/>
    </w:rPr>
  </w:style>
  <w:style w:type="paragraph" w:customStyle="1" w:styleId="Titulo2">
    <w:name w:val="Titulo 2"/>
    <w:basedOn w:val="Normal"/>
    <w:rsid w:val="00577AB4"/>
    <w:pPr>
      <w:numPr>
        <w:numId w:val="6"/>
      </w:numPr>
    </w:pPr>
    <w:rPr>
      <w:rFonts w:ascii="Times New Roman" w:hAnsi="Times New Roman"/>
      <w:szCs w:val="24"/>
      <w:lang w:eastAsia="es-ES"/>
    </w:rPr>
  </w:style>
  <w:style w:type="paragraph" w:customStyle="1" w:styleId="Titulo">
    <w:name w:val="Titulo"/>
    <w:basedOn w:val="Normal"/>
    <w:rsid w:val="00577AB4"/>
    <w:pPr>
      <w:numPr>
        <w:ilvl w:val="1"/>
        <w:numId w:val="6"/>
      </w:numPr>
    </w:pPr>
    <w:rPr>
      <w:rFonts w:ascii="Times New Roman" w:hAnsi="Times New Roman"/>
      <w:szCs w:val="24"/>
      <w:lang w:eastAsia="es-ES"/>
    </w:rPr>
  </w:style>
  <w:style w:type="character" w:customStyle="1" w:styleId="normaltextrun">
    <w:name w:val="normaltextrun"/>
    <w:basedOn w:val="Fuentedeprrafopredeter"/>
    <w:rsid w:val="00D46A7D"/>
  </w:style>
  <w:style w:type="paragraph" w:styleId="Revisin">
    <w:name w:val="Revision"/>
    <w:hidden/>
    <w:uiPriority w:val="99"/>
    <w:semiHidden/>
    <w:rsid w:val="00635671"/>
    <w:rPr>
      <w:rFonts w:ascii="Arial" w:hAnsi="Arial"/>
      <w:sz w:val="24"/>
      <w:lang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672A7E-2C8E-4358-94D5-5F4BF3BC76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923</Words>
  <Characters>5079</Characters>
  <Application>Microsoft Office Word</Application>
  <DocSecurity>0</DocSecurity>
  <Lines>42</Lines>
  <Paragraphs>11</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5991</CharactersWithSpaces>
  <SharedDoc>false</SharedDoc>
  <HLinks>
    <vt:vector size="12" baseType="variant">
      <vt:variant>
        <vt:i4>5767270</vt:i4>
      </vt:variant>
      <vt:variant>
        <vt:i4>6</vt:i4>
      </vt:variant>
      <vt:variant>
        <vt:i4>0</vt:i4>
      </vt:variant>
      <vt:variant>
        <vt:i4>5</vt:i4>
      </vt:variant>
      <vt:variant>
        <vt:lpwstr>mailto:422notastecnicas@superfinanciera.gov.co</vt:lpwstr>
      </vt:variant>
      <vt:variant>
        <vt:lpwstr/>
      </vt:variant>
      <vt:variant>
        <vt:i4>2818053</vt:i4>
      </vt:variant>
      <vt:variant>
        <vt:i4>3</vt:i4>
      </vt:variant>
      <vt:variant>
        <vt:i4>0</vt:i4>
      </vt:variant>
      <vt:variant>
        <vt:i4>5</vt:i4>
      </vt:variant>
      <vt:variant>
        <vt:lpwstr>mailto:360polizas@superfinanciera.gov.co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Yuri Castañeda</dc:creator>
  <cp:lastModifiedBy>Gabriel Armando Ospina Garcia</cp:lastModifiedBy>
  <cp:revision>3</cp:revision>
  <cp:lastPrinted>2021-11-23T16:05:00Z</cp:lastPrinted>
  <dcterms:created xsi:type="dcterms:W3CDTF">2021-12-10T19:23:00Z</dcterms:created>
  <dcterms:modified xsi:type="dcterms:W3CDTF">2021-12-13T14:40:00Z</dcterms:modified>
</cp:coreProperties>
</file>