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BE82A" w14:textId="51EBE4AE" w:rsidR="00384E55" w:rsidRPr="00EB4A2E" w:rsidRDefault="00384E55" w:rsidP="00384E55">
      <w:pPr>
        <w:tabs>
          <w:tab w:val="center" w:pos="4252"/>
          <w:tab w:val="right" w:pos="8504"/>
        </w:tabs>
        <w:rPr>
          <w:rFonts w:ascii="Arial" w:hAnsi="Arial" w:cs="Arial"/>
          <w:b/>
          <w:spacing w:val="-3"/>
          <w:sz w:val="20"/>
          <w:szCs w:val="20"/>
          <w:lang w:val="es-AR" w:eastAsia="es-ES"/>
        </w:rPr>
      </w:pPr>
      <w:r w:rsidRPr="00EB4A2E">
        <w:rPr>
          <w:rFonts w:ascii="Arial" w:hAnsi="Arial" w:cs="Arial"/>
          <w:b/>
          <w:spacing w:val="-3"/>
          <w:sz w:val="20"/>
          <w:szCs w:val="20"/>
          <w:lang w:val="es-AR" w:eastAsia="es-ES"/>
        </w:rPr>
        <w:t xml:space="preserve">Página </w:t>
      </w:r>
      <w:r w:rsidR="007524F5" w:rsidRPr="00EB4A2E">
        <w:rPr>
          <w:rFonts w:ascii="Arial" w:hAnsi="Arial" w:cs="Arial"/>
          <w:b/>
          <w:spacing w:val="-3"/>
          <w:sz w:val="20"/>
          <w:szCs w:val="20"/>
          <w:lang w:val="es-AR" w:eastAsia="es-ES"/>
        </w:rPr>
        <w:t>603</w:t>
      </w:r>
    </w:p>
    <w:p w14:paraId="672A6659" w14:textId="3DD291AD" w:rsidR="004751F2" w:rsidRDefault="004751F2" w:rsidP="00087221">
      <w:pPr>
        <w:jc w:val="both"/>
        <w:rPr>
          <w:rFonts w:ascii="Arial" w:hAnsi="Arial"/>
          <w:sz w:val="18"/>
        </w:rPr>
      </w:pPr>
    </w:p>
    <w:p w14:paraId="522B76FC" w14:textId="77777777" w:rsidR="001B0282" w:rsidRDefault="001B0282" w:rsidP="00087221">
      <w:pPr>
        <w:jc w:val="both"/>
        <w:rPr>
          <w:rFonts w:ascii="Arial" w:hAnsi="Arial"/>
          <w:sz w:val="18"/>
        </w:rPr>
      </w:pPr>
    </w:p>
    <w:tbl>
      <w:tblPr>
        <w:tblW w:w="955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8"/>
        <w:gridCol w:w="5297"/>
      </w:tblGrid>
      <w:tr w:rsidR="004751F2" w:rsidRPr="00161EAC" w14:paraId="685445B7" w14:textId="77777777" w:rsidTr="00384E55">
        <w:tc>
          <w:tcPr>
            <w:tcW w:w="4258" w:type="dxa"/>
          </w:tcPr>
          <w:p w14:paraId="5B2CA629" w14:textId="77777777" w:rsidR="004751F2" w:rsidRPr="00161EAC" w:rsidRDefault="004751F2" w:rsidP="00087221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161EAC">
              <w:rPr>
                <w:rFonts w:ascii="Arial" w:hAnsi="Arial"/>
                <w:b/>
                <w:sz w:val="20"/>
                <w:szCs w:val="20"/>
              </w:rPr>
              <w:t>TEMA:</w:t>
            </w:r>
          </w:p>
        </w:tc>
        <w:tc>
          <w:tcPr>
            <w:tcW w:w="5297" w:type="dxa"/>
          </w:tcPr>
          <w:p w14:paraId="14A06D8C" w14:textId="77777777" w:rsidR="004751F2" w:rsidRPr="00161EAC" w:rsidRDefault="00EB14C1" w:rsidP="00087221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161EAC">
              <w:rPr>
                <w:rFonts w:ascii="Arial" w:hAnsi="Arial"/>
                <w:b/>
                <w:sz w:val="20"/>
                <w:szCs w:val="20"/>
              </w:rPr>
              <w:t>Smartsupervision</w:t>
            </w:r>
            <w:r w:rsidR="002E7B9E" w:rsidRPr="00161EAC">
              <w:rPr>
                <w:rFonts w:ascii="Arial" w:hAnsi="Arial"/>
                <w:b/>
                <w:sz w:val="20"/>
                <w:szCs w:val="20"/>
              </w:rPr>
              <w:t xml:space="preserve"> - Gestión</w:t>
            </w:r>
          </w:p>
        </w:tc>
      </w:tr>
      <w:tr w:rsidR="004751F2" w:rsidRPr="00161EAC" w14:paraId="043C05DE" w14:textId="77777777" w:rsidTr="00384E55">
        <w:tc>
          <w:tcPr>
            <w:tcW w:w="4258" w:type="dxa"/>
          </w:tcPr>
          <w:p w14:paraId="7F092AB9" w14:textId="77777777" w:rsidR="004751F2" w:rsidRPr="00161EAC" w:rsidRDefault="004751F2" w:rsidP="00087221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161EAC">
              <w:rPr>
                <w:rFonts w:ascii="Arial" w:hAnsi="Arial"/>
                <w:b/>
                <w:sz w:val="20"/>
                <w:szCs w:val="20"/>
              </w:rPr>
              <w:t>NOMBRE DE PROFORMA</w:t>
            </w:r>
          </w:p>
        </w:tc>
        <w:tc>
          <w:tcPr>
            <w:tcW w:w="5297" w:type="dxa"/>
          </w:tcPr>
          <w:p w14:paraId="56BA9B31" w14:textId="24A12B1A" w:rsidR="004751F2" w:rsidRPr="00161EAC" w:rsidRDefault="00384E55" w:rsidP="00087221">
            <w:pPr>
              <w:spacing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Smartsupervision</w:t>
            </w:r>
            <w:r w:rsidRPr="00161EA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5EAB7F54" w:rsidRPr="00161EAC">
              <w:rPr>
                <w:rFonts w:ascii="Arial" w:hAnsi="Arial" w:cs="Arial"/>
                <w:sz w:val="20"/>
                <w:szCs w:val="20"/>
              </w:rPr>
              <w:t xml:space="preserve">Gestión de la </w:t>
            </w:r>
            <w:r w:rsidR="00354152">
              <w:rPr>
                <w:rFonts w:ascii="Arial" w:hAnsi="Arial" w:cs="Arial"/>
                <w:sz w:val="20"/>
                <w:szCs w:val="20"/>
              </w:rPr>
              <w:t>q</w:t>
            </w:r>
            <w:r w:rsidR="5EAB7F54" w:rsidRPr="00161EAC">
              <w:rPr>
                <w:rFonts w:ascii="Arial" w:hAnsi="Arial" w:cs="Arial"/>
                <w:sz w:val="20"/>
                <w:szCs w:val="20"/>
              </w:rPr>
              <w:t xml:space="preserve">ueja o </w:t>
            </w:r>
            <w:r w:rsidR="00354152">
              <w:rPr>
                <w:rFonts w:ascii="Arial" w:hAnsi="Arial" w:cs="Arial"/>
                <w:sz w:val="20"/>
                <w:szCs w:val="20"/>
              </w:rPr>
              <w:t>r</w:t>
            </w:r>
            <w:r w:rsidR="5EAB7F54" w:rsidRPr="00161EAC">
              <w:rPr>
                <w:rFonts w:ascii="Arial" w:hAnsi="Arial" w:cs="Arial"/>
                <w:sz w:val="20"/>
                <w:szCs w:val="20"/>
              </w:rPr>
              <w:t>eclamo</w:t>
            </w:r>
            <w:r w:rsidR="008F25B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751F2" w:rsidRPr="00161EAC" w14:paraId="1269B3F8" w14:textId="77777777" w:rsidTr="00384E55">
        <w:trPr>
          <w:trHeight w:val="240"/>
        </w:trPr>
        <w:tc>
          <w:tcPr>
            <w:tcW w:w="4258" w:type="dxa"/>
          </w:tcPr>
          <w:p w14:paraId="0D4BC354" w14:textId="77777777" w:rsidR="004751F2" w:rsidRPr="00161EAC" w:rsidRDefault="004751F2" w:rsidP="00087221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161EAC">
              <w:rPr>
                <w:rFonts w:ascii="Arial" w:hAnsi="Arial"/>
                <w:b/>
                <w:sz w:val="20"/>
                <w:szCs w:val="20"/>
              </w:rPr>
              <w:t>NUMERO DE PROFORMA:</w:t>
            </w:r>
          </w:p>
        </w:tc>
        <w:tc>
          <w:tcPr>
            <w:tcW w:w="5297" w:type="dxa"/>
          </w:tcPr>
          <w:p w14:paraId="20D7356D" w14:textId="2420CC14" w:rsidR="004751F2" w:rsidRPr="00161EAC" w:rsidRDefault="37B48C07" w:rsidP="00087221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161EAC">
              <w:rPr>
                <w:rFonts w:ascii="Arial" w:hAnsi="Arial"/>
                <w:sz w:val="20"/>
                <w:szCs w:val="20"/>
              </w:rPr>
              <w:t xml:space="preserve">F. </w:t>
            </w:r>
            <w:r w:rsidR="4D9C614F" w:rsidRPr="00161EAC">
              <w:rPr>
                <w:rFonts w:ascii="Arial" w:hAnsi="Arial"/>
                <w:sz w:val="20"/>
                <w:szCs w:val="20"/>
              </w:rPr>
              <w:t>0000</w:t>
            </w:r>
            <w:r w:rsidRPr="00161EAC">
              <w:rPr>
                <w:rFonts w:ascii="Arial" w:hAnsi="Arial"/>
                <w:sz w:val="20"/>
                <w:szCs w:val="20"/>
              </w:rPr>
              <w:t>-</w:t>
            </w:r>
            <w:r w:rsidR="00A24E69">
              <w:rPr>
                <w:rFonts w:ascii="Arial" w:hAnsi="Arial"/>
                <w:sz w:val="20"/>
                <w:szCs w:val="20"/>
              </w:rPr>
              <w:t>166</w:t>
            </w:r>
          </w:p>
        </w:tc>
      </w:tr>
      <w:tr w:rsidR="004751F2" w:rsidRPr="00161EAC" w14:paraId="62254023" w14:textId="77777777" w:rsidTr="00384E55">
        <w:trPr>
          <w:trHeight w:val="240"/>
        </w:trPr>
        <w:tc>
          <w:tcPr>
            <w:tcW w:w="4258" w:type="dxa"/>
          </w:tcPr>
          <w:p w14:paraId="14D2668F" w14:textId="77777777" w:rsidR="004751F2" w:rsidRPr="00161EAC" w:rsidRDefault="004751F2" w:rsidP="00087221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161EAC">
              <w:rPr>
                <w:rFonts w:ascii="Arial" w:hAnsi="Arial"/>
                <w:b/>
                <w:sz w:val="20"/>
                <w:szCs w:val="20"/>
              </w:rPr>
              <w:t>NUMERO DE FORMATO:</w:t>
            </w:r>
          </w:p>
        </w:tc>
        <w:tc>
          <w:tcPr>
            <w:tcW w:w="5297" w:type="dxa"/>
          </w:tcPr>
          <w:p w14:paraId="685F7C51" w14:textId="1997FC50" w:rsidR="004751F2" w:rsidRPr="00161EAC" w:rsidRDefault="00A24E69" w:rsidP="00087221">
            <w:pPr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411</w:t>
            </w:r>
          </w:p>
        </w:tc>
      </w:tr>
      <w:tr w:rsidR="004751F2" w:rsidRPr="00161EAC" w14:paraId="7B4D9896" w14:textId="77777777" w:rsidTr="00384E55">
        <w:tc>
          <w:tcPr>
            <w:tcW w:w="4258" w:type="dxa"/>
          </w:tcPr>
          <w:p w14:paraId="7124F5FC" w14:textId="77777777" w:rsidR="004751F2" w:rsidRPr="00161EAC" w:rsidRDefault="004751F2" w:rsidP="00087221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161EAC">
              <w:rPr>
                <w:rFonts w:ascii="Arial" w:hAnsi="Arial"/>
                <w:b/>
                <w:sz w:val="20"/>
                <w:szCs w:val="20"/>
              </w:rPr>
              <w:t>OBJETIVO:</w:t>
            </w:r>
          </w:p>
        </w:tc>
        <w:tc>
          <w:tcPr>
            <w:tcW w:w="5297" w:type="dxa"/>
          </w:tcPr>
          <w:p w14:paraId="6A58AD8A" w14:textId="65BF0FBC" w:rsidR="004751F2" w:rsidRPr="00161EAC" w:rsidRDefault="00EB14C1" w:rsidP="00087221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161EAC">
              <w:rPr>
                <w:rFonts w:ascii="Arial" w:hAnsi="Arial"/>
                <w:sz w:val="20"/>
                <w:szCs w:val="20"/>
              </w:rPr>
              <w:t xml:space="preserve">Intercambiar </w:t>
            </w:r>
            <w:r w:rsidR="00312B86" w:rsidRPr="00161EAC">
              <w:rPr>
                <w:rFonts w:ascii="Arial" w:hAnsi="Arial"/>
                <w:sz w:val="20"/>
                <w:szCs w:val="20"/>
              </w:rPr>
              <w:t>la información derivada del proceso de gestión de quejas por parte de las entidades vigiladas</w:t>
            </w:r>
            <w:r w:rsidR="00E97BF2">
              <w:rPr>
                <w:rFonts w:ascii="Arial" w:hAnsi="Arial"/>
                <w:sz w:val="20"/>
                <w:szCs w:val="20"/>
              </w:rPr>
              <w:t>.</w:t>
            </w:r>
            <w:r w:rsidR="007170D7" w:rsidRPr="00161EAC"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</w:tr>
      <w:tr w:rsidR="004751F2" w:rsidRPr="00161EAC" w14:paraId="59FC600F" w14:textId="77777777" w:rsidTr="00384E55">
        <w:trPr>
          <w:trHeight w:val="239"/>
        </w:trPr>
        <w:tc>
          <w:tcPr>
            <w:tcW w:w="4258" w:type="dxa"/>
          </w:tcPr>
          <w:p w14:paraId="4578F0CA" w14:textId="77777777" w:rsidR="004751F2" w:rsidRPr="00161EAC" w:rsidRDefault="004751F2" w:rsidP="00087221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161EAC">
              <w:rPr>
                <w:rFonts w:ascii="Arial" w:hAnsi="Arial"/>
                <w:b/>
                <w:sz w:val="20"/>
                <w:szCs w:val="20"/>
              </w:rPr>
              <w:t>TIPO DE ENTIDAD A LA QUE APLICA:</w:t>
            </w:r>
          </w:p>
        </w:tc>
        <w:tc>
          <w:tcPr>
            <w:tcW w:w="5297" w:type="dxa"/>
          </w:tcPr>
          <w:p w14:paraId="4CA11133" w14:textId="77777777" w:rsidR="004751F2" w:rsidRPr="00161EAC" w:rsidRDefault="00312B86" w:rsidP="00087221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161EAC">
              <w:rPr>
                <w:rFonts w:ascii="Arial" w:hAnsi="Arial"/>
                <w:sz w:val="20"/>
                <w:szCs w:val="20"/>
              </w:rPr>
              <w:t>Entidades vigiladas</w:t>
            </w:r>
          </w:p>
        </w:tc>
      </w:tr>
      <w:tr w:rsidR="004751F2" w:rsidRPr="00161EAC" w14:paraId="7EA2A3D3" w14:textId="77777777" w:rsidTr="00384E55">
        <w:tc>
          <w:tcPr>
            <w:tcW w:w="4258" w:type="dxa"/>
          </w:tcPr>
          <w:p w14:paraId="5C3A109D" w14:textId="77777777" w:rsidR="004751F2" w:rsidRPr="00161EAC" w:rsidRDefault="004751F2" w:rsidP="00087221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161EAC">
              <w:rPr>
                <w:rFonts w:ascii="Arial" w:hAnsi="Arial"/>
                <w:b/>
                <w:sz w:val="20"/>
                <w:szCs w:val="20"/>
              </w:rPr>
              <w:t>PERIODICIDAD:</w:t>
            </w:r>
          </w:p>
        </w:tc>
        <w:tc>
          <w:tcPr>
            <w:tcW w:w="5297" w:type="dxa"/>
          </w:tcPr>
          <w:p w14:paraId="4B17B5F9" w14:textId="41584239" w:rsidR="004751F2" w:rsidRPr="00161EAC" w:rsidRDefault="00E340A2" w:rsidP="00087221">
            <w:pPr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Diario</w:t>
            </w:r>
          </w:p>
        </w:tc>
      </w:tr>
      <w:tr w:rsidR="004751F2" w:rsidRPr="00161EAC" w14:paraId="481D3061" w14:textId="77777777" w:rsidTr="00384E55">
        <w:tc>
          <w:tcPr>
            <w:tcW w:w="4258" w:type="dxa"/>
          </w:tcPr>
          <w:p w14:paraId="3EE6A768" w14:textId="77777777" w:rsidR="004751F2" w:rsidRPr="00161EAC" w:rsidRDefault="004751F2" w:rsidP="00087221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161EAC">
              <w:rPr>
                <w:rFonts w:ascii="Arial" w:hAnsi="Arial"/>
                <w:b/>
                <w:sz w:val="20"/>
                <w:szCs w:val="20"/>
              </w:rPr>
              <w:t>FECHA DE CORTE DE LA INFORMACION:</w:t>
            </w:r>
          </w:p>
        </w:tc>
        <w:tc>
          <w:tcPr>
            <w:tcW w:w="5297" w:type="dxa"/>
          </w:tcPr>
          <w:p w14:paraId="4856222B" w14:textId="40EFFDD6" w:rsidR="004751F2" w:rsidRPr="00161EAC" w:rsidRDefault="00573283" w:rsidP="00087221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F4D6D">
              <w:rPr>
                <w:rFonts w:ascii="Arial" w:hAnsi="Arial" w:cs="Arial"/>
                <w:sz w:val="20"/>
                <w:szCs w:val="20"/>
              </w:rPr>
              <w:t>Diario hasta las 23:59</w:t>
            </w:r>
            <w:r w:rsidR="00E6032D">
              <w:rPr>
                <w:rFonts w:ascii="Arial" w:hAnsi="Arial" w:cs="Arial"/>
                <w:sz w:val="20"/>
                <w:szCs w:val="20"/>
              </w:rPr>
              <w:t>:59</w:t>
            </w:r>
            <w:r w:rsidRPr="002F4D6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751F2" w:rsidRPr="00161EAC" w14:paraId="6E909AD9" w14:textId="77777777" w:rsidTr="00384E55">
        <w:tc>
          <w:tcPr>
            <w:tcW w:w="4258" w:type="dxa"/>
          </w:tcPr>
          <w:p w14:paraId="002D51EE" w14:textId="77777777" w:rsidR="004751F2" w:rsidRPr="00161EAC" w:rsidRDefault="004751F2" w:rsidP="00087221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161EAC">
              <w:rPr>
                <w:rFonts w:ascii="Arial" w:hAnsi="Arial"/>
                <w:b/>
                <w:sz w:val="20"/>
                <w:szCs w:val="20"/>
              </w:rPr>
              <w:t>FECHA DE REPORTE:</w:t>
            </w:r>
          </w:p>
        </w:tc>
        <w:tc>
          <w:tcPr>
            <w:tcW w:w="5297" w:type="dxa"/>
          </w:tcPr>
          <w:p w14:paraId="16BE2F7A" w14:textId="5E5D7BAF" w:rsidR="004751F2" w:rsidRPr="00161EAC" w:rsidRDefault="00C61D8C" w:rsidP="00087221">
            <w:pPr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Diario</w:t>
            </w:r>
          </w:p>
        </w:tc>
      </w:tr>
      <w:tr w:rsidR="004751F2" w:rsidRPr="00161EAC" w14:paraId="498D7D30" w14:textId="77777777" w:rsidTr="00384E55">
        <w:tc>
          <w:tcPr>
            <w:tcW w:w="4258" w:type="dxa"/>
            <w:shd w:val="clear" w:color="auto" w:fill="auto"/>
          </w:tcPr>
          <w:p w14:paraId="218F8BDE" w14:textId="77777777" w:rsidR="004751F2" w:rsidRPr="00161EAC" w:rsidRDefault="004751F2" w:rsidP="00087221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161EAC">
              <w:rPr>
                <w:rFonts w:ascii="Arial" w:hAnsi="Arial"/>
                <w:b/>
                <w:sz w:val="20"/>
                <w:szCs w:val="20"/>
              </w:rPr>
              <w:t>DOCUMENTO TECNICO:</w:t>
            </w:r>
          </w:p>
        </w:tc>
        <w:tc>
          <w:tcPr>
            <w:tcW w:w="5297" w:type="dxa"/>
            <w:shd w:val="clear" w:color="auto" w:fill="auto"/>
          </w:tcPr>
          <w:p w14:paraId="47FC88F4" w14:textId="11CFF7E5" w:rsidR="004751F2" w:rsidRPr="00573283" w:rsidRDefault="00A057A9" w:rsidP="00087221">
            <w:pPr>
              <w:jc w:val="both"/>
              <w:rPr>
                <w:rFonts w:ascii="Arial" w:hAnsi="Arial"/>
                <w:sz w:val="20"/>
                <w:szCs w:val="20"/>
                <w:highlight w:val="yellow"/>
              </w:rPr>
            </w:pPr>
            <w:r w:rsidRPr="00EB4A2E">
              <w:rPr>
                <w:rFonts w:ascii="Arial" w:hAnsi="Arial" w:cs="Arial"/>
                <w:sz w:val="20"/>
                <w:szCs w:val="20"/>
              </w:rPr>
              <w:t>a_dt_gti_009-ConstrucciónWebService-Smartsupervision</w:t>
            </w:r>
          </w:p>
        </w:tc>
      </w:tr>
      <w:tr w:rsidR="005F01EA" w:rsidRPr="00161EAC" w14:paraId="38D10785" w14:textId="77777777" w:rsidTr="00384E55">
        <w:tc>
          <w:tcPr>
            <w:tcW w:w="4258" w:type="dxa"/>
          </w:tcPr>
          <w:p w14:paraId="32A77ED8" w14:textId="77777777" w:rsidR="005F01EA" w:rsidRPr="00A24E69" w:rsidRDefault="005F01EA" w:rsidP="00087221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A24E69">
              <w:rPr>
                <w:rFonts w:ascii="Arial" w:hAnsi="Arial"/>
                <w:b/>
                <w:sz w:val="20"/>
                <w:szCs w:val="20"/>
              </w:rPr>
              <w:t>TIPO Y NUMERO DEL INFORME</w:t>
            </w:r>
          </w:p>
        </w:tc>
        <w:tc>
          <w:tcPr>
            <w:tcW w:w="5297" w:type="dxa"/>
          </w:tcPr>
          <w:p w14:paraId="76C847FC" w14:textId="63D03183" w:rsidR="005F01EA" w:rsidRPr="00A24E69" w:rsidRDefault="006368E2" w:rsidP="00087221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A24E69">
              <w:rPr>
                <w:rFonts w:ascii="Arial" w:hAnsi="Arial"/>
                <w:sz w:val="20"/>
                <w:szCs w:val="20"/>
              </w:rPr>
              <w:t>0</w:t>
            </w:r>
            <w:r w:rsidR="00475D1A">
              <w:rPr>
                <w:rFonts w:ascii="Arial" w:hAnsi="Arial"/>
                <w:sz w:val="20"/>
                <w:szCs w:val="20"/>
              </w:rPr>
              <w:t>3</w:t>
            </w:r>
            <w:r w:rsidR="518BA4A6" w:rsidRPr="00A24E69">
              <w:rPr>
                <w:rFonts w:ascii="Arial" w:hAnsi="Arial"/>
                <w:sz w:val="20"/>
                <w:szCs w:val="20"/>
              </w:rPr>
              <w:t xml:space="preserve"> </w:t>
            </w:r>
            <w:r w:rsidR="00354152" w:rsidRPr="00A24E69">
              <w:rPr>
                <w:rFonts w:ascii="Arial" w:hAnsi="Arial"/>
                <w:sz w:val="20"/>
                <w:szCs w:val="20"/>
              </w:rPr>
              <w:t>Área</w:t>
            </w:r>
            <w:r w:rsidR="57FEEF15" w:rsidRPr="00A24E69">
              <w:rPr>
                <w:rFonts w:ascii="Arial" w:hAnsi="Arial"/>
                <w:sz w:val="20"/>
                <w:szCs w:val="20"/>
              </w:rPr>
              <w:t xml:space="preserve"> </w:t>
            </w:r>
            <w:r w:rsidRPr="00A24E69">
              <w:rPr>
                <w:rFonts w:ascii="Arial" w:hAnsi="Arial"/>
                <w:sz w:val="20"/>
                <w:szCs w:val="20"/>
              </w:rPr>
              <w:t>13</w:t>
            </w:r>
            <w:r w:rsidR="00475D1A">
              <w:rPr>
                <w:rFonts w:ascii="Arial" w:hAnsi="Arial"/>
                <w:sz w:val="20"/>
                <w:szCs w:val="20"/>
              </w:rPr>
              <w:t xml:space="preserve"> – Gestión </w:t>
            </w:r>
          </w:p>
        </w:tc>
      </w:tr>
      <w:tr w:rsidR="005F01EA" w:rsidRPr="00161EAC" w14:paraId="26209F9A" w14:textId="77777777" w:rsidTr="00384E55">
        <w:tc>
          <w:tcPr>
            <w:tcW w:w="4258" w:type="dxa"/>
          </w:tcPr>
          <w:p w14:paraId="2EB12639" w14:textId="0C99224D" w:rsidR="005F01EA" w:rsidRPr="00161EAC" w:rsidRDefault="37B48C07" w:rsidP="00087221">
            <w:pPr>
              <w:jc w:val="both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61EAC">
              <w:rPr>
                <w:rFonts w:ascii="Arial" w:hAnsi="Arial"/>
                <w:b/>
                <w:bCs/>
                <w:sz w:val="20"/>
                <w:szCs w:val="20"/>
              </w:rPr>
              <w:t xml:space="preserve">MEDIO DE </w:t>
            </w:r>
            <w:r w:rsidR="41F99343" w:rsidRPr="00161EAC">
              <w:rPr>
                <w:rFonts w:ascii="Arial" w:hAnsi="Arial"/>
                <w:b/>
                <w:bCs/>
                <w:sz w:val="20"/>
                <w:szCs w:val="20"/>
              </w:rPr>
              <w:t>RECEPCION</w:t>
            </w:r>
            <w:r w:rsidRPr="00161EAC">
              <w:rPr>
                <w:rFonts w:ascii="Arial" w:hAnsi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297" w:type="dxa"/>
          </w:tcPr>
          <w:p w14:paraId="2E4D40AB" w14:textId="17EBADC3" w:rsidR="005F01EA" w:rsidRPr="00161EAC" w:rsidRDefault="006368E2" w:rsidP="00087221">
            <w:pPr>
              <w:spacing w:line="259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Web Service </w:t>
            </w:r>
          </w:p>
        </w:tc>
      </w:tr>
      <w:tr w:rsidR="005F01EA" w:rsidRPr="00161EAC" w14:paraId="4DB47C34" w14:textId="77777777" w:rsidTr="00384E55">
        <w:tc>
          <w:tcPr>
            <w:tcW w:w="4258" w:type="dxa"/>
          </w:tcPr>
          <w:p w14:paraId="0F732530" w14:textId="77777777" w:rsidR="005F01EA" w:rsidRPr="00161EAC" w:rsidRDefault="005F01EA" w:rsidP="00087221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161EAC">
              <w:rPr>
                <w:rFonts w:ascii="Arial" w:hAnsi="Arial"/>
                <w:b/>
                <w:sz w:val="20"/>
                <w:szCs w:val="20"/>
              </w:rPr>
              <w:t>DEPENDENCIA RESPONSABLE:</w:t>
            </w:r>
          </w:p>
        </w:tc>
        <w:tc>
          <w:tcPr>
            <w:tcW w:w="5297" w:type="dxa"/>
          </w:tcPr>
          <w:p w14:paraId="4F546921" w14:textId="77777777" w:rsidR="005F01EA" w:rsidRPr="00161EAC" w:rsidRDefault="00E54265" w:rsidP="00087221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161EAC">
              <w:rPr>
                <w:rFonts w:ascii="Arial" w:hAnsi="Arial" w:cs="Arial"/>
                <w:sz w:val="20"/>
                <w:szCs w:val="20"/>
              </w:rPr>
              <w:t xml:space="preserve">Delegatura para </w:t>
            </w:r>
            <w:r w:rsidR="00312B86" w:rsidRPr="00161EAC">
              <w:rPr>
                <w:rFonts w:ascii="Arial" w:hAnsi="Arial" w:cs="Arial"/>
                <w:sz w:val="20"/>
                <w:szCs w:val="20"/>
              </w:rPr>
              <w:t>el Consumidor Financiero</w:t>
            </w:r>
          </w:p>
        </w:tc>
      </w:tr>
      <w:tr w:rsidR="005F01EA" w:rsidRPr="00161EAC" w14:paraId="08790FB0" w14:textId="77777777" w:rsidTr="00384E55">
        <w:tc>
          <w:tcPr>
            <w:tcW w:w="4258" w:type="dxa"/>
          </w:tcPr>
          <w:p w14:paraId="3BC80852" w14:textId="77777777" w:rsidR="005F01EA" w:rsidRPr="00161EAC" w:rsidRDefault="005F01EA" w:rsidP="00087221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161EAC">
              <w:rPr>
                <w:rFonts w:ascii="Arial" w:hAnsi="Arial"/>
                <w:b/>
                <w:sz w:val="20"/>
                <w:szCs w:val="20"/>
              </w:rPr>
              <w:t>DEPENDENCIA USUARIA:</w:t>
            </w:r>
          </w:p>
        </w:tc>
        <w:tc>
          <w:tcPr>
            <w:tcW w:w="5297" w:type="dxa"/>
          </w:tcPr>
          <w:p w14:paraId="5CA71F8A" w14:textId="49051B7A" w:rsidR="005F01EA" w:rsidRPr="00161EAC" w:rsidRDefault="37B48C07" w:rsidP="000872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52CF894">
              <w:rPr>
                <w:rFonts w:ascii="Arial" w:hAnsi="Arial" w:cs="Arial"/>
                <w:sz w:val="20"/>
                <w:szCs w:val="20"/>
              </w:rPr>
              <w:t>Dirección de Investigación</w:t>
            </w:r>
            <w:r w:rsidR="0E8088F7" w:rsidRPr="052CF894">
              <w:rPr>
                <w:rFonts w:ascii="Arial" w:hAnsi="Arial" w:cs="Arial"/>
                <w:sz w:val="20"/>
                <w:szCs w:val="20"/>
              </w:rPr>
              <w:t>,</w:t>
            </w:r>
            <w:r w:rsidRPr="052CF89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87221">
              <w:rPr>
                <w:rFonts w:ascii="Arial" w:hAnsi="Arial" w:cs="Arial"/>
                <w:sz w:val="20"/>
                <w:szCs w:val="20"/>
              </w:rPr>
              <w:t xml:space="preserve">Innovación </w:t>
            </w:r>
            <w:r w:rsidRPr="052CF894">
              <w:rPr>
                <w:rFonts w:ascii="Arial" w:hAnsi="Arial" w:cs="Arial"/>
                <w:sz w:val="20"/>
                <w:szCs w:val="20"/>
              </w:rPr>
              <w:t>y Desarrollo</w:t>
            </w:r>
            <w:r w:rsidR="00C65A7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6A05A809" w14:textId="77777777" w:rsidR="004751F2" w:rsidRPr="00161EAC" w:rsidRDefault="004751F2" w:rsidP="00A6590A">
      <w:pPr>
        <w:jc w:val="both"/>
        <w:rPr>
          <w:sz w:val="20"/>
          <w:szCs w:val="20"/>
        </w:rPr>
      </w:pPr>
    </w:p>
    <w:p w14:paraId="41C8F396" w14:textId="77777777" w:rsidR="00716FE5" w:rsidRPr="00ED36DE" w:rsidRDefault="00716FE5" w:rsidP="00A6590A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4F8D8950" w14:textId="77777777" w:rsidR="004751F2" w:rsidRPr="007C20F8" w:rsidRDefault="004751F2" w:rsidP="00A6590A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C20F8">
        <w:rPr>
          <w:rFonts w:ascii="Arial" w:hAnsi="Arial" w:cs="Arial"/>
          <w:b/>
          <w:bCs/>
          <w:sz w:val="20"/>
          <w:szCs w:val="20"/>
        </w:rPr>
        <w:t>INSTRUCTIVO</w:t>
      </w:r>
    </w:p>
    <w:p w14:paraId="72A3D3EC" w14:textId="77777777" w:rsidR="004751F2" w:rsidRPr="007C20F8" w:rsidRDefault="004751F2" w:rsidP="00A6590A">
      <w:pPr>
        <w:ind w:right="-129"/>
        <w:jc w:val="both"/>
        <w:rPr>
          <w:rFonts w:ascii="Arial" w:hAnsi="Arial" w:cs="Arial"/>
          <w:b/>
          <w:bCs/>
          <w:sz w:val="20"/>
          <w:szCs w:val="20"/>
        </w:rPr>
      </w:pPr>
    </w:p>
    <w:p w14:paraId="0D0B940D" w14:textId="77777777" w:rsidR="005B57FD" w:rsidRPr="007C20F8" w:rsidRDefault="005B57FD" w:rsidP="00A6590A">
      <w:pPr>
        <w:ind w:right="-129"/>
        <w:jc w:val="both"/>
        <w:rPr>
          <w:rFonts w:ascii="Arial" w:hAnsi="Arial" w:cs="Arial"/>
          <w:b/>
          <w:bCs/>
          <w:sz w:val="20"/>
          <w:szCs w:val="20"/>
        </w:rPr>
      </w:pPr>
    </w:p>
    <w:p w14:paraId="12438FDB" w14:textId="77777777" w:rsidR="004751F2" w:rsidRPr="007C20F8" w:rsidRDefault="005B57FD" w:rsidP="00A6590A">
      <w:pPr>
        <w:ind w:right="-129"/>
        <w:jc w:val="both"/>
        <w:rPr>
          <w:rFonts w:ascii="Arial" w:hAnsi="Arial" w:cs="Arial"/>
          <w:b/>
          <w:bCs/>
          <w:sz w:val="20"/>
          <w:szCs w:val="20"/>
        </w:rPr>
      </w:pPr>
      <w:r w:rsidRPr="007C20F8">
        <w:rPr>
          <w:rFonts w:ascii="Arial" w:hAnsi="Arial" w:cs="Arial"/>
          <w:b/>
          <w:bCs/>
          <w:sz w:val="20"/>
          <w:szCs w:val="20"/>
        </w:rPr>
        <w:t>GENERALIDADES</w:t>
      </w:r>
    </w:p>
    <w:p w14:paraId="60061E4C" w14:textId="77777777" w:rsidR="00B11CB8" w:rsidRPr="007C20F8" w:rsidRDefault="00B11CB8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</w:p>
    <w:p w14:paraId="1550124E" w14:textId="5D27A511" w:rsidR="00B11CB8" w:rsidRPr="007C20F8" w:rsidRDefault="00B11CB8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  <w:r w:rsidRPr="007C20F8">
        <w:rPr>
          <w:rFonts w:ascii="Arial" w:hAnsi="Arial" w:cs="Arial"/>
          <w:sz w:val="20"/>
          <w:szCs w:val="20"/>
        </w:rPr>
        <w:t>Teniendo en cuenta la definición d</w:t>
      </w:r>
      <w:r w:rsidR="00A077E4">
        <w:rPr>
          <w:rFonts w:ascii="Arial" w:hAnsi="Arial" w:cs="Arial"/>
          <w:sz w:val="20"/>
          <w:szCs w:val="20"/>
        </w:rPr>
        <w:t>e</w:t>
      </w:r>
      <w:r w:rsidRPr="007C20F8">
        <w:rPr>
          <w:rFonts w:ascii="Arial" w:hAnsi="Arial" w:cs="Arial"/>
          <w:sz w:val="20"/>
          <w:szCs w:val="20"/>
        </w:rPr>
        <w:t xml:space="preserve"> “queja o reclamo” contemplada en el artículo 2 de la Ley 1328 de 2009, </w:t>
      </w:r>
      <w:r w:rsidR="0012767C" w:rsidRPr="007C20F8">
        <w:rPr>
          <w:rFonts w:ascii="Arial" w:hAnsi="Arial" w:cs="Arial"/>
          <w:sz w:val="20"/>
          <w:szCs w:val="20"/>
        </w:rPr>
        <w:t>todas las quejas o reclamos interpuest</w:t>
      </w:r>
      <w:r w:rsidR="008C4B87" w:rsidRPr="007C20F8">
        <w:rPr>
          <w:rFonts w:ascii="Arial" w:hAnsi="Arial" w:cs="Arial"/>
          <w:sz w:val="20"/>
          <w:szCs w:val="20"/>
        </w:rPr>
        <w:t>o</w:t>
      </w:r>
      <w:r w:rsidR="0012767C" w:rsidRPr="007C20F8">
        <w:rPr>
          <w:rFonts w:ascii="Arial" w:hAnsi="Arial" w:cs="Arial"/>
          <w:sz w:val="20"/>
          <w:szCs w:val="20"/>
        </w:rPr>
        <w:t xml:space="preserve">s por los consumidores financieros directamente ante </w:t>
      </w:r>
      <w:r w:rsidR="00A077E4">
        <w:rPr>
          <w:rFonts w:ascii="Arial" w:hAnsi="Arial" w:cs="Arial"/>
          <w:sz w:val="20"/>
          <w:szCs w:val="20"/>
        </w:rPr>
        <w:t xml:space="preserve">las entidades vigiladas </w:t>
      </w:r>
      <w:r w:rsidR="0012767C" w:rsidRPr="007C20F8">
        <w:rPr>
          <w:rFonts w:ascii="Arial" w:hAnsi="Arial" w:cs="Arial"/>
          <w:sz w:val="20"/>
          <w:szCs w:val="20"/>
        </w:rPr>
        <w:t xml:space="preserve">o </w:t>
      </w:r>
      <w:r w:rsidR="00A077E4">
        <w:rPr>
          <w:rFonts w:ascii="Arial" w:hAnsi="Arial" w:cs="Arial"/>
          <w:sz w:val="20"/>
          <w:szCs w:val="20"/>
        </w:rPr>
        <w:t>ante los</w:t>
      </w:r>
      <w:r w:rsidR="0012767C" w:rsidRPr="007C20F8">
        <w:rPr>
          <w:rFonts w:ascii="Arial" w:hAnsi="Arial" w:cs="Arial"/>
          <w:sz w:val="20"/>
          <w:szCs w:val="20"/>
        </w:rPr>
        <w:t xml:space="preserve"> defensores del consumidor financiero, deben ser registradas en esta proforma. </w:t>
      </w:r>
    </w:p>
    <w:p w14:paraId="44EAFD9C" w14:textId="77777777" w:rsidR="00A9315E" w:rsidRPr="007C20F8" w:rsidRDefault="00A9315E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</w:p>
    <w:p w14:paraId="43995162" w14:textId="1A46493F" w:rsidR="00FD4EE5" w:rsidRDefault="00A9315E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  <w:r w:rsidRPr="5BB0B444">
        <w:rPr>
          <w:rFonts w:ascii="Arial" w:hAnsi="Arial" w:cs="Arial"/>
          <w:sz w:val="20"/>
          <w:szCs w:val="20"/>
        </w:rPr>
        <w:t xml:space="preserve">En esta proforma se deberá diligenciar la información derivada de </w:t>
      </w:r>
      <w:r w:rsidRPr="00A5642B">
        <w:rPr>
          <w:rFonts w:ascii="Arial" w:hAnsi="Arial" w:cs="Arial"/>
          <w:sz w:val="20"/>
          <w:szCs w:val="20"/>
        </w:rPr>
        <w:t xml:space="preserve">la </w:t>
      </w:r>
      <w:r w:rsidRPr="00A5642B">
        <w:rPr>
          <w:rFonts w:ascii="Arial" w:hAnsi="Arial" w:cs="Arial"/>
          <w:bCs/>
          <w:sz w:val="20"/>
          <w:szCs w:val="20"/>
        </w:rPr>
        <w:t>gestión</w:t>
      </w:r>
      <w:r w:rsidRPr="5BB0B444">
        <w:rPr>
          <w:rFonts w:ascii="Arial" w:hAnsi="Arial" w:cs="Arial"/>
          <w:sz w:val="20"/>
          <w:szCs w:val="20"/>
        </w:rPr>
        <w:t xml:space="preserve"> llevada a cabo </w:t>
      </w:r>
      <w:r w:rsidR="00A5642B">
        <w:rPr>
          <w:rFonts w:ascii="Arial" w:hAnsi="Arial" w:cs="Arial"/>
          <w:sz w:val="20"/>
          <w:szCs w:val="20"/>
        </w:rPr>
        <w:t>por</w:t>
      </w:r>
      <w:r w:rsidRPr="5BB0B444">
        <w:rPr>
          <w:rFonts w:ascii="Arial" w:hAnsi="Arial" w:cs="Arial"/>
          <w:sz w:val="20"/>
          <w:szCs w:val="20"/>
        </w:rPr>
        <w:t xml:space="preserve"> las entidades </w:t>
      </w:r>
      <w:r w:rsidR="00EC60D3">
        <w:rPr>
          <w:rFonts w:ascii="Arial" w:hAnsi="Arial" w:cs="Arial"/>
          <w:sz w:val="20"/>
          <w:szCs w:val="20"/>
        </w:rPr>
        <w:t>vigiladas</w:t>
      </w:r>
      <w:r w:rsidRPr="5BB0B444">
        <w:rPr>
          <w:rFonts w:ascii="Arial" w:hAnsi="Arial" w:cs="Arial"/>
          <w:sz w:val="20"/>
          <w:szCs w:val="20"/>
        </w:rPr>
        <w:t xml:space="preserve"> y sus defensores del consumidor financiero de las quejas</w:t>
      </w:r>
      <w:r w:rsidR="00EB4A2E">
        <w:rPr>
          <w:rFonts w:ascii="Arial" w:hAnsi="Arial" w:cs="Arial"/>
          <w:sz w:val="20"/>
          <w:szCs w:val="20"/>
        </w:rPr>
        <w:t xml:space="preserve"> o reclamos</w:t>
      </w:r>
      <w:r w:rsidRPr="5BB0B444">
        <w:rPr>
          <w:rFonts w:ascii="Arial" w:hAnsi="Arial" w:cs="Arial"/>
          <w:sz w:val="20"/>
          <w:szCs w:val="20"/>
        </w:rPr>
        <w:t xml:space="preserve"> interpuest</w:t>
      </w:r>
      <w:r w:rsidR="00A077E4">
        <w:rPr>
          <w:rFonts w:ascii="Arial" w:hAnsi="Arial" w:cs="Arial"/>
          <w:sz w:val="20"/>
          <w:szCs w:val="20"/>
        </w:rPr>
        <w:t>o</w:t>
      </w:r>
      <w:r w:rsidRPr="5BB0B444">
        <w:rPr>
          <w:rFonts w:ascii="Arial" w:hAnsi="Arial" w:cs="Arial"/>
          <w:sz w:val="20"/>
          <w:szCs w:val="20"/>
        </w:rPr>
        <w:t>s por los consumidores financieros</w:t>
      </w:r>
      <w:r w:rsidR="005101D7" w:rsidRPr="5BB0B444">
        <w:rPr>
          <w:rFonts w:ascii="Arial" w:hAnsi="Arial" w:cs="Arial"/>
          <w:sz w:val="20"/>
          <w:szCs w:val="20"/>
        </w:rPr>
        <w:t xml:space="preserve"> y que fueron puestas en conocimiento de esta Superintendencia a través del Formato </w:t>
      </w:r>
      <w:r w:rsidR="007524F5">
        <w:rPr>
          <w:rFonts w:ascii="Arial" w:hAnsi="Arial" w:cs="Arial"/>
          <w:sz w:val="20"/>
          <w:szCs w:val="20"/>
        </w:rPr>
        <w:t>410</w:t>
      </w:r>
      <w:r w:rsidR="006F372F">
        <w:rPr>
          <w:rFonts w:ascii="Arial" w:hAnsi="Arial" w:cs="Arial"/>
          <w:sz w:val="20"/>
          <w:szCs w:val="20"/>
        </w:rPr>
        <w:t xml:space="preserve"> </w:t>
      </w:r>
      <w:r w:rsidR="005101D7" w:rsidRPr="0076088D">
        <w:rPr>
          <w:rFonts w:ascii="Arial" w:hAnsi="Arial" w:cs="Arial"/>
          <w:sz w:val="20"/>
          <w:szCs w:val="20"/>
        </w:rPr>
        <w:t>“Smartsupervision</w:t>
      </w:r>
      <w:r w:rsidR="00105EEE" w:rsidRPr="0076088D">
        <w:rPr>
          <w:rFonts w:ascii="Arial" w:hAnsi="Arial" w:cs="Arial"/>
          <w:sz w:val="20"/>
          <w:szCs w:val="20"/>
        </w:rPr>
        <w:t xml:space="preserve"> </w:t>
      </w:r>
      <w:r w:rsidR="0076088D" w:rsidRPr="0076088D">
        <w:rPr>
          <w:rFonts w:ascii="Arial" w:hAnsi="Arial" w:cs="Arial"/>
          <w:sz w:val="20"/>
          <w:szCs w:val="20"/>
        </w:rPr>
        <w:t>–</w:t>
      </w:r>
      <w:r w:rsidR="00105EEE" w:rsidRPr="0076088D">
        <w:rPr>
          <w:rFonts w:ascii="Arial" w:hAnsi="Arial" w:cs="Arial"/>
          <w:sz w:val="20"/>
          <w:szCs w:val="20"/>
        </w:rPr>
        <w:t xml:space="preserve"> </w:t>
      </w:r>
      <w:r w:rsidR="005101D7" w:rsidRPr="0076088D">
        <w:rPr>
          <w:rFonts w:ascii="Arial" w:hAnsi="Arial" w:cs="Arial"/>
          <w:sz w:val="20"/>
          <w:szCs w:val="20"/>
        </w:rPr>
        <w:t>In</w:t>
      </w:r>
      <w:r w:rsidR="00416AB0" w:rsidRPr="0076088D">
        <w:rPr>
          <w:rFonts w:ascii="Arial" w:hAnsi="Arial" w:cs="Arial"/>
          <w:sz w:val="20"/>
          <w:szCs w:val="20"/>
        </w:rPr>
        <w:t>terposición</w:t>
      </w:r>
      <w:r w:rsidR="0076088D" w:rsidRPr="0076088D">
        <w:rPr>
          <w:rFonts w:ascii="Arial" w:hAnsi="Arial" w:cs="Arial"/>
          <w:sz w:val="20"/>
          <w:szCs w:val="20"/>
        </w:rPr>
        <w:t xml:space="preserve"> de queja o reclamo</w:t>
      </w:r>
      <w:r w:rsidR="00DB61C2" w:rsidRPr="0076088D">
        <w:rPr>
          <w:rFonts w:ascii="Arial" w:hAnsi="Arial" w:cs="Arial"/>
          <w:sz w:val="20"/>
          <w:szCs w:val="20"/>
        </w:rPr>
        <w:t>”</w:t>
      </w:r>
      <w:r w:rsidR="00416AB0" w:rsidRPr="0076088D">
        <w:rPr>
          <w:rFonts w:ascii="Arial" w:hAnsi="Arial" w:cs="Arial"/>
          <w:sz w:val="20"/>
          <w:szCs w:val="20"/>
        </w:rPr>
        <w:t>.</w:t>
      </w:r>
      <w:r w:rsidR="00416AB0" w:rsidRPr="5BB0B444">
        <w:rPr>
          <w:rFonts w:ascii="Arial" w:hAnsi="Arial" w:cs="Arial"/>
          <w:sz w:val="20"/>
          <w:szCs w:val="20"/>
        </w:rPr>
        <w:t xml:space="preserve"> </w:t>
      </w:r>
      <w:r w:rsidR="00EB4A2E">
        <w:rPr>
          <w:rFonts w:ascii="Arial" w:hAnsi="Arial" w:cs="Arial"/>
          <w:sz w:val="20"/>
          <w:szCs w:val="20"/>
        </w:rPr>
        <w:t>Igualmente, l</w:t>
      </w:r>
      <w:r w:rsidR="00FD4EE5">
        <w:rPr>
          <w:rFonts w:ascii="Arial" w:hAnsi="Arial" w:cs="Arial"/>
          <w:sz w:val="20"/>
          <w:szCs w:val="20"/>
        </w:rPr>
        <w:t>a información de la gestión de las quejas</w:t>
      </w:r>
      <w:r w:rsidR="00EB4A2E">
        <w:rPr>
          <w:rFonts w:ascii="Arial" w:hAnsi="Arial" w:cs="Arial"/>
          <w:sz w:val="20"/>
          <w:szCs w:val="20"/>
        </w:rPr>
        <w:t xml:space="preserve"> o reclamos</w:t>
      </w:r>
      <w:r w:rsidR="00FD4EE5">
        <w:rPr>
          <w:rFonts w:ascii="Arial" w:hAnsi="Arial" w:cs="Arial"/>
          <w:sz w:val="20"/>
          <w:szCs w:val="20"/>
        </w:rPr>
        <w:t xml:space="preserve"> </w:t>
      </w:r>
      <w:r w:rsidR="00A077E4">
        <w:rPr>
          <w:rFonts w:ascii="Arial" w:hAnsi="Arial" w:cs="Arial"/>
          <w:sz w:val="20"/>
          <w:szCs w:val="20"/>
        </w:rPr>
        <w:t>interpuestos</w:t>
      </w:r>
      <w:r w:rsidR="00FD4EE5">
        <w:rPr>
          <w:rFonts w:ascii="Arial" w:hAnsi="Arial" w:cs="Arial"/>
          <w:sz w:val="20"/>
          <w:szCs w:val="20"/>
        </w:rPr>
        <w:t xml:space="preserve"> directamente ante la SFC y compartidas a las entidades vigiladas a través de Smartsupervision se debe incluir en esta proforma. </w:t>
      </w:r>
    </w:p>
    <w:p w14:paraId="3E573693" w14:textId="77777777" w:rsidR="00FD4EE5" w:rsidRDefault="00FD4EE5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</w:p>
    <w:p w14:paraId="12860BD7" w14:textId="043A4220" w:rsidR="00A9315E" w:rsidRPr="007C20F8" w:rsidRDefault="00FD4EE5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="00FA3199" w:rsidRPr="5BB0B444">
        <w:rPr>
          <w:rFonts w:ascii="Arial" w:hAnsi="Arial" w:cs="Arial"/>
          <w:sz w:val="20"/>
          <w:szCs w:val="20"/>
        </w:rPr>
        <w:t xml:space="preserve">na vez la queja o reclamo inicie su proceso de gestión deberá ser reportada únicamente a través de esta proforma. </w:t>
      </w:r>
    </w:p>
    <w:p w14:paraId="3DEEC669" w14:textId="77777777" w:rsidR="00C940F8" w:rsidRPr="007C20F8" w:rsidRDefault="00C940F8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</w:p>
    <w:p w14:paraId="073BF50E" w14:textId="4A077235" w:rsidR="00E3070E" w:rsidRPr="00827786" w:rsidRDefault="00E3070E" w:rsidP="00E3070E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  <w:bookmarkStart w:id="0" w:name="_Hlk525289198"/>
      <w:r w:rsidRPr="00827786">
        <w:rPr>
          <w:rFonts w:ascii="Arial" w:hAnsi="Arial" w:cs="Arial"/>
          <w:sz w:val="20"/>
          <w:szCs w:val="20"/>
        </w:rPr>
        <w:t xml:space="preserve">Para el reporte de la información se tendrá en cuenta la codificación disponible en la sección </w:t>
      </w:r>
      <w:r>
        <w:rPr>
          <w:rFonts w:ascii="Arial" w:hAnsi="Arial" w:cs="Arial"/>
          <w:sz w:val="20"/>
          <w:szCs w:val="20"/>
        </w:rPr>
        <w:t xml:space="preserve">Industrias Supervisadas / </w:t>
      </w:r>
      <w:r w:rsidRPr="00827786">
        <w:rPr>
          <w:rFonts w:ascii="Arial" w:hAnsi="Arial" w:cs="Arial"/>
          <w:sz w:val="20"/>
          <w:szCs w:val="20"/>
        </w:rPr>
        <w:t xml:space="preserve">Interés del Vigilado / Reportes / Índice de reportes de información a la Superintendencia Financiera / </w:t>
      </w:r>
      <w:r w:rsidRPr="00B5315C">
        <w:rPr>
          <w:rFonts w:ascii="Arial" w:hAnsi="Arial" w:cs="Arial"/>
          <w:sz w:val="20"/>
          <w:szCs w:val="20"/>
        </w:rPr>
        <w:t xml:space="preserve">Tablas anexas para </w:t>
      </w:r>
      <w:r w:rsidR="001C1BAD">
        <w:rPr>
          <w:rFonts w:ascii="Arial" w:hAnsi="Arial" w:cs="Arial"/>
          <w:sz w:val="20"/>
          <w:szCs w:val="20"/>
        </w:rPr>
        <w:t xml:space="preserve">el </w:t>
      </w:r>
      <w:r w:rsidRPr="00B5315C">
        <w:rPr>
          <w:rFonts w:ascii="Arial" w:hAnsi="Arial" w:cs="Arial"/>
          <w:sz w:val="20"/>
          <w:szCs w:val="20"/>
        </w:rPr>
        <w:t>reporte de información</w:t>
      </w:r>
      <w:r w:rsidRPr="006E3997">
        <w:rPr>
          <w:rFonts w:ascii="Arial" w:hAnsi="Arial" w:cs="Arial"/>
          <w:sz w:val="20"/>
          <w:szCs w:val="20"/>
        </w:rPr>
        <w:t>,</w:t>
      </w:r>
      <w:r w:rsidRPr="00827786">
        <w:rPr>
          <w:rFonts w:ascii="Arial" w:hAnsi="Arial" w:cs="Arial"/>
          <w:sz w:val="20"/>
          <w:szCs w:val="20"/>
        </w:rPr>
        <w:t xml:space="preserve"> de la página web de esta Superintendencia (</w:t>
      </w:r>
      <w:hyperlink r:id="rId11" w:history="1">
        <w:r w:rsidRPr="00827786">
          <w:rPr>
            <w:rStyle w:val="Hipervnculo"/>
            <w:rFonts w:ascii="Arial" w:hAnsi="Arial" w:cs="Arial"/>
            <w:sz w:val="20"/>
            <w:szCs w:val="20"/>
          </w:rPr>
          <w:t>https://www.superfinanciera.gov.co</w:t>
        </w:r>
      </w:hyperlink>
      <w:r w:rsidRPr="00827786">
        <w:rPr>
          <w:rFonts w:ascii="Arial" w:hAnsi="Arial" w:cs="Arial"/>
          <w:sz w:val="20"/>
          <w:szCs w:val="20"/>
        </w:rPr>
        <w:t>).</w:t>
      </w:r>
    </w:p>
    <w:p w14:paraId="3656B9AB" w14:textId="77777777" w:rsidR="00B52578" w:rsidRPr="007C20F8" w:rsidRDefault="00B52578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</w:p>
    <w:p w14:paraId="049F31CB" w14:textId="26967EED" w:rsidR="00BA24AC" w:rsidRDefault="00A077E4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Pr="00EC60D3">
        <w:rPr>
          <w:rFonts w:ascii="Arial" w:hAnsi="Arial" w:cs="Arial"/>
          <w:sz w:val="20"/>
          <w:szCs w:val="20"/>
        </w:rPr>
        <w:t xml:space="preserve">a información deberá ser actualizada en el API REST </w:t>
      </w:r>
      <w:r>
        <w:rPr>
          <w:rFonts w:ascii="Arial" w:hAnsi="Arial" w:cs="Arial"/>
          <w:sz w:val="20"/>
          <w:szCs w:val="20"/>
        </w:rPr>
        <w:t>en los siguientes eventos: i) cuando</w:t>
      </w:r>
      <w:r w:rsidR="00EC60D3" w:rsidRPr="00EC60D3">
        <w:rPr>
          <w:rFonts w:ascii="Arial" w:hAnsi="Arial" w:cs="Arial"/>
          <w:sz w:val="20"/>
          <w:szCs w:val="20"/>
        </w:rPr>
        <w:t xml:space="preserve"> la entidad vigilada </w:t>
      </w:r>
      <w:r>
        <w:rPr>
          <w:rFonts w:ascii="Arial" w:hAnsi="Arial" w:cs="Arial"/>
          <w:sz w:val="20"/>
          <w:szCs w:val="20"/>
        </w:rPr>
        <w:t xml:space="preserve">informe </w:t>
      </w:r>
      <w:r w:rsidR="00EC60D3" w:rsidRPr="00EC60D3">
        <w:rPr>
          <w:rFonts w:ascii="Arial" w:hAnsi="Arial" w:cs="Arial"/>
          <w:sz w:val="20"/>
          <w:szCs w:val="20"/>
        </w:rPr>
        <w:t>al consumidor financiero</w:t>
      </w:r>
      <w:r>
        <w:rPr>
          <w:rFonts w:ascii="Arial" w:hAnsi="Arial" w:cs="Arial"/>
          <w:sz w:val="20"/>
          <w:szCs w:val="20"/>
        </w:rPr>
        <w:t xml:space="preserve"> sobre la necesidad de prorrogar el plazo para atender</w:t>
      </w:r>
      <w:r w:rsidR="00EC60D3" w:rsidRPr="00EC60D3">
        <w:rPr>
          <w:rFonts w:ascii="Arial" w:hAnsi="Arial" w:cs="Arial"/>
          <w:sz w:val="20"/>
          <w:szCs w:val="20"/>
        </w:rPr>
        <w:t xml:space="preserve"> la queja o reclamo </w:t>
      </w:r>
      <w:proofErr w:type="spellStart"/>
      <w:r>
        <w:rPr>
          <w:rFonts w:ascii="Arial" w:hAnsi="Arial" w:cs="Arial"/>
          <w:sz w:val="20"/>
          <w:szCs w:val="20"/>
        </w:rPr>
        <w:t>ii</w:t>
      </w:r>
      <w:proofErr w:type="spellEnd"/>
      <w:r>
        <w:rPr>
          <w:rFonts w:ascii="Arial" w:hAnsi="Arial" w:cs="Arial"/>
          <w:sz w:val="20"/>
          <w:szCs w:val="20"/>
        </w:rPr>
        <w:t xml:space="preserve">) cuando la queja o reclamo </w:t>
      </w:r>
      <w:r w:rsidR="00EC60D3" w:rsidRPr="00EC60D3">
        <w:rPr>
          <w:rFonts w:ascii="Arial" w:hAnsi="Arial" w:cs="Arial"/>
          <w:sz w:val="20"/>
          <w:szCs w:val="20"/>
        </w:rPr>
        <w:t xml:space="preserve">derive en una tutela, </w:t>
      </w:r>
      <w:proofErr w:type="spellStart"/>
      <w:r>
        <w:rPr>
          <w:rFonts w:ascii="Arial" w:hAnsi="Arial" w:cs="Arial"/>
          <w:sz w:val="20"/>
          <w:szCs w:val="20"/>
        </w:rPr>
        <w:t>iii</w:t>
      </w:r>
      <w:proofErr w:type="spellEnd"/>
      <w:r>
        <w:rPr>
          <w:rFonts w:ascii="Arial" w:hAnsi="Arial" w:cs="Arial"/>
          <w:sz w:val="20"/>
          <w:szCs w:val="20"/>
        </w:rPr>
        <w:t xml:space="preserve">) cuando la queja o reclamo </w:t>
      </w:r>
      <w:r w:rsidR="00EC60D3" w:rsidRPr="00EC60D3">
        <w:rPr>
          <w:rFonts w:ascii="Arial" w:hAnsi="Arial" w:cs="Arial"/>
          <w:sz w:val="20"/>
          <w:szCs w:val="20"/>
        </w:rPr>
        <w:t xml:space="preserve">sea objeto de requerimiento por parte de un ente de control, </w:t>
      </w:r>
      <w:proofErr w:type="spellStart"/>
      <w:r>
        <w:rPr>
          <w:rFonts w:ascii="Arial" w:hAnsi="Arial" w:cs="Arial"/>
          <w:sz w:val="20"/>
          <w:szCs w:val="20"/>
        </w:rPr>
        <w:t>iv</w:t>
      </w:r>
      <w:proofErr w:type="spellEnd"/>
      <w:r>
        <w:rPr>
          <w:rFonts w:ascii="Arial" w:hAnsi="Arial" w:cs="Arial"/>
          <w:sz w:val="20"/>
          <w:szCs w:val="20"/>
        </w:rPr>
        <w:t xml:space="preserve">) cuando </w:t>
      </w:r>
      <w:r w:rsidR="00EC60D3" w:rsidRPr="00EC60D3">
        <w:rPr>
          <w:rFonts w:ascii="Arial" w:hAnsi="Arial" w:cs="Arial"/>
          <w:sz w:val="20"/>
          <w:szCs w:val="20"/>
        </w:rPr>
        <w:t>se haya realizado un cambio en el estado de la misma</w:t>
      </w:r>
      <w:r>
        <w:rPr>
          <w:rFonts w:ascii="Arial" w:hAnsi="Arial" w:cs="Arial"/>
          <w:sz w:val="20"/>
          <w:szCs w:val="20"/>
        </w:rPr>
        <w:t xml:space="preserve"> y v)</w:t>
      </w:r>
      <w:r w:rsidR="00EC60D3" w:rsidRPr="00EC60D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cuando </w:t>
      </w:r>
      <w:r w:rsidR="00EC60D3" w:rsidRPr="00EC60D3">
        <w:rPr>
          <w:rFonts w:ascii="Arial" w:hAnsi="Arial" w:cs="Arial"/>
          <w:sz w:val="20"/>
          <w:szCs w:val="20"/>
        </w:rPr>
        <w:t>se haya reclasificado e</w:t>
      </w:r>
      <w:r>
        <w:rPr>
          <w:rFonts w:ascii="Arial" w:hAnsi="Arial" w:cs="Arial"/>
          <w:sz w:val="20"/>
          <w:szCs w:val="20"/>
        </w:rPr>
        <w:t>l</w:t>
      </w:r>
      <w:r w:rsidR="00EC60D3" w:rsidRPr="00EC60D3">
        <w:rPr>
          <w:rFonts w:ascii="Arial" w:hAnsi="Arial" w:cs="Arial"/>
          <w:sz w:val="20"/>
          <w:szCs w:val="20"/>
        </w:rPr>
        <w:t xml:space="preserve"> producto, canal o motivo</w:t>
      </w:r>
      <w:r>
        <w:rPr>
          <w:rFonts w:ascii="Arial" w:hAnsi="Arial" w:cs="Arial"/>
          <w:sz w:val="20"/>
          <w:szCs w:val="20"/>
        </w:rPr>
        <w:t>. Dicha actualización se llevará a cabo</w:t>
      </w:r>
      <w:r w:rsidR="00EC60D3" w:rsidRPr="00EC60D3">
        <w:rPr>
          <w:rFonts w:ascii="Arial" w:hAnsi="Arial" w:cs="Arial"/>
          <w:sz w:val="20"/>
          <w:szCs w:val="20"/>
        </w:rPr>
        <w:t xml:space="preserve"> de ser posible en tiempo real o a más tardar a las 23:59:59 (</w:t>
      </w:r>
      <w:proofErr w:type="spellStart"/>
      <w:r w:rsidR="00EC60D3" w:rsidRPr="00EC60D3">
        <w:rPr>
          <w:rFonts w:ascii="Arial" w:hAnsi="Arial" w:cs="Arial"/>
          <w:sz w:val="20"/>
          <w:szCs w:val="20"/>
        </w:rPr>
        <w:t>hh:</w:t>
      </w:r>
      <w:proofErr w:type="gramStart"/>
      <w:r w:rsidR="00EC60D3" w:rsidRPr="00EC60D3">
        <w:rPr>
          <w:rFonts w:ascii="Arial" w:hAnsi="Arial" w:cs="Arial"/>
          <w:sz w:val="20"/>
          <w:szCs w:val="20"/>
        </w:rPr>
        <w:t>mm:ss</w:t>
      </w:r>
      <w:proofErr w:type="spellEnd"/>
      <w:proofErr w:type="gramEnd"/>
      <w:r w:rsidR="00EC60D3" w:rsidRPr="00EC60D3">
        <w:rPr>
          <w:rFonts w:ascii="Arial" w:hAnsi="Arial" w:cs="Arial"/>
          <w:sz w:val="20"/>
          <w:szCs w:val="20"/>
        </w:rPr>
        <w:t>) con la gestión de las quejas o reclamos llevada a cabo entre las 00:00:00 y las 23:59:59 de ese día. En el caso de los fines de semana y festivos, la información debe ser actualizada durante el día hábil siguiente antes de las 23:59:59.</w:t>
      </w:r>
    </w:p>
    <w:p w14:paraId="6C69F8A0" w14:textId="77777777" w:rsidR="00EC60D3" w:rsidRPr="007C20F8" w:rsidRDefault="00EC60D3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</w:p>
    <w:p w14:paraId="531E3952" w14:textId="10FF140A" w:rsidR="00BA24AC" w:rsidRPr="007C20F8" w:rsidRDefault="00FD4EE5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</w:t>
      </w:r>
      <w:r w:rsidR="00BA24AC" w:rsidRPr="5BB0B444">
        <w:rPr>
          <w:rFonts w:ascii="Arial" w:hAnsi="Arial" w:cs="Arial"/>
          <w:sz w:val="20"/>
          <w:szCs w:val="20"/>
        </w:rPr>
        <w:t xml:space="preserve"> recibir respuesta final por parte de la entidad vigilada o </w:t>
      </w:r>
      <w:r w:rsidR="00A077E4">
        <w:rPr>
          <w:rFonts w:ascii="Arial" w:hAnsi="Arial" w:cs="Arial"/>
          <w:sz w:val="20"/>
          <w:szCs w:val="20"/>
        </w:rPr>
        <w:t>d</w:t>
      </w:r>
      <w:r w:rsidR="00BA24AC" w:rsidRPr="5BB0B444">
        <w:rPr>
          <w:rFonts w:ascii="Arial" w:hAnsi="Arial" w:cs="Arial"/>
          <w:sz w:val="20"/>
          <w:szCs w:val="20"/>
        </w:rPr>
        <w:t xml:space="preserve">el defensor del consumidor financiero, </w:t>
      </w:r>
      <w:r w:rsidR="00A5642B">
        <w:rPr>
          <w:rFonts w:ascii="Arial" w:hAnsi="Arial" w:cs="Arial"/>
          <w:sz w:val="20"/>
          <w:szCs w:val="20"/>
        </w:rPr>
        <w:t xml:space="preserve">y </w:t>
      </w:r>
      <w:r w:rsidR="00A077E4">
        <w:rPr>
          <w:rFonts w:ascii="Arial" w:hAnsi="Arial" w:cs="Arial"/>
          <w:sz w:val="20"/>
          <w:szCs w:val="20"/>
        </w:rPr>
        <w:t xml:space="preserve">el consumidor financiero </w:t>
      </w:r>
      <w:r w:rsidR="00BA24AC" w:rsidRPr="5BB0B444">
        <w:rPr>
          <w:rFonts w:ascii="Arial" w:hAnsi="Arial" w:cs="Arial"/>
          <w:sz w:val="20"/>
          <w:szCs w:val="20"/>
        </w:rPr>
        <w:t>decide replicar la queja</w:t>
      </w:r>
      <w:r w:rsidR="005B1BFA">
        <w:rPr>
          <w:rFonts w:ascii="Arial" w:hAnsi="Arial" w:cs="Arial"/>
          <w:sz w:val="20"/>
          <w:szCs w:val="20"/>
        </w:rPr>
        <w:t xml:space="preserve"> o reclamo</w:t>
      </w:r>
      <w:r w:rsidR="00BA24AC" w:rsidRPr="5BB0B444">
        <w:rPr>
          <w:rFonts w:ascii="Arial" w:hAnsi="Arial" w:cs="Arial"/>
          <w:sz w:val="20"/>
          <w:szCs w:val="20"/>
        </w:rPr>
        <w:t xml:space="preserve">, debe mantenerse el mismo código asignado inicialmente y los tiempos de respuesta se reinician. </w:t>
      </w:r>
    </w:p>
    <w:bookmarkEnd w:id="0"/>
    <w:p w14:paraId="66BAF4D3" w14:textId="2D4F20D7" w:rsidR="00545249" w:rsidRDefault="00545249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4FAB97F2" w14:textId="72A9FBE1" w:rsidR="00545249" w:rsidRDefault="00545249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bookmarkStart w:id="1" w:name="_Hlk83909151"/>
      <w:r w:rsidRPr="00126BD1">
        <w:rPr>
          <w:rFonts w:ascii="Arial" w:eastAsia="Arial" w:hAnsi="Arial" w:cs="Arial"/>
          <w:color w:val="000000" w:themeColor="text1"/>
          <w:sz w:val="20"/>
          <w:szCs w:val="20"/>
        </w:rPr>
        <w:t xml:space="preserve">Todos los campos </w:t>
      </w:r>
      <w:r w:rsidRPr="00070F23">
        <w:rPr>
          <w:rFonts w:ascii="Arial" w:eastAsia="Arial" w:hAnsi="Arial" w:cs="Arial"/>
          <w:color w:val="000000" w:themeColor="text1"/>
          <w:sz w:val="20"/>
          <w:szCs w:val="20"/>
        </w:rPr>
        <w:t>deberán ser diligenciados</w:t>
      </w:r>
      <w:r w:rsidR="00126BD1" w:rsidRPr="00070F23">
        <w:rPr>
          <w:rFonts w:ascii="Arial" w:eastAsia="Arial" w:hAnsi="Arial" w:cs="Arial"/>
          <w:color w:val="000000" w:themeColor="text1"/>
          <w:sz w:val="20"/>
          <w:szCs w:val="20"/>
        </w:rPr>
        <w:t>, salvo aquellos que no aplique para la queja o reclamo</w:t>
      </w:r>
      <w:r w:rsidRPr="00070F23">
        <w:rPr>
          <w:rFonts w:ascii="Arial" w:eastAsia="Arial" w:hAnsi="Arial" w:cs="Arial"/>
          <w:color w:val="000000" w:themeColor="text1"/>
          <w:sz w:val="20"/>
          <w:szCs w:val="20"/>
        </w:rPr>
        <w:t>.</w:t>
      </w:r>
      <w:r w:rsidR="00126BD1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</w:p>
    <w:bookmarkEnd w:id="1"/>
    <w:p w14:paraId="3DF7DF59" w14:textId="69403857" w:rsidR="00D83161" w:rsidRPr="00C57C22" w:rsidRDefault="00D83161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eastAsia="Arial" w:hAnsi="Arial" w:cs="Arial"/>
          <w:color w:val="000000" w:themeColor="text1"/>
          <w:sz w:val="16"/>
          <w:szCs w:val="20"/>
        </w:rPr>
      </w:pPr>
    </w:p>
    <w:p w14:paraId="5FBE47BB" w14:textId="24B06D85" w:rsidR="00D83161" w:rsidRPr="00136364" w:rsidRDefault="00FD4EE5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eastAsia="Arial" w:hAnsi="Arial" w:cs="Arial"/>
          <w:color w:val="000000" w:themeColor="text1"/>
          <w:sz w:val="20"/>
          <w:szCs w:val="20"/>
          <w:shd w:val="clear" w:color="auto" w:fill="FFFFFF" w:themeFill="background1"/>
        </w:rPr>
      </w:pPr>
      <w:r w:rsidRPr="005C4940">
        <w:rPr>
          <w:rFonts w:ascii="Arial" w:eastAsia="Arial" w:hAnsi="Arial" w:cs="Arial"/>
          <w:color w:val="000000" w:themeColor="text1"/>
          <w:sz w:val="20"/>
          <w:szCs w:val="20"/>
          <w:shd w:val="clear" w:color="auto" w:fill="FFFFFF" w:themeFill="background1"/>
        </w:rPr>
        <w:t>L</w:t>
      </w:r>
      <w:r w:rsidR="00D83161" w:rsidRPr="005C4940">
        <w:rPr>
          <w:rFonts w:ascii="Arial" w:eastAsia="Arial" w:hAnsi="Arial" w:cs="Arial"/>
          <w:color w:val="000000" w:themeColor="text1"/>
          <w:sz w:val="20"/>
          <w:szCs w:val="20"/>
          <w:shd w:val="clear" w:color="auto" w:fill="FFFFFF" w:themeFill="background1"/>
        </w:rPr>
        <w:t xml:space="preserve">as columnas </w:t>
      </w:r>
      <w:r w:rsidR="00072120">
        <w:rPr>
          <w:rFonts w:ascii="Arial" w:eastAsia="Arial" w:hAnsi="Arial" w:cs="Arial"/>
          <w:color w:val="000000" w:themeColor="text1"/>
          <w:sz w:val="20"/>
          <w:szCs w:val="20"/>
          <w:shd w:val="clear" w:color="auto" w:fill="FFFFFF" w:themeFill="background1"/>
        </w:rPr>
        <w:t>5, 6 y 7</w:t>
      </w:r>
      <w:r w:rsidR="00136364">
        <w:rPr>
          <w:rFonts w:ascii="Arial" w:eastAsia="Arial" w:hAnsi="Arial" w:cs="Arial"/>
          <w:color w:val="000000" w:themeColor="text1"/>
          <w:sz w:val="20"/>
          <w:szCs w:val="20"/>
          <w:shd w:val="clear" w:color="auto" w:fill="FFFFFF" w:themeFill="background1"/>
        </w:rPr>
        <w:t xml:space="preserve"> </w:t>
      </w:r>
      <w:r w:rsidRPr="005C4940">
        <w:rPr>
          <w:rFonts w:ascii="Arial" w:eastAsia="Arial" w:hAnsi="Arial" w:cs="Arial"/>
          <w:color w:val="000000" w:themeColor="text1"/>
          <w:sz w:val="20"/>
          <w:szCs w:val="20"/>
          <w:shd w:val="clear" w:color="auto" w:fill="FFFFFF" w:themeFill="background1"/>
        </w:rPr>
        <w:t xml:space="preserve">de este formato </w:t>
      </w:r>
      <w:r w:rsidR="00136364">
        <w:rPr>
          <w:rFonts w:ascii="Arial" w:eastAsia="Arial" w:hAnsi="Arial" w:cs="Arial"/>
          <w:color w:val="000000" w:themeColor="text1"/>
          <w:sz w:val="20"/>
          <w:szCs w:val="20"/>
          <w:shd w:val="clear" w:color="auto" w:fill="FFFFFF" w:themeFill="background1"/>
        </w:rPr>
        <w:t xml:space="preserve">pueden diligenciarse con lo reportado en las columnas </w:t>
      </w:r>
      <w:r w:rsidR="00072120">
        <w:rPr>
          <w:rFonts w:ascii="Arial" w:eastAsia="Arial" w:hAnsi="Arial" w:cs="Arial"/>
          <w:color w:val="000000" w:themeColor="text1"/>
          <w:sz w:val="20"/>
          <w:szCs w:val="20"/>
          <w:shd w:val="clear" w:color="auto" w:fill="FFFFFF" w:themeFill="background1"/>
        </w:rPr>
        <w:t>5, 6 y 7</w:t>
      </w:r>
      <w:r w:rsidR="00136364">
        <w:rPr>
          <w:rFonts w:ascii="Arial" w:eastAsia="Arial" w:hAnsi="Arial" w:cs="Arial"/>
          <w:color w:val="000000" w:themeColor="text1"/>
          <w:sz w:val="20"/>
          <w:szCs w:val="20"/>
          <w:shd w:val="clear" w:color="auto" w:fill="FFFFFF" w:themeFill="background1"/>
        </w:rPr>
        <w:t xml:space="preserve"> del formato </w:t>
      </w:r>
      <w:r w:rsidR="00136364" w:rsidRPr="00982E22">
        <w:rPr>
          <w:rFonts w:ascii="Arial" w:eastAsia="Arial" w:hAnsi="Arial" w:cs="Arial"/>
          <w:color w:val="000000" w:themeColor="text1"/>
          <w:sz w:val="20"/>
          <w:szCs w:val="20"/>
        </w:rPr>
        <w:t>Smartsupervision - Interposición</w:t>
      </w:r>
      <w:r w:rsidR="00136364" w:rsidRPr="00BE2EEB">
        <w:rPr>
          <w:rFonts w:ascii="Arial" w:eastAsia="Arial" w:hAnsi="Arial" w:cs="Arial"/>
          <w:color w:val="000000" w:themeColor="text1"/>
          <w:sz w:val="20"/>
          <w:szCs w:val="20"/>
        </w:rPr>
        <w:t xml:space="preserve"> de queja o reclamo</w:t>
      </w:r>
      <w:r w:rsidR="00136364">
        <w:rPr>
          <w:rFonts w:ascii="Arial" w:eastAsia="Arial" w:hAnsi="Arial" w:cs="Arial"/>
          <w:color w:val="000000" w:themeColor="text1"/>
          <w:sz w:val="20"/>
          <w:szCs w:val="20"/>
        </w:rPr>
        <w:t>, o asignarse una nueva clasificación</w:t>
      </w:r>
      <w:r w:rsidR="00A077E4">
        <w:rPr>
          <w:rFonts w:ascii="Arial" w:eastAsia="Arial" w:hAnsi="Arial" w:cs="Arial"/>
          <w:color w:val="000000" w:themeColor="text1"/>
          <w:sz w:val="20"/>
          <w:szCs w:val="20"/>
        </w:rPr>
        <w:t>,</w:t>
      </w:r>
      <w:r w:rsidR="00136364">
        <w:rPr>
          <w:rFonts w:ascii="Arial" w:eastAsia="Arial" w:hAnsi="Arial" w:cs="Arial"/>
          <w:color w:val="000000" w:themeColor="text1"/>
          <w:sz w:val="20"/>
          <w:szCs w:val="20"/>
        </w:rPr>
        <w:t xml:space="preserve"> siempre y cuando </w:t>
      </w:r>
      <w:r w:rsidR="00FD02B8">
        <w:rPr>
          <w:rFonts w:ascii="Arial" w:eastAsia="Arial" w:hAnsi="Arial" w:cs="Arial"/>
          <w:color w:val="000000" w:themeColor="text1"/>
          <w:sz w:val="20"/>
          <w:szCs w:val="20"/>
        </w:rPr>
        <w:t>la queja</w:t>
      </w:r>
      <w:r w:rsidR="0028348A">
        <w:rPr>
          <w:rFonts w:ascii="Arial" w:eastAsia="Arial" w:hAnsi="Arial" w:cs="Arial"/>
          <w:color w:val="000000" w:themeColor="text1"/>
          <w:sz w:val="20"/>
          <w:szCs w:val="20"/>
        </w:rPr>
        <w:t xml:space="preserve"> o reclamo</w:t>
      </w:r>
      <w:r w:rsidR="00FD02B8">
        <w:rPr>
          <w:rFonts w:ascii="Arial" w:eastAsia="Arial" w:hAnsi="Arial" w:cs="Arial"/>
          <w:color w:val="000000" w:themeColor="text1"/>
          <w:sz w:val="20"/>
          <w:szCs w:val="20"/>
        </w:rPr>
        <w:t xml:space="preserve"> se encuentre en estado “abierta”. Una vez la queja</w:t>
      </w:r>
      <w:r w:rsidR="00EB4A2E">
        <w:rPr>
          <w:rFonts w:ascii="Arial" w:eastAsia="Arial" w:hAnsi="Arial" w:cs="Arial"/>
          <w:color w:val="000000" w:themeColor="text1"/>
          <w:sz w:val="20"/>
          <w:szCs w:val="20"/>
        </w:rPr>
        <w:t xml:space="preserve"> o reclamo</w:t>
      </w:r>
      <w:r w:rsidR="00FD02B8">
        <w:rPr>
          <w:rFonts w:ascii="Arial" w:eastAsia="Arial" w:hAnsi="Arial" w:cs="Arial"/>
          <w:color w:val="000000" w:themeColor="text1"/>
          <w:sz w:val="20"/>
          <w:szCs w:val="20"/>
        </w:rPr>
        <w:t xml:space="preserve"> se haya cerrado, no podr</w:t>
      </w:r>
      <w:r w:rsidR="00A077E4">
        <w:rPr>
          <w:rFonts w:ascii="Arial" w:eastAsia="Arial" w:hAnsi="Arial" w:cs="Arial"/>
          <w:color w:val="000000" w:themeColor="text1"/>
          <w:sz w:val="20"/>
          <w:szCs w:val="20"/>
        </w:rPr>
        <w:t>án</w:t>
      </w:r>
      <w:r w:rsidR="00FD02B8">
        <w:rPr>
          <w:rFonts w:ascii="Arial" w:eastAsia="Arial" w:hAnsi="Arial" w:cs="Arial"/>
          <w:color w:val="000000" w:themeColor="text1"/>
          <w:sz w:val="20"/>
          <w:szCs w:val="20"/>
        </w:rPr>
        <w:t xml:space="preserve"> realizarse cambios a la información</w:t>
      </w:r>
      <w:r w:rsidR="00363042">
        <w:rPr>
          <w:rFonts w:ascii="Arial" w:eastAsia="Arial" w:hAnsi="Arial" w:cs="Arial"/>
          <w:color w:val="000000" w:themeColor="text1"/>
          <w:sz w:val="20"/>
          <w:szCs w:val="20"/>
        </w:rPr>
        <w:t xml:space="preserve"> remitida. </w:t>
      </w:r>
    </w:p>
    <w:p w14:paraId="36DCF258" w14:textId="289BC596" w:rsidR="5BB0B444" w:rsidRPr="00C57C22" w:rsidRDefault="5BB0B444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16"/>
        </w:rPr>
      </w:pPr>
    </w:p>
    <w:p w14:paraId="711DB273" w14:textId="77777777" w:rsidR="006C1E82" w:rsidRPr="007C20F8" w:rsidRDefault="00C940F8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  <w:r w:rsidRPr="007C20F8">
        <w:rPr>
          <w:rFonts w:ascii="Arial" w:hAnsi="Arial" w:cs="Arial"/>
          <w:sz w:val="20"/>
          <w:szCs w:val="20"/>
        </w:rPr>
        <w:t>No se aceptan valores negativos.</w:t>
      </w:r>
    </w:p>
    <w:p w14:paraId="025291A1" w14:textId="77777777" w:rsidR="00476353" w:rsidRPr="00C57C22" w:rsidRDefault="00476353" w:rsidP="00384E55">
      <w:pPr>
        <w:tabs>
          <w:tab w:val="center" w:pos="4252"/>
          <w:tab w:val="right" w:pos="8504"/>
        </w:tabs>
        <w:rPr>
          <w:rFonts w:ascii="Arial" w:hAnsi="Arial" w:cs="Arial"/>
          <w:b/>
          <w:spacing w:val="-3"/>
          <w:sz w:val="14"/>
          <w:szCs w:val="18"/>
          <w:lang w:val="es-AR" w:eastAsia="es-ES"/>
        </w:rPr>
      </w:pPr>
    </w:p>
    <w:p w14:paraId="224A0830" w14:textId="783CBA3D" w:rsidR="00760D9F" w:rsidRDefault="00A6494A" w:rsidP="00C57C22">
      <w:pPr>
        <w:tabs>
          <w:tab w:val="center" w:pos="4252"/>
          <w:tab w:val="right" w:pos="8504"/>
        </w:tabs>
        <w:jc w:val="both"/>
        <w:rPr>
          <w:rFonts w:ascii="Arial" w:hAnsi="Arial" w:cs="Arial"/>
          <w:b/>
          <w:spacing w:val="-3"/>
          <w:sz w:val="18"/>
          <w:szCs w:val="18"/>
          <w:lang w:val="es-AR" w:eastAsia="es-ES"/>
        </w:rPr>
      </w:pPr>
      <w:bookmarkStart w:id="2" w:name="_Hlk84587743"/>
      <w:r w:rsidRPr="00A6494A">
        <w:rPr>
          <w:rFonts w:ascii="Arial" w:eastAsia="Arial" w:hAnsi="Arial" w:cs="Arial"/>
          <w:color w:val="000000" w:themeColor="text1"/>
          <w:sz w:val="20"/>
          <w:szCs w:val="20"/>
        </w:rPr>
        <w:t>En</w:t>
      </w:r>
      <w:r w:rsidR="000A368B">
        <w:rPr>
          <w:rFonts w:ascii="Arial" w:eastAsia="Arial" w:hAnsi="Arial" w:cs="Arial"/>
          <w:color w:val="000000" w:themeColor="text1"/>
          <w:sz w:val="20"/>
          <w:szCs w:val="20"/>
        </w:rPr>
        <w:t xml:space="preserve"> caso en el que el proceso de la gestión de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 xml:space="preserve"> las inconformidades </w:t>
      </w:r>
      <w:r w:rsidR="000A368B">
        <w:rPr>
          <w:rFonts w:ascii="Arial" w:eastAsia="Arial" w:hAnsi="Arial" w:cs="Arial"/>
          <w:color w:val="000000" w:themeColor="text1"/>
          <w:sz w:val="20"/>
          <w:szCs w:val="20"/>
        </w:rPr>
        <w:t>se generen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 xml:space="preserve"> documentos anexos</w:t>
      </w:r>
      <w:r w:rsidR="000A368B">
        <w:rPr>
          <w:rFonts w:ascii="Arial" w:eastAsia="Arial" w:hAnsi="Arial" w:cs="Arial"/>
          <w:color w:val="000000" w:themeColor="text1"/>
          <w:sz w:val="20"/>
          <w:szCs w:val="20"/>
        </w:rPr>
        <w:t>,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 xml:space="preserve"> estos deberán estar a disposición de la Superintendencia Financiera de Colombia. </w:t>
      </w:r>
      <w:r w:rsidRPr="00A6494A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bookmarkEnd w:id="2"/>
    </w:p>
    <w:p w14:paraId="4B109362" w14:textId="17D9AAC1" w:rsidR="00384E55" w:rsidRPr="0028348A" w:rsidRDefault="00384E55" w:rsidP="00384E55">
      <w:pPr>
        <w:tabs>
          <w:tab w:val="center" w:pos="4252"/>
          <w:tab w:val="right" w:pos="8504"/>
        </w:tabs>
        <w:rPr>
          <w:rFonts w:ascii="Arial" w:hAnsi="Arial" w:cs="Arial"/>
          <w:b/>
          <w:spacing w:val="-3"/>
          <w:sz w:val="20"/>
          <w:szCs w:val="20"/>
          <w:lang w:val="es-AR" w:eastAsia="es-ES"/>
        </w:rPr>
      </w:pPr>
      <w:r w:rsidRPr="0028348A">
        <w:rPr>
          <w:rFonts w:ascii="Arial" w:hAnsi="Arial" w:cs="Arial"/>
          <w:b/>
          <w:spacing w:val="-3"/>
          <w:sz w:val="20"/>
          <w:szCs w:val="20"/>
          <w:lang w:val="es-AR" w:eastAsia="es-ES"/>
        </w:rPr>
        <w:lastRenderedPageBreak/>
        <w:t xml:space="preserve">Página </w:t>
      </w:r>
      <w:r w:rsidR="007524F5" w:rsidRPr="0028348A">
        <w:rPr>
          <w:rFonts w:ascii="Arial" w:hAnsi="Arial" w:cs="Arial"/>
          <w:b/>
          <w:spacing w:val="-3"/>
          <w:sz w:val="20"/>
          <w:szCs w:val="20"/>
          <w:lang w:val="es-AR" w:eastAsia="es-ES"/>
        </w:rPr>
        <w:t>604</w:t>
      </w:r>
    </w:p>
    <w:p w14:paraId="3B9DC28C" w14:textId="77777777" w:rsidR="00384E55" w:rsidRPr="007C20F8" w:rsidRDefault="00384E55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</w:p>
    <w:p w14:paraId="08D78E73" w14:textId="77777777" w:rsidR="004751F2" w:rsidRPr="007C20F8" w:rsidRDefault="00C940F8" w:rsidP="00A6590A">
      <w:pPr>
        <w:ind w:right="-129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7C20F8">
        <w:rPr>
          <w:rFonts w:ascii="Arial" w:hAnsi="Arial" w:cs="Arial"/>
          <w:b/>
          <w:bCs/>
          <w:sz w:val="20"/>
          <w:szCs w:val="20"/>
        </w:rPr>
        <w:t>ENCABEZADO</w:t>
      </w:r>
    </w:p>
    <w:p w14:paraId="4B99056E" w14:textId="77777777" w:rsidR="004751F2" w:rsidRPr="007C20F8" w:rsidRDefault="004751F2" w:rsidP="00A6590A">
      <w:pPr>
        <w:ind w:right="-129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0AD08B18" w14:textId="5AB3D9BF" w:rsidR="7F9C0571" w:rsidRPr="007C20F8" w:rsidRDefault="7F9C0571" w:rsidP="00A6590A">
      <w:pPr>
        <w:ind w:right="-129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7C20F8">
        <w:rPr>
          <w:rFonts w:ascii="Arial" w:eastAsia="Arial" w:hAnsi="Arial" w:cs="Arial"/>
          <w:b/>
          <w:bCs/>
          <w:sz w:val="20"/>
          <w:szCs w:val="20"/>
        </w:rPr>
        <w:t>Tipo y código de entidad:</w:t>
      </w:r>
      <w:r w:rsidRPr="007C20F8">
        <w:rPr>
          <w:rFonts w:ascii="Arial" w:eastAsia="Arial" w:hAnsi="Arial" w:cs="Arial"/>
          <w:sz w:val="20"/>
          <w:szCs w:val="20"/>
        </w:rPr>
        <w:t xml:space="preserve"> Registre el código y tipo de entidad asignado por la SFC.</w:t>
      </w:r>
    </w:p>
    <w:p w14:paraId="7FC98415" w14:textId="385F0AC9" w:rsidR="7F9C0571" w:rsidRPr="007C20F8" w:rsidRDefault="7F9C0571" w:rsidP="00A6590A">
      <w:pPr>
        <w:ind w:right="-129"/>
        <w:jc w:val="both"/>
        <w:rPr>
          <w:rFonts w:ascii="Arial" w:eastAsia="Arial" w:hAnsi="Arial" w:cs="Arial"/>
          <w:sz w:val="20"/>
          <w:szCs w:val="20"/>
        </w:rPr>
      </w:pPr>
      <w:r w:rsidRPr="007C20F8">
        <w:rPr>
          <w:rFonts w:ascii="Arial" w:eastAsia="Arial" w:hAnsi="Arial" w:cs="Arial"/>
          <w:b/>
          <w:bCs/>
          <w:color w:val="D13438"/>
          <w:sz w:val="20"/>
          <w:szCs w:val="20"/>
          <w:u w:val="single"/>
        </w:rPr>
        <w:t xml:space="preserve"> </w:t>
      </w:r>
    </w:p>
    <w:p w14:paraId="4CA8859C" w14:textId="2857E9D6" w:rsidR="7F9C0571" w:rsidRPr="007C20F8" w:rsidRDefault="7F9C0571" w:rsidP="00A6590A">
      <w:pPr>
        <w:ind w:right="-129"/>
        <w:jc w:val="both"/>
        <w:rPr>
          <w:rFonts w:ascii="Arial" w:eastAsia="Arial" w:hAnsi="Arial" w:cs="Arial"/>
          <w:sz w:val="20"/>
          <w:szCs w:val="20"/>
        </w:rPr>
      </w:pPr>
      <w:r w:rsidRPr="007C20F8">
        <w:rPr>
          <w:rFonts w:ascii="Arial" w:eastAsia="Arial" w:hAnsi="Arial" w:cs="Arial"/>
          <w:b/>
          <w:bCs/>
          <w:sz w:val="20"/>
          <w:szCs w:val="20"/>
        </w:rPr>
        <w:t>Nombre entidad:</w:t>
      </w:r>
      <w:r w:rsidRPr="007C20F8">
        <w:rPr>
          <w:rFonts w:ascii="Arial" w:eastAsia="Arial" w:hAnsi="Arial" w:cs="Arial"/>
          <w:sz w:val="20"/>
          <w:szCs w:val="20"/>
        </w:rPr>
        <w:t xml:space="preserve"> Registre el nombre o sigla de la entidad. </w:t>
      </w:r>
    </w:p>
    <w:p w14:paraId="44456293" w14:textId="77777777" w:rsidR="000B102D" w:rsidRDefault="000B102D" w:rsidP="00A6590A">
      <w:pPr>
        <w:ind w:right="-129"/>
        <w:rPr>
          <w:rFonts w:ascii="Arial" w:hAnsi="Arial" w:cs="Arial"/>
          <w:b/>
          <w:sz w:val="20"/>
          <w:szCs w:val="20"/>
        </w:rPr>
      </w:pPr>
    </w:p>
    <w:p w14:paraId="0015454F" w14:textId="77777777" w:rsidR="00384E55" w:rsidRDefault="00384E55" w:rsidP="00A6590A">
      <w:pPr>
        <w:ind w:right="-129"/>
        <w:rPr>
          <w:rFonts w:ascii="Arial" w:hAnsi="Arial" w:cs="Arial"/>
          <w:b/>
          <w:sz w:val="20"/>
          <w:szCs w:val="20"/>
        </w:rPr>
      </w:pPr>
    </w:p>
    <w:p w14:paraId="25893C41" w14:textId="2E3D488E" w:rsidR="00C940F8" w:rsidRPr="007C20F8" w:rsidRDefault="00C940F8" w:rsidP="00A6590A">
      <w:pPr>
        <w:ind w:right="-129"/>
        <w:rPr>
          <w:rFonts w:ascii="Arial" w:hAnsi="Arial" w:cs="Arial"/>
          <w:b/>
          <w:sz w:val="20"/>
          <w:szCs w:val="20"/>
        </w:rPr>
      </w:pPr>
      <w:r w:rsidRPr="007C20F8">
        <w:rPr>
          <w:rFonts w:ascii="Arial" w:hAnsi="Arial" w:cs="Arial"/>
          <w:b/>
          <w:sz w:val="20"/>
          <w:szCs w:val="20"/>
        </w:rPr>
        <w:t>CUERPO DEL FORMATO</w:t>
      </w:r>
    </w:p>
    <w:p w14:paraId="0562CB0E" w14:textId="77777777" w:rsidR="008B08BE" w:rsidRPr="007C20F8" w:rsidRDefault="008B08BE" w:rsidP="00A6590A">
      <w:pPr>
        <w:ind w:right="-129"/>
        <w:rPr>
          <w:rFonts w:ascii="Arial" w:hAnsi="Arial" w:cs="Arial"/>
          <w:b/>
          <w:sz w:val="20"/>
          <w:szCs w:val="20"/>
        </w:rPr>
      </w:pPr>
    </w:p>
    <w:p w14:paraId="47B6E6A4" w14:textId="77777777" w:rsidR="008B08BE" w:rsidRPr="007C20F8" w:rsidRDefault="008B08BE" w:rsidP="00A6590A">
      <w:pPr>
        <w:ind w:right="-129"/>
        <w:jc w:val="both"/>
        <w:rPr>
          <w:rFonts w:ascii="Arial" w:hAnsi="Arial" w:cs="Arial"/>
          <w:b/>
          <w:bCs/>
          <w:sz w:val="20"/>
          <w:szCs w:val="20"/>
        </w:rPr>
      </w:pPr>
      <w:r w:rsidRPr="34DA573D">
        <w:rPr>
          <w:rFonts w:ascii="Arial" w:hAnsi="Arial" w:cs="Arial"/>
          <w:b/>
          <w:bCs/>
          <w:sz w:val="20"/>
          <w:szCs w:val="20"/>
        </w:rPr>
        <w:t>UNIDAD DE CAPTURA 0</w:t>
      </w:r>
      <w:r w:rsidR="00AC51CF" w:rsidRPr="34DA573D">
        <w:rPr>
          <w:rFonts w:ascii="Arial" w:hAnsi="Arial" w:cs="Arial"/>
          <w:b/>
          <w:bCs/>
          <w:sz w:val="20"/>
          <w:szCs w:val="20"/>
        </w:rPr>
        <w:t>1</w:t>
      </w:r>
      <w:r w:rsidRPr="34DA573D">
        <w:rPr>
          <w:rFonts w:ascii="Arial" w:hAnsi="Arial" w:cs="Arial"/>
          <w:b/>
          <w:bCs/>
          <w:sz w:val="20"/>
          <w:szCs w:val="20"/>
        </w:rPr>
        <w:t xml:space="preserve"> – GESTIÓN DE LAS QUEJAS O RECLAMOS</w:t>
      </w:r>
    </w:p>
    <w:p w14:paraId="34CE0A41" w14:textId="77777777" w:rsidR="00DF0D03" w:rsidRPr="007C20F8" w:rsidRDefault="00DF0D03" w:rsidP="00A6590A">
      <w:pPr>
        <w:jc w:val="both"/>
        <w:rPr>
          <w:rFonts w:ascii="Arial" w:hAnsi="Arial" w:cs="Arial"/>
          <w:b/>
          <w:sz w:val="20"/>
          <w:szCs w:val="20"/>
        </w:rPr>
      </w:pPr>
    </w:p>
    <w:p w14:paraId="25756A8D" w14:textId="5D747554" w:rsidR="004C3971" w:rsidRPr="007C20F8" w:rsidRDefault="004C3971" w:rsidP="00A6590A">
      <w:pPr>
        <w:jc w:val="both"/>
        <w:rPr>
          <w:rFonts w:ascii="Arial" w:hAnsi="Arial" w:cs="Arial"/>
          <w:bCs/>
          <w:sz w:val="20"/>
          <w:szCs w:val="20"/>
        </w:rPr>
      </w:pPr>
      <w:r w:rsidRPr="007C20F8">
        <w:rPr>
          <w:rFonts w:ascii="Arial" w:hAnsi="Arial" w:cs="Arial"/>
          <w:bCs/>
          <w:sz w:val="20"/>
          <w:szCs w:val="20"/>
        </w:rPr>
        <w:t xml:space="preserve">En esta unidad de captura se registra la información de la gestión llevada a cabo por las entidades vigiladas de las quejas o reclamos recibidas por ellas, los defensores del consumidor financiero o la Superintendencia Financiera de Colombia. </w:t>
      </w:r>
    </w:p>
    <w:p w14:paraId="11884565" w14:textId="77777777" w:rsidR="003B306D" w:rsidRDefault="003B306D" w:rsidP="00A6590A">
      <w:pPr>
        <w:jc w:val="both"/>
        <w:rPr>
          <w:rFonts w:ascii="Arial" w:hAnsi="Arial" w:cs="Arial"/>
          <w:b/>
          <w:bCs/>
        </w:rPr>
      </w:pPr>
    </w:p>
    <w:p w14:paraId="6EEC1D9B" w14:textId="3B4FC0A6" w:rsidR="00760D9F" w:rsidRDefault="127A2FE6" w:rsidP="00A6590A">
      <w:pPr>
        <w:jc w:val="both"/>
        <w:rPr>
          <w:rFonts w:ascii="Arial" w:hAnsi="Arial" w:cs="Arial"/>
          <w:sz w:val="20"/>
          <w:szCs w:val="20"/>
        </w:rPr>
      </w:pPr>
      <w:r w:rsidRPr="00A665B9">
        <w:rPr>
          <w:rFonts w:ascii="Arial" w:hAnsi="Arial" w:cs="Arial"/>
          <w:b/>
          <w:bCs/>
          <w:sz w:val="20"/>
          <w:szCs w:val="20"/>
        </w:rPr>
        <w:t>Columna 1</w:t>
      </w:r>
      <w:r w:rsidR="00695F73" w:rsidRPr="00A665B9">
        <w:rPr>
          <w:rFonts w:ascii="Arial" w:hAnsi="Arial" w:cs="Arial"/>
          <w:b/>
          <w:bCs/>
          <w:sz w:val="20"/>
          <w:szCs w:val="20"/>
        </w:rPr>
        <w:t xml:space="preserve"> -</w:t>
      </w:r>
      <w:r w:rsidRPr="00A665B9">
        <w:rPr>
          <w:rFonts w:ascii="Arial" w:hAnsi="Arial" w:cs="Arial"/>
          <w:b/>
          <w:bCs/>
          <w:sz w:val="20"/>
          <w:szCs w:val="20"/>
        </w:rPr>
        <w:t xml:space="preserve"> Código de la queja</w:t>
      </w:r>
      <w:r w:rsidR="0028348A">
        <w:rPr>
          <w:rFonts w:ascii="Arial" w:hAnsi="Arial" w:cs="Arial"/>
          <w:b/>
          <w:bCs/>
          <w:sz w:val="20"/>
          <w:szCs w:val="20"/>
        </w:rPr>
        <w:t xml:space="preserve"> o reclamo</w:t>
      </w:r>
      <w:r w:rsidRPr="00A665B9">
        <w:rPr>
          <w:rFonts w:ascii="Arial" w:hAnsi="Arial" w:cs="Arial"/>
          <w:sz w:val="20"/>
          <w:szCs w:val="20"/>
        </w:rPr>
        <w:t>: Registre el número de código asignado a la queja</w:t>
      </w:r>
      <w:r w:rsidR="0028348A">
        <w:rPr>
          <w:rFonts w:ascii="Arial" w:hAnsi="Arial" w:cs="Arial"/>
          <w:sz w:val="20"/>
          <w:szCs w:val="20"/>
        </w:rPr>
        <w:t xml:space="preserve"> o reclamo</w:t>
      </w:r>
      <w:r w:rsidRPr="00A665B9">
        <w:rPr>
          <w:rFonts w:ascii="Arial" w:hAnsi="Arial" w:cs="Arial"/>
          <w:sz w:val="20"/>
          <w:szCs w:val="20"/>
        </w:rPr>
        <w:t xml:space="preserve"> en el momento de</w:t>
      </w:r>
      <w:r w:rsidR="0093651D">
        <w:rPr>
          <w:rFonts w:ascii="Arial" w:hAnsi="Arial" w:cs="Arial"/>
          <w:sz w:val="20"/>
          <w:szCs w:val="20"/>
        </w:rPr>
        <w:t xml:space="preserve"> la</w:t>
      </w:r>
      <w:r w:rsidRPr="00A665B9">
        <w:rPr>
          <w:rFonts w:ascii="Arial" w:hAnsi="Arial" w:cs="Arial"/>
          <w:sz w:val="20"/>
          <w:szCs w:val="20"/>
        </w:rPr>
        <w:t xml:space="preserve"> interposición. </w:t>
      </w:r>
    </w:p>
    <w:p w14:paraId="642724F5" w14:textId="77777777" w:rsidR="00760D9F" w:rsidRDefault="00760D9F" w:rsidP="00A6590A">
      <w:pPr>
        <w:jc w:val="both"/>
        <w:rPr>
          <w:rFonts w:ascii="Arial" w:hAnsi="Arial" w:cs="Arial"/>
          <w:sz w:val="20"/>
          <w:szCs w:val="20"/>
        </w:rPr>
      </w:pPr>
    </w:p>
    <w:p w14:paraId="003E89AC" w14:textId="02FA04D4" w:rsidR="00760D9F" w:rsidRDefault="00363042" w:rsidP="00A6590A">
      <w:pPr>
        <w:jc w:val="both"/>
        <w:rPr>
          <w:rFonts w:ascii="Arial" w:hAnsi="Arial" w:cs="Arial"/>
          <w:sz w:val="20"/>
          <w:szCs w:val="20"/>
        </w:rPr>
      </w:pPr>
      <w:r w:rsidRPr="00A665B9">
        <w:rPr>
          <w:rFonts w:ascii="Arial" w:hAnsi="Arial" w:cs="Arial"/>
          <w:sz w:val="20"/>
          <w:szCs w:val="20"/>
        </w:rPr>
        <w:t>Cuando las quejas</w:t>
      </w:r>
      <w:r w:rsidR="0028348A">
        <w:rPr>
          <w:rFonts w:ascii="Arial" w:hAnsi="Arial" w:cs="Arial"/>
          <w:sz w:val="20"/>
          <w:szCs w:val="20"/>
        </w:rPr>
        <w:t xml:space="preserve"> o reclamos</w:t>
      </w:r>
      <w:r w:rsidRPr="00A665B9">
        <w:rPr>
          <w:rFonts w:ascii="Arial" w:hAnsi="Arial" w:cs="Arial"/>
          <w:sz w:val="20"/>
          <w:szCs w:val="20"/>
        </w:rPr>
        <w:t xml:space="preserve"> sean </w:t>
      </w:r>
      <w:r w:rsidR="00A077E4">
        <w:rPr>
          <w:rFonts w:ascii="Arial" w:hAnsi="Arial" w:cs="Arial"/>
          <w:sz w:val="20"/>
          <w:szCs w:val="20"/>
        </w:rPr>
        <w:t>interpuestos</w:t>
      </w:r>
      <w:r w:rsidRPr="00A665B9">
        <w:rPr>
          <w:rFonts w:ascii="Arial" w:hAnsi="Arial" w:cs="Arial"/>
          <w:sz w:val="20"/>
          <w:szCs w:val="20"/>
        </w:rPr>
        <w:t xml:space="preserve"> en la Superintendencia Financiera de Colombia y puestas en conocimiento de la entidad vigilada para su atención y resolución, deberá conservarse el código asignado por la Superintendencia</w:t>
      </w:r>
      <w:r w:rsidR="0028348A">
        <w:rPr>
          <w:rFonts w:ascii="Arial" w:hAnsi="Arial" w:cs="Arial"/>
          <w:sz w:val="20"/>
          <w:szCs w:val="20"/>
        </w:rPr>
        <w:t xml:space="preserve"> </w:t>
      </w:r>
      <w:r w:rsidRPr="00A665B9">
        <w:rPr>
          <w:rFonts w:ascii="Arial" w:hAnsi="Arial" w:cs="Arial"/>
          <w:sz w:val="20"/>
          <w:szCs w:val="20"/>
        </w:rPr>
        <w:t xml:space="preserve">en el proceso de gestión. </w:t>
      </w:r>
    </w:p>
    <w:p w14:paraId="3E41990C" w14:textId="77777777" w:rsidR="00760D9F" w:rsidRDefault="00760D9F" w:rsidP="00760D9F">
      <w:pPr>
        <w:jc w:val="both"/>
        <w:rPr>
          <w:rFonts w:ascii="Arial" w:hAnsi="Arial" w:cs="Arial"/>
          <w:sz w:val="20"/>
          <w:szCs w:val="20"/>
        </w:rPr>
      </w:pPr>
    </w:p>
    <w:p w14:paraId="5D6ACFBC" w14:textId="2BF14AA7" w:rsidR="00760D9F" w:rsidRDefault="00873258" w:rsidP="00760D9F">
      <w:pPr>
        <w:jc w:val="both"/>
        <w:rPr>
          <w:rFonts w:ascii="Arial" w:hAnsi="Arial" w:cs="Arial"/>
          <w:sz w:val="20"/>
          <w:szCs w:val="20"/>
        </w:rPr>
      </w:pP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Columna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 w:rsidR="00072120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2</w:t>
      </w:r>
      <w:r w:rsidR="00982E22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-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 w:rsidR="00D92E79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Sexo</w:t>
      </w: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:</w:t>
      </w:r>
      <w:r w:rsidR="003F0FB1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Registre </w:t>
      </w:r>
      <w:r w:rsidR="00046A07">
        <w:rPr>
          <w:rFonts w:ascii="Arial" w:eastAsia="Arial" w:hAnsi="Arial" w:cs="Arial"/>
          <w:color w:val="000000" w:themeColor="text1"/>
          <w:sz w:val="20"/>
          <w:szCs w:val="20"/>
        </w:rPr>
        <w:t xml:space="preserve">el 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código del </w:t>
      </w:r>
      <w:r w:rsidR="00D92E79">
        <w:rPr>
          <w:rFonts w:ascii="Arial" w:eastAsia="Arial" w:hAnsi="Arial" w:cs="Arial"/>
          <w:color w:val="000000" w:themeColor="text1"/>
          <w:sz w:val="20"/>
          <w:szCs w:val="20"/>
        </w:rPr>
        <w:t>sexo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 del consumidor financiero de acuerdo con </w:t>
      </w:r>
      <w:r w:rsidR="00DD03CD" w:rsidRPr="00827786">
        <w:rPr>
          <w:rFonts w:ascii="Arial" w:eastAsia="Arial" w:hAnsi="Arial" w:cs="Arial"/>
          <w:color w:val="000000" w:themeColor="text1"/>
          <w:sz w:val="20"/>
          <w:szCs w:val="20"/>
        </w:rPr>
        <w:t>la codificación de</w:t>
      </w:r>
      <w:r w:rsidR="00760D9F">
        <w:rPr>
          <w:rFonts w:ascii="Arial" w:hAnsi="Arial" w:cs="Arial"/>
          <w:sz w:val="20"/>
          <w:szCs w:val="20"/>
        </w:rPr>
        <w:t xml:space="preserve"> </w:t>
      </w:r>
      <w:r w:rsidR="00D92E79">
        <w:rPr>
          <w:rFonts w:ascii="Arial" w:eastAsia="Arial" w:hAnsi="Arial" w:cs="Arial"/>
          <w:color w:val="000000" w:themeColor="text1"/>
          <w:sz w:val="20"/>
          <w:szCs w:val="20"/>
        </w:rPr>
        <w:t>sexo</w:t>
      </w:r>
      <w:r w:rsidR="00DD03CD"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, 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>publicada</w:t>
      </w:r>
      <w:r w:rsidR="00E95601" w:rsidRPr="00827786">
        <w:rPr>
          <w:rFonts w:ascii="Arial" w:hAnsi="Arial" w:cs="Arial"/>
          <w:sz w:val="20"/>
          <w:szCs w:val="20"/>
        </w:rPr>
        <w:t xml:space="preserve"> en la sección </w:t>
      </w:r>
      <w:r w:rsidR="00E95601">
        <w:rPr>
          <w:rFonts w:ascii="Arial" w:hAnsi="Arial" w:cs="Arial"/>
          <w:sz w:val="20"/>
          <w:szCs w:val="20"/>
        </w:rPr>
        <w:t xml:space="preserve">Industrias Supervisadas / </w:t>
      </w:r>
      <w:r w:rsidR="00E95601" w:rsidRPr="00827786">
        <w:rPr>
          <w:rFonts w:ascii="Arial" w:hAnsi="Arial" w:cs="Arial"/>
          <w:sz w:val="20"/>
          <w:szCs w:val="20"/>
        </w:rPr>
        <w:t xml:space="preserve">Interés del Vigilado / Reportes / Índice de reportes de información a la Superintendencia Financiera / </w:t>
      </w:r>
      <w:r w:rsidR="00E95601" w:rsidRPr="00B5315C">
        <w:rPr>
          <w:rFonts w:ascii="Arial" w:hAnsi="Arial" w:cs="Arial"/>
          <w:sz w:val="20"/>
          <w:szCs w:val="20"/>
        </w:rPr>
        <w:t xml:space="preserve">Tablas anexas para </w:t>
      </w:r>
      <w:r w:rsidR="00997F3D">
        <w:rPr>
          <w:rFonts w:ascii="Arial" w:hAnsi="Arial" w:cs="Arial"/>
          <w:sz w:val="20"/>
          <w:szCs w:val="20"/>
        </w:rPr>
        <w:t xml:space="preserve">el </w:t>
      </w:r>
      <w:r w:rsidR="00E95601" w:rsidRPr="00B5315C">
        <w:rPr>
          <w:rFonts w:ascii="Arial" w:hAnsi="Arial" w:cs="Arial"/>
          <w:sz w:val="20"/>
          <w:szCs w:val="20"/>
        </w:rPr>
        <w:t>reporte de información</w:t>
      </w:r>
      <w:r w:rsidR="00E95601">
        <w:rPr>
          <w:rFonts w:ascii="Arial" w:hAnsi="Arial" w:cs="Arial"/>
          <w:sz w:val="20"/>
          <w:szCs w:val="20"/>
        </w:rPr>
        <w:t xml:space="preserve"> / Tabla </w:t>
      </w:r>
      <w:r w:rsidR="00D92E79">
        <w:rPr>
          <w:rFonts w:ascii="Arial" w:hAnsi="Arial" w:cs="Arial"/>
          <w:sz w:val="20"/>
          <w:szCs w:val="20"/>
        </w:rPr>
        <w:t>Sexo</w:t>
      </w:r>
      <w:r w:rsidR="00E95601" w:rsidRPr="006E3997">
        <w:rPr>
          <w:rFonts w:ascii="Arial" w:hAnsi="Arial" w:cs="Arial"/>
          <w:sz w:val="20"/>
          <w:szCs w:val="20"/>
        </w:rPr>
        <w:t>,</w:t>
      </w:r>
      <w:r w:rsidR="00E95601" w:rsidRPr="00827786">
        <w:rPr>
          <w:rFonts w:ascii="Arial" w:hAnsi="Arial" w:cs="Arial"/>
          <w:sz w:val="20"/>
          <w:szCs w:val="20"/>
        </w:rPr>
        <w:t xml:space="preserve"> de la página web de esta Superintendencia</w:t>
      </w:r>
      <w:r w:rsidR="00EA5E27">
        <w:rPr>
          <w:rFonts w:ascii="Arial" w:hAnsi="Arial" w:cs="Arial"/>
          <w:sz w:val="20"/>
          <w:szCs w:val="20"/>
        </w:rPr>
        <w:t>.</w:t>
      </w:r>
    </w:p>
    <w:p w14:paraId="3963ADA6" w14:textId="77777777" w:rsidR="00760D9F" w:rsidRDefault="00760D9F" w:rsidP="00760D9F">
      <w:pPr>
        <w:jc w:val="both"/>
        <w:rPr>
          <w:rFonts w:ascii="Arial" w:hAnsi="Arial" w:cs="Arial"/>
          <w:sz w:val="20"/>
          <w:szCs w:val="20"/>
        </w:rPr>
      </w:pPr>
    </w:p>
    <w:p w14:paraId="32DAA14F" w14:textId="63FBEC10" w:rsidR="00760D9F" w:rsidRDefault="00D92E79" w:rsidP="00760D9F">
      <w:pP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Columna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 w:rsidR="00072120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3</w:t>
      </w:r>
      <w:r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-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 w:rsidRPr="00D92E79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LGBTI</w:t>
      </w:r>
      <w:r w:rsidR="00122A37" w:rsidRPr="00760D9F">
        <w:rPr>
          <w:rFonts w:ascii="Arial" w:eastAsia="Arial" w:hAnsi="Arial" w:cs="Arial"/>
          <w:b/>
          <w:bCs/>
          <w:sz w:val="20"/>
          <w:szCs w:val="20"/>
        </w:rPr>
        <w:t>Q</w:t>
      </w:r>
      <w:r w:rsidRPr="00D92E79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+</w:t>
      </w: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: 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>Indique si el consumidor financiero se identifica dentro de esta comunidad</w:t>
      </w:r>
      <w:r w:rsidR="00122A37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="00122A37" w:rsidRPr="00760D9F">
        <w:rPr>
          <w:rFonts w:ascii="Arial" w:eastAsia="Arial" w:hAnsi="Arial" w:cs="Arial"/>
          <w:sz w:val="20"/>
          <w:szCs w:val="20"/>
        </w:rPr>
        <w:t>LGBTIQ+</w:t>
      </w:r>
      <w:r w:rsidR="00C65A7A"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 xml:space="preserve"> 1 = SI 2 = NO.</w:t>
      </w:r>
    </w:p>
    <w:p w14:paraId="3D141E58" w14:textId="47DCE2D8" w:rsidR="00072120" w:rsidRDefault="00072120" w:rsidP="00760D9F">
      <w:pP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50341A51" w14:textId="1C0EC82E" w:rsidR="00072120" w:rsidRDefault="00072120" w:rsidP="00072120">
      <w:pPr>
        <w:jc w:val="both"/>
        <w:rPr>
          <w:rFonts w:ascii="Arial" w:hAnsi="Arial" w:cs="Arial"/>
          <w:sz w:val="20"/>
          <w:szCs w:val="20"/>
        </w:rPr>
      </w:pPr>
      <w:r w:rsidRPr="7CAD4FDC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Columna</w:t>
      </w:r>
      <w:r w:rsidRPr="7CAD4FDC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4</w:t>
      </w:r>
      <w:r w:rsidRPr="7CAD4FDC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-</w:t>
      </w:r>
      <w:r w:rsidRPr="7CAD4FDC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 w:rsidRPr="7CAD4FDC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Condición especial</w:t>
      </w:r>
      <w:r w:rsidRPr="7CAD4FDC">
        <w:rPr>
          <w:rFonts w:ascii="Arial" w:eastAsia="Arial" w:hAnsi="Arial" w:cs="Arial"/>
          <w:b/>
          <w:bCs/>
          <w:color w:val="000000" w:themeColor="text1"/>
          <w:sz w:val="20"/>
          <w:szCs w:val="20"/>
          <w:lang w:val="es-MX"/>
        </w:rPr>
        <w:t>:</w:t>
      </w:r>
      <w:r w:rsidR="003F0FB1">
        <w:rPr>
          <w:rFonts w:ascii="Arial" w:eastAsia="Arial" w:hAnsi="Arial" w:cs="Arial"/>
          <w:b/>
          <w:bCs/>
          <w:color w:val="000000" w:themeColor="text1"/>
          <w:sz w:val="20"/>
          <w:szCs w:val="20"/>
          <w:lang w:val="es-MX"/>
        </w:rPr>
        <w:t xml:space="preserve"> </w:t>
      </w:r>
      <w:r>
        <w:rPr>
          <w:rFonts w:ascii="Arial" w:eastAsia="Arial" w:hAnsi="Arial" w:cs="Arial"/>
          <w:bCs/>
          <w:color w:val="000000" w:themeColor="text1"/>
          <w:sz w:val="20"/>
          <w:szCs w:val="20"/>
          <w:lang w:val="es-MX"/>
        </w:rPr>
        <w:t>R</w:t>
      </w:r>
      <w:r w:rsidR="003F0FB1">
        <w:rPr>
          <w:rFonts w:ascii="Arial" w:eastAsia="Arial" w:hAnsi="Arial" w:cs="Arial"/>
          <w:color w:val="000000" w:themeColor="text1"/>
          <w:sz w:val="20"/>
          <w:szCs w:val="20"/>
        </w:rPr>
        <w:t>egistre</w:t>
      </w:r>
      <w:r w:rsidRPr="7CAD4FDC">
        <w:rPr>
          <w:rFonts w:ascii="Arial" w:eastAsia="Arial" w:hAnsi="Arial" w:cs="Arial"/>
          <w:color w:val="000000" w:themeColor="text1"/>
          <w:sz w:val="20"/>
          <w:szCs w:val="20"/>
        </w:rPr>
        <w:t xml:space="preserve"> el código 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 xml:space="preserve">de una </w:t>
      </w:r>
      <w:r w:rsidRPr="7CAD4FDC">
        <w:rPr>
          <w:rFonts w:ascii="Arial" w:eastAsia="Arial" w:hAnsi="Arial" w:cs="Arial"/>
          <w:color w:val="000000" w:themeColor="text1"/>
          <w:sz w:val="20"/>
          <w:szCs w:val="20"/>
        </w:rPr>
        <w:t xml:space="preserve">condición de especial protección 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>al</w:t>
      </w:r>
      <w:r w:rsidRPr="7CAD4FDC">
        <w:rPr>
          <w:rFonts w:ascii="Arial" w:eastAsia="Arial" w:hAnsi="Arial" w:cs="Arial"/>
          <w:color w:val="000000" w:themeColor="text1"/>
          <w:sz w:val="20"/>
          <w:szCs w:val="20"/>
        </w:rPr>
        <w:t xml:space="preserve"> consumidor financiero de acuerdo con la codificación de condición especial de protección publicada en la sección </w:t>
      </w:r>
      <w:r>
        <w:rPr>
          <w:rFonts w:ascii="Arial" w:hAnsi="Arial" w:cs="Arial"/>
          <w:sz w:val="20"/>
          <w:szCs w:val="20"/>
        </w:rPr>
        <w:t xml:space="preserve">Industrias Supervisadas / </w:t>
      </w:r>
      <w:r w:rsidRPr="00827786">
        <w:rPr>
          <w:rFonts w:ascii="Arial" w:hAnsi="Arial" w:cs="Arial"/>
          <w:sz w:val="20"/>
          <w:szCs w:val="20"/>
        </w:rPr>
        <w:t xml:space="preserve">Interés del Vigilado / Reportes / Índice de reportes de información a la Superintendencia Financiera / </w:t>
      </w:r>
      <w:r w:rsidRPr="00B5315C">
        <w:rPr>
          <w:rFonts w:ascii="Arial" w:hAnsi="Arial" w:cs="Arial"/>
          <w:sz w:val="20"/>
          <w:szCs w:val="20"/>
        </w:rPr>
        <w:t xml:space="preserve">Tablas anexas para </w:t>
      </w:r>
      <w:r>
        <w:rPr>
          <w:rFonts w:ascii="Arial" w:hAnsi="Arial" w:cs="Arial"/>
          <w:sz w:val="20"/>
          <w:szCs w:val="20"/>
        </w:rPr>
        <w:t xml:space="preserve">el </w:t>
      </w:r>
      <w:r w:rsidRPr="00B5315C">
        <w:rPr>
          <w:rFonts w:ascii="Arial" w:hAnsi="Arial" w:cs="Arial"/>
          <w:sz w:val="20"/>
          <w:szCs w:val="20"/>
        </w:rPr>
        <w:t>reporte de información</w:t>
      </w:r>
      <w:r>
        <w:rPr>
          <w:rFonts w:ascii="Arial" w:hAnsi="Arial" w:cs="Arial"/>
          <w:sz w:val="20"/>
          <w:szCs w:val="20"/>
        </w:rPr>
        <w:t xml:space="preserve"> / Tabla Condición especial</w:t>
      </w:r>
      <w:r w:rsidRPr="7CAD4FDC">
        <w:rPr>
          <w:rFonts w:ascii="Arial" w:eastAsia="Arial" w:hAnsi="Arial" w:cs="Arial"/>
          <w:color w:val="000000" w:themeColor="text1"/>
          <w:sz w:val="20"/>
          <w:szCs w:val="20"/>
        </w:rPr>
        <w:t>, de la página web de esta Superintendencia.</w:t>
      </w:r>
    </w:p>
    <w:p w14:paraId="13938F3D" w14:textId="77777777" w:rsidR="00760D9F" w:rsidRDefault="00760D9F" w:rsidP="00760D9F">
      <w:pPr>
        <w:jc w:val="both"/>
        <w:rPr>
          <w:rFonts w:ascii="Arial" w:hAnsi="Arial" w:cs="Arial"/>
          <w:sz w:val="20"/>
          <w:szCs w:val="20"/>
        </w:rPr>
      </w:pPr>
    </w:p>
    <w:p w14:paraId="47FC2627" w14:textId="4CEB7FA4" w:rsidR="00760D9F" w:rsidRDefault="0093651D" w:rsidP="00A6590A">
      <w:pPr>
        <w:jc w:val="both"/>
        <w:rPr>
          <w:rFonts w:ascii="Arial" w:hAnsi="Arial" w:cs="Arial"/>
          <w:sz w:val="20"/>
          <w:szCs w:val="20"/>
        </w:rPr>
      </w:pP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Columna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 w:rsidR="00072120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5</w:t>
      </w:r>
      <w:r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-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Canal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: </w:t>
      </w:r>
      <w:r w:rsidRPr="00A03C96">
        <w:rPr>
          <w:rFonts w:ascii="Arial" w:eastAsia="Arial" w:hAnsi="Arial" w:cs="Arial"/>
          <w:color w:val="000000" w:themeColor="text1"/>
          <w:sz w:val="20"/>
          <w:szCs w:val="20"/>
        </w:rPr>
        <w:t xml:space="preserve">En 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 xml:space="preserve">el </w:t>
      </w:r>
      <w:r w:rsidRPr="00A03C96">
        <w:rPr>
          <w:rFonts w:ascii="Arial" w:eastAsia="Arial" w:hAnsi="Arial" w:cs="Arial"/>
          <w:color w:val="000000" w:themeColor="text1"/>
          <w:sz w:val="20"/>
          <w:szCs w:val="20"/>
        </w:rPr>
        <w:t xml:space="preserve">caso 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>de</w:t>
      </w:r>
      <w:r w:rsidRPr="00A03C96">
        <w:rPr>
          <w:rFonts w:ascii="Arial" w:eastAsia="Arial" w:hAnsi="Arial" w:cs="Arial"/>
          <w:color w:val="000000" w:themeColor="text1"/>
          <w:sz w:val="20"/>
          <w:szCs w:val="20"/>
        </w:rPr>
        <w:t xml:space="preserve"> que </w:t>
      </w:r>
      <w:r w:rsidR="00A077E4">
        <w:rPr>
          <w:rFonts w:ascii="Arial" w:eastAsia="Arial" w:hAnsi="Arial" w:cs="Arial"/>
          <w:color w:val="000000" w:themeColor="text1"/>
          <w:sz w:val="20"/>
          <w:szCs w:val="20"/>
        </w:rPr>
        <w:t xml:space="preserve">la queja o reclamo </w:t>
      </w:r>
      <w:r w:rsidRPr="00A03C96">
        <w:rPr>
          <w:rFonts w:ascii="Arial" w:eastAsia="Arial" w:hAnsi="Arial" w:cs="Arial"/>
          <w:color w:val="000000" w:themeColor="text1"/>
          <w:sz w:val="20"/>
          <w:szCs w:val="20"/>
        </w:rPr>
        <w:t xml:space="preserve">se haya originado en el uso de un canal, se </w:t>
      </w:r>
      <w:r w:rsidR="00A077E4">
        <w:rPr>
          <w:rFonts w:ascii="Arial" w:eastAsia="Arial" w:hAnsi="Arial" w:cs="Arial"/>
          <w:color w:val="000000" w:themeColor="text1"/>
          <w:sz w:val="20"/>
          <w:szCs w:val="20"/>
        </w:rPr>
        <w:t xml:space="preserve">debe </w:t>
      </w:r>
      <w:r w:rsidRPr="00A03C96">
        <w:rPr>
          <w:rFonts w:ascii="Arial" w:eastAsia="Arial" w:hAnsi="Arial" w:cs="Arial"/>
          <w:color w:val="000000" w:themeColor="text1"/>
          <w:sz w:val="20"/>
          <w:szCs w:val="20"/>
        </w:rPr>
        <w:t xml:space="preserve">incluir el código del canal a través del cual éste se presentó de acuerdo </w:t>
      </w:r>
      <w:r w:rsidR="00CD4B5F" w:rsidRPr="00827786">
        <w:rPr>
          <w:rFonts w:ascii="Arial" w:eastAsia="Arial" w:hAnsi="Arial" w:cs="Arial"/>
          <w:color w:val="000000" w:themeColor="text1"/>
          <w:sz w:val="20"/>
          <w:szCs w:val="20"/>
        </w:rPr>
        <w:t>con la codificación publicada</w:t>
      </w:r>
      <w:r w:rsidR="00CD4B5F" w:rsidRPr="00827786">
        <w:rPr>
          <w:rFonts w:ascii="Arial" w:hAnsi="Arial" w:cs="Arial"/>
          <w:sz w:val="20"/>
          <w:szCs w:val="20"/>
        </w:rPr>
        <w:t xml:space="preserve"> en la sección </w:t>
      </w:r>
      <w:r w:rsidR="00CD4B5F">
        <w:rPr>
          <w:rFonts w:ascii="Arial" w:hAnsi="Arial" w:cs="Arial"/>
          <w:sz w:val="20"/>
          <w:szCs w:val="20"/>
        </w:rPr>
        <w:t xml:space="preserve">Industrias Supervisadas / </w:t>
      </w:r>
      <w:r w:rsidR="00CD4B5F" w:rsidRPr="00827786">
        <w:rPr>
          <w:rFonts w:ascii="Arial" w:hAnsi="Arial" w:cs="Arial"/>
          <w:sz w:val="20"/>
          <w:szCs w:val="20"/>
        </w:rPr>
        <w:t xml:space="preserve">Interés del Vigilado / Reportes / Índice de reportes de información a la Superintendencia Financiera / </w:t>
      </w:r>
      <w:r w:rsidR="00CD4B5F" w:rsidRPr="00B5315C">
        <w:rPr>
          <w:rFonts w:ascii="Arial" w:hAnsi="Arial" w:cs="Arial"/>
          <w:sz w:val="20"/>
          <w:szCs w:val="20"/>
        </w:rPr>
        <w:t xml:space="preserve">Tablas anexas para </w:t>
      </w:r>
      <w:r w:rsidR="00076526">
        <w:rPr>
          <w:rFonts w:ascii="Arial" w:hAnsi="Arial" w:cs="Arial"/>
          <w:sz w:val="20"/>
          <w:szCs w:val="20"/>
        </w:rPr>
        <w:t xml:space="preserve">el </w:t>
      </w:r>
      <w:r w:rsidR="00CD4B5F" w:rsidRPr="00B5315C">
        <w:rPr>
          <w:rFonts w:ascii="Arial" w:hAnsi="Arial" w:cs="Arial"/>
          <w:sz w:val="20"/>
          <w:szCs w:val="20"/>
        </w:rPr>
        <w:t>reporte de información</w:t>
      </w:r>
      <w:r w:rsidR="00CD4B5F">
        <w:rPr>
          <w:rFonts w:ascii="Arial" w:hAnsi="Arial" w:cs="Arial"/>
          <w:sz w:val="20"/>
          <w:szCs w:val="20"/>
        </w:rPr>
        <w:t xml:space="preserve"> / Tabla </w:t>
      </w:r>
      <w:r w:rsidR="00076526">
        <w:rPr>
          <w:rFonts w:ascii="Arial" w:hAnsi="Arial" w:cs="Arial"/>
          <w:sz w:val="20"/>
          <w:szCs w:val="20"/>
        </w:rPr>
        <w:t>Canal</w:t>
      </w:r>
      <w:r w:rsidR="00CD4B5F" w:rsidRPr="006E3997">
        <w:rPr>
          <w:rFonts w:ascii="Arial" w:hAnsi="Arial" w:cs="Arial"/>
          <w:sz w:val="20"/>
          <w:szCs w:val="20"/>
        </w:rPr>
        <w:t>,</w:t>
      </w:r>
      <w:r w:rsidR="00CD4B5F" w:rsidRPr="00827786">
        <w:rPr>
          <w:rFonts w:ascii="Arial" w:hAnsi="Arial" w:cs="Arial"/>
          <w:sz w:val="20"/>
          <w:szCs w:val="20"/>
        </w:rPr>
        <w:t xml:space="preserve"> de la página web de esta Superintendencia.</w:t>
      </w:r>
    </w:p>
    <w:p w14:paraId="768107C5" w14:textId="77777777" w:rsidR="00760D9F" w:rsidRDefault="00760D9F" w:rsidP="00A6590A">
      <w:pPr>
        <w:jc w:val="both"/>
        <w:rPr>
          <w:rFonts w:ascii="Arial" w:hAnsi="Arial" w:cs="Arial"/>
          <w:sz w:val="20"/>
          <w:szCs w:val="20"/>
        </w:rPr>
      </w:pPr>
    </w:p>
    <w:p w14:paraId="0F9AA0EC" w14:textId="494EC827" w:rsidR="00760D9F" w:rsidRDefault="00873258" w:rsidP="00A6590A">
      <w:pPr>
        <w:jc w:val="both"/>
        <w:rPr>
          <w:rFonts w:ascii="Arial" w:hAnsi="Arial" w:cs="Arial"/>
          <w:sz w:val="20"/>
          <w:szCs w:val="20"/>
        </w:rPr>
      </w:pP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Columna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 w:rsidR="00072120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6</w:t>
      </w:r>
      <w:r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-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Producto: </w:t>
      </w:r>
      <w:r w:rsidR="000B57BA"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Registre el código del producto </w:t>
      </w:r>
      <w:r w:rsidR="000B57BA">
        <w:rPr>
          <w:rFonts w:ascii="Arial" w:eastAsia="Arial" w:hAnsi="Arial" w:cs="Arial"/>
          <w:color w:val="000000" w:themeColor="text1"/>
          <w:sz w:val="20"/>
          <w:szCs w:val="20"/>
        </w:rPr>
        <w:t>que generó</w:t>
      </w:r>
      <w:r w:rsidR="000B57BA"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 la queja</w:t>
      </w:r>
      <w:r w:rsidR="0083114C">
        <w:rPr>
          <w:rFonts w:ascii="Arial" w:eastAsia="Arial" w:hAnsi="Arial" w:cs="Arial"/>
          <w:color w:val="000000" w:themeColor="text1"/>
          <w:sz w:val="20"/>
          <w:szCs w:val="20"/>
        </w:rPr>
        <w:t xml:space="preserve"> o reclamo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, </w:t>
      </w:r>
      <w:r w:rsidR="00C65A7A">
        <w:rPr>
          <w:rFonts w:ascii="Arial" w:eastAsia="Arial" w:hAnsi="Arial" w:cs="Arial"/>
          <w:color w:val="000000" w:themeColor="text1"/>
          <w:sz w:val="20"/>
          <w:szCs w:val="20"/>
        </w:rPr>
        <w:t xml:space="preserve">de </w:t>
      </w:r>
      <w:r w:rsidR="00C65A7A" w:rsidRPr="00827786">
        <w:rPr>
          <w:rFonts w:ascii="Arial" w:eastAsia="Arial" w:hAnsi="Arial" w:cs="Arial"/>
          <w:color w:val="000000" w:themeColor="text1"/>
          <w:sz w:val="20"/>
          <w:szCs w:val="20"/>
        </w:rPr>
        <w:t>acuerdo con</w:t>
      </w:r>
      <w:r w:rsidR="00C65A7A">
        <w:rPr>
          <w:rFonts w:ascii="Arial" w:eastAsia="Arial" w:hAnsi="Arial" w:cs="Arial"/>
          <w:color w:val="000000" w:themeColor="text1"/>
          <w:sz w:val="20"/>
          <w:szCs w:val="20"/>
        </w:rPr>
        <w:t xml:space="preserve"> la codificación 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“Productos” </w:t>
      </w:r>
      <w:r w:rsidR="00A7541C" w:rsidRPr="7CAD4FDC">
        <w:rPr>
          <w:rFonts w:ascii="Arial" w:eastAsia="Arial" w:hAnsi="Arial" w:cs="Arial"/>
          <w:color w:val="000000" w:themeColor="text1"/>
          <w:sz w:val="20"/>
          <w:szCs w:val="20"/>
        </w:rPr>
        <w:t xml:space="preserve">publicada en la sección </w:t>
      </w:r>
      <w:r w:rsidR="00A7541C">
        <w:rPr>
          <w:rFonts w:ascii="Arial" w:hAnsi="Arial" w:cs="Arial"/>
          <w:sz w:val="20"/>
          <w:szCs w:val="20"/>
        </w:rPr>
        <w:t xml:space="preserve">Industrias Supervisadas / </w:t>
      </w:r>
      <w:r w:rsidR="00A7541C" w:rsidRPr="00827786">
        <w:rPr>
          <w:rFonts w:ascii="Arial" w:hAnsi="Arial" w:cs="Arial"/>
          <w:sz w:val="20"/>
          <w:szCs w:val="20"/>
        </w:rPr>
        <w:t xml:space="preserve">Interés del Vigilado / Reportes / Índice de reportes de </w:t>
      </w:r>
      <w:r w:rsidR="00A7541C" w:rsidRPr="00070F23">
        <w:rPr>
          <w:rFonts w:ascii="Arial" w:hAnsi="Arial" w:cs="Arial"/>
          <w:sz w:val="20"/>
          <w:szCs w:val="20"/>
        </w:rPr>
        <w:t xml:space="preserve">información a la Superintendencia Financiera </w:t>
      </w:r>
      <w:r w:rsidR="00070F23" w:rsidRPr="00827786">
        <w:rPr>
          <w:rFonts w:ascii="Arial" w:hAnsi="Arial" w:cs="Arial"/>
          <w:sz w:val="20"/>
          <w:szCs w:val="20"/>
        </w:rPr>
        <w:t xml:space="preserve">/ </w:t>
      </w:r>
      <w:r w:rsidR="00070F23" w:rsidRPr="00B5315C">
        <w:rPr>
          <w:rFonts w:ascii="Arial" w:hAnsi="Arial" w:cs="Arial"/>
          <w:sz w:val="20"/>
          <w:szCs w:val="20"/>
        </w:rPr>
        <w:t xml:space="preserve">Tablas anexas para </w:t>
      </w:r>
      <w:r w:rsidR="00070F23">
        <w:rPr>
          <w:rFonts w:ascii="Arial" w:hAnsi="Arial" w:cs="Arial"/>
          <w:sz w:val="20"/>
          <w:szCs w:val="20"/>
        </w:rPr>
        <w:t xml:space="preserve">el </w:t>
      </w:r>
      <w:r w:rsidR="00070F23" w:rsidRPr="00B5315C">
        <w:rPr>
          <w:rFonts w:ascii="Arial" w:hAnsi="Arial" w:cs="Arial"/>
          <w:sz w:val="20"/>
          <w:szCs w:val="20"/>
        </w:rPr>
        <w:t>reporte de información</w:t>
      </w:r>
      <w:r w:rsidR="00070F23">
        <w:rPr>
          <w:rFonts w:ascii="Arial" w:hAnsi="Arial" w:cs="Arial"/>
          <w:sz w:val="20"/>
          <w:szCs w:val="20"/>
        </w:rPr>
        <w:t xml:space="preserve"> / Tabla Anexo quejas, hoja </w:t>
      </w:r>
      <w:r w:rsidR="00070F23" w:rsidRPr="00937850">
        <w:rPr>
          <w:rFonts w:ascii="Arial" w:hAnsi="Arial" w:cs="Arial"/>
          <w:sz w:val="20"/>
          <w:szCs w:val="20"/>
        </w:rPr>
        <w:t>Producto</w:t>
      </w:r>
      <w:r w:rsidR="00A7541C" w:rsidRPr="00070F23">
        <w:rPr>
          <w:rFonts w:ascii="Arial" w:eastAsia="Arial" w:hAnsi="Arial" w:cs="Arial"/>
          <w:color w:val="000000" w:themeColor="text1"/>
          <w:sz w:val="20"/>
          <w:szCs w:val="20"/>
        </w:rPr>
        <w:t>,</w:t>
      </w:r>
      <w:r w:rsidR="00A7541C" w:rsidRPr="7CAD4FDC">
        <w:rPr>
          <w:rFonts w:ascii="Arial" w:eastAsia="Arial" w:hAnsi="Arial" w:cs="Arial"/>
          <w:color w:val="000000" w:themeColor="text1"/>
          <w:sz w:val="20"/>
          <w:szCs w:val="20"/>
        </w:rPr>
        <w:t xml:space="preserve"> de la página web de esta Superintendencia</w:t>
      </w:r>
      <w:r w:rsidR="00A7541C">
        <w:rPr>
          <w:rFonts w:ascii="Arial" w:eastAsia="Arial" w:hAnsi="Arial" w:cs="Arial"/>
          <w:color w:val="000000" w:themeColor="text1"/>
          <w:sz w:val="20"/>
          <w:szCs w:val="20"/>
        </w:rPr>
        <w:t>.</w:t>
      </w:r>
    </w:p>
    <w:p w14:paraId="783402C6" w14:textId="77777777" w:rsidR="00760D9F" w:rsidRDefault="00760D9F" w:rsidP="00A6590A">
      <w:pPr>
        <w:jc w:val="both"/>
        <w:rPr>
          <w:rFonts w:ascii="Arial" w:hAnsi="Arial" w:cs="Arial"/>
          <w:sz w:val="20"/>
          <w:szCs w:val="20"/>
        </w:rPr>
      </w:pPr>
    </w:p>
    <w:p w14:paraId="0F8B26EA" w14:textId="2B266A58" w:rsidR="00760D9F" w:rsidRDefault="00873258" w:rsidP="00A6590A">
      <w:pPr>
        <w:jc w:val="both"/>
        <w:rPr>
          <w:rFonts w:ascii="Arial" w:hAnsi="Arial" w:cs="Arial"/>
          <w:sz w:val="20"/>
          <w:szCs w:val="20"/>
        </w:rPr>
      </w:pP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Columna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 w:rsidR="00072120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7</w:t>
      </w:r>
      <w:r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-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Motivo: 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Registre el código del motivo </w:t>
      </w:r>
      <w:r w:rsidR="0093651D">
        <w:rPr>
          <w:rFonts w:ascii="Arial" w:eastAsia="Arial" w:hAnsi="Arial" w:cs="Arial"/>
          <w:color w:val="000000" w:themeColor="text1"/>
          <w:sz w:val="20"/>
          <w:szCs w:val="20"/>
        </w:rPr>
        <w:t>que generó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 la queja</w:t>
      </w:r>
      <w:r w:rsidR="0083114C">
        <w:rPr>
          <w:rFonts w:ascii="Arial" w:eastAsia="Arial" w:hAnsi="Arial" w:cs="Arial"/>
          <w:color w:val="000000" w:themeColor="text1"/>
          <w:sz w:val="20"/>
          <w:szCs w:val="20"/>
        </w:rPr>
        <w:t xml:space="preserve"> o reclamo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, de acuerdo con </w:t>
      </w:r>
      <w:r w:rsidR="00C65A7A">
        <w:rPr>
          <w:rFonts w:ascii="Arial" w:eastAsia="Arial" w:hAnsi="Arial" w:cs="Arial"/>
          <w:color w:val="000000" w:themeColor="text1"/>
          <w:sz w:val="20"/>
          <w:szCs w:val="20"/>
        </w:rPr>
        <w:t xml:space="preserve">la codificación de los 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“Motivos generales de quejas” </w:t>
      </w:r>
      <w:r w:rsidR="0093651D">
        <w:rPr>
          <w:rFonts w:ascii="Arial" w:eastAsia="Arial" w:hAnsi="Arial" w:cs="Arial"/>
          <w:color w:val="000000" w:themeColor="text1"/>
          <w:sz w:val="20"/>
          <w:szCs w:val="20"/>
        </w:rPr>
        <w:t>o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 “Motivos de quejas”</w:t>
      </w:r>
      <w:r w:rsidR="00070317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="00FD6CBD" w:rsidRPr="7CAD4FDC">
        <w:rPr>
          <w:rFonts w:ascii="Arial" w:eastAsia="Arial" w:hAnsi="Arial" w:cs="Arial"/>
          <w:color w:val="000000" w:themeColor="text1"/>
          <w:sz w:val="20"/>
          <w:szCs w:val="20"/>
        </w:rPr>
        <w:t xml:space="preserve">publicada en la sección </w:t>
      </w:r>
      <w:r w:rsidR="00FD6CBD">
        <w:rPr>
          <w:rFonts w:ascii="Arial" w:hAnsi="Arial" w:cs="Arial"/>
          <w:sz w:val="20"/>
          <w:szCs w:val="20"/>
        </w:rPr>
        <w:t xml:space="preserve">Industrias Supervisadas / </w:t>
      </w:r>
      <w:r w:rsidR="00FD6CBD" w:rsidRPr="00827786">
        <w:rPr>
          <w:rFonts w:ascii="Arial" w:hAnsi="Arial" w:cs="Arial"/>
          <w:sz w:val="20"/>
          <w:szCs w:val="20"/>
        </w:rPr>
        <w:t xml:space="preserve">Interés del Vigilado / Reportes / Índice de reportes de información a la Superintendencia Financiera / </w:t>
      </w:r>
      <w:r w:rsidR="00FD6CBD" w:rsidRPr="00B5315C">
        <w:rPr>
          <w:rFonts w:ascii="Arial" w:hAnsi="Arial" w:cs="Arial"/>
          <w:sz w:val="20"/>
          <w:szCs w:val="20"/>
        </w:rPr>
        <w:t xml:space="preserve">Tablas anexas para </w:t>
      </w:r>
      <w:r w:rsidR="00FD6CBD">
        <w:rPr>
          <w:rFonts w:ascii="Arial" w:hAnsi="Arial" w:cs="Arial"/>
          <w:sz w:val="20"/>
          <w:szCs w:val="20"/>
        </w:rPr>
        <w:t xml:space="preserve">el </w:t>
      </w:r>
      <w:r w:rsidR="00FD6CBD" w:rsidRPr="00B5315C">
        <w:rPr>
          <w:rFonts w:ascii="Arial" w:hAnsi="Arial" w:cs="Arial"/>
          <w:sz w:val="20"/>
          <w:szCs w:val="20"/>
        </w:rPr>
        <w:t>reporte de información</w:t>
      </w:r>
      <w:r w:rsidR="00FD6CBD">
        <w:rPr>
          <w:rFonts w:ascii="Arial" w:hAnsi="Arial" w:cs="Arial"/>
          <w:sz w:val="20"/>
          <w:szCs w:val="20"/>
        </w:rPr>
        <w:t xml:space="preserve"> / Tabla </w:t>
      </w:r>
      <w:r w:rsidR="00A42AF2">
        <w:rPr>
          <w:rFonts w:ascii="Arial" w:hAnsi="Arial" w:cs="Arial"/>
          <w:sz w:val="20"/>
          <w:szCs w:val="20"/>
        </w:rPr>
        <w:t>Anexo quejas</w:t>
      </w:r>
      <w:r w:rsidR="009C4FE3">
        <w:rPr>
          <w:rFonts w:ascii="Arial" w:hAnsi="Arial" w:cs="Arial"/>
          <w:sz w:val="20"/>
          <w:szCs w:val="20"/>
        </w:rPr>
        <w:t>, hoja</w:t>
      </w:r>
      <w:r w:rsidR="00A42AF2">
        <w:rPr>
          <w:rFonts w:ascii="Arial" w:hAnsi="Arial" w:cs="Arial"/>
          <w:sz w:val="20"/>
          <w:szCs w:val="20"/>
        </w:rPr>
        <w:t xml:space="preserve"> Motivo de la queja</w:t>
      </w:r>
      <w:r w:rsidR="00FD6CBD" w:rsidRPr="7CAD4FDC">
        <w:rPr>
          <w:rFonts w:ascii="Arial" w:eastAsia="Arial" w:hAnsi="Arial" w:cs="Arial"/>
          <w:color w:val="000000" w:themeColor="text1"/>
          <w:sz w:val="20"/>
          <w:szCs w:val="20"/>
        </w:rPr>
        <w:t>, de la página web de esta Superintendencia</w:t>
      </w:r>
      <w:r w:rsidR="00FD6CBD">
        <w:rPr>
          <w:rFonts w:ascii="Arial" w:eastAsia="Arial" w:hAnsi="Arial" w:cs="Arial"/>
          <w:color w:val="000000" w:themeColor="text1"/>
          <w:sz w:val="20"/>
          <w:szCs w:val="20"/>
        </w:rPr>
        <w:t>.</w:t>
      </w:r>
    </w:p>
    <w:p w14:paraId="25E84AF6" w14:textId="77777777" w:rsidR="00760D9F" w:rsidRDefault="00760D9F" w:rsidP="00A6590A">
      <w:pPr>
        <w:jc w:val="both"/>
        <w:rPr>
          <w:rFonts w:ascii="Arial" w:hAnsi="Arial" w:cs="Arial"/>
          <w:sz w:val="20"/>
          <w:szCs w:val="20"/>
        </w:rPr>
      </w:pPr>
    </w:p>
    <w:p w14:paraId="5FDF5F1D" w14:textId="7BCA88BB" w:rsidR="00760D9F" w:rsidRDefault="127A2FE6" w:rsidP="00A6590A">
      <w:pPr>
        <w:jc w:val="both"/>
        <w:rPr>
          <w:rFonts w:ascii="Arial" w:hAnsi="Arial" w:cs="Arial"/>
          <w:sz w:val="20"/>
          <w:szCs w:val="20"/>
        </w:rPr>
      </w:pPr>
      <w:r w:rsidRPr="00A665B9">
        <w:rPr>
          <w:rFonts w:ascii="Arial" w:hAnsi="Arial" w:cs="Arial"/>
          <w:b/>
          <w:bCs/>
          <w:sz w:val="20"/>
          <w:szCs w:val="20"/>
        </w:rPr>
        <w:t xml:space="preserve">Columna </w:t>
      </w:r>
      <w:r w:rsidR="00FF081D">
        <w:rPr>
          <w:rFonts w:ascii="Arial" w:hAnsi="Arial" w:cs="Arial"/>
          <w:b/>
          <w:bCs/>
          <w:sz w:val="20"/>
          <w:szCs w:val="20"/>
        </w:rPr>
        <w:t>8</w:t>
      </w:r>
      <w:r w:rsidR="00D83161" w:rsidRPr="00A665B9">
        <w:rPr>
          <w:rFonts w:ascii="Arial" w:hAnsi="Arial" w:cs="Arial"/>
          <w:b/>
          <w:bCs/>
          <w:sz w:val="20"/>
          <w:szCs w:val="20"/>
        </w:rPr>
        <w:t xml:space="preserve"> </w:t>
      </w:r>
      <w:r w:rsidR="00695F73" w:rsidRPr="00A665B9">
        <w:rPr>
          <w:rFonts w:ascii="Arial" w:hAnsi="Arial" w:cs="Arial"/>
          <w:b/>
          <w:bCs/>
          <w:sz w:val="20"/>
          <w:szCs w:val="20"/>
        </w:rPr>
        <w:t xml:space="preserve">- </w:t>
      </w:r>
      <w:r w:rsidRPr="00A665B9">
        <w:rPr>
          <w:rFonts w:ascii="Arial" w:hAnsi="Arial" w:cs="Arial"/>
          <w:b/>
          <w:bCs/>
          <w:sz w:val="20"/>
          <w:szCs w:val="20"/>
        </w:rPr>
        <w:t>Estado de la queja</w:t>
      </w:r>
      <w:r w:rsidR="0083114C">
        <w:rPr>
          <w:rFonts w:ascii="Arial" w:hAnsi="Arial" w:cs="Arial"/>
          <w:b/>
          <w:bCs/>
          <w:sz w:val="20"/>
          <w:szCs w:val="20"/>
        </w:rPr>
        <w:t xml:space="preserve"> o reclamo</w:t>
      </w:r>
      <w:r w:rsidRPr="00A665B9">
        <w:rPr>
          <w:rFonts w:ascii="Arial" w:hAnsi="Arial" w:cs="Arial"/>
          <w:b/>
          <w:bCs/>
          <w:sz w:val="20"/>
          <w:szCs w:val="20"/>
        </w:rPr>
        <w:t>:</w:t>
      </w:r>
      <w:r w:rsidRPr="00A665B9">
        <w:rPr>
          <w:rFonts w:ascii="Arial" w:hAnsi="Arial" w:cs="Arial"/>
          <w:sz w:val="20"/>
          <w:szCs w:val="20"/>
        </w:rPr>
        <w:t xml:space="preserve"> Registre el código del estado actual dentro del proceso de gestión de la queja</w:t>
      </w:r>
      <w:r w:rsidR="0083114C">
        <w:rPr>
          <w:rFonts w:ascii="Arial" w:hAnsi="Arial" w:cs="Arial"/>
          <w:sz w:val="20"/>
          <w:szCs w:val="20"/>
        </w:rPr>
        <w:t xml:space="preserve"> o reclamo</w:t>
      </w:r>
      <w:r w:rsidRPr="00A665B9">
        <w:rPr>
          <w:rFonts w:ascii="Arial" w:hAnsi="Arial" w:cs="Arial"/>
          <w:sz w:val="20"/>
          <w:szCs w:val="20"/>
        </w:rPr>
        <w:t xml:space="preserve"> de acuerdo con la codificación de estado</w:t>
      </w:r>
      <w:r w:rsidR="00C65A7A">
        <w:rPr>
          <w:rFonts w:ascii="Arial" w:hAnsi="Arial" w:cs="Arial"/>
          <w:sz w:val="20"/>
          <w:szCs w:val="20"/>
        </w:rPr>
        <w:t xml:space="preserve"> de la queja</w:t>
      </w:r>
      <w:r w:rsidR="0083114C">
        <w:rPr>
          <w:rFonts w:ascii="Arial" w:hAnsi="Arial" w:cs="Arial"/>
          <w:sz w:val="20"/>
          <w:szCs w:val="20"/>
        </w:rPr>
        <w:t xml:space="preserve"> o reclamo</w:t>
      </w:r>
      <w:r w:rsidRPr="00A665B9">
        <w:rPr>
          <w:rFonts w:ascii="Arial" w:hAnsi="Arial" w:cs="Arial"/>
          <w:sz w:val="20"/>
          <w:szCs w:val="20"/>
        </w:rPr>
        <w:t xml:space="preserve"> </w:t>
      </w:r>
      <w:r w:rsidR="00E07CAB" w:rsidRPr="7CAD4FDC">
        <w:rPr>
          <w:rFonts w:ascii="Arial" w:eastAsia="Arial" w:hAnsi="Arial" w:cs="Arial"/>
          <w:color w:val="000000" w:themeColor="text1"/>
          <w:sz w:val="20"/>
          <w:szCs w:val="20"/>
        </w:rPr>
        <w:t xml:space="preserve">publicada en la sección </w:t>
      </w:r>
      <w:r w:rsidR="00E07CAB">
        <w:rPr>
          <w:rFonts w:ascii="Arial" w:hAnsi="Arial" w:cs="Arial"/>
          <w:sz w:val="20"/>
          <w:szCs w:val="20"/>
        </w:rPr>
        <w:t xml:space="preserve">Industrias Supervisadas / </w:t>
      </w:r>
      <w:r w:rsidR="00E07CAB" w:rsidRPr="00827786">
        <w:rPr>
          <w:rFonts w:ascii="Arial" w:hAnsi="Arial" w:cs="Arial"/>
          <w:sz w:val="20"/>
          <w:szCs w:val="20"/>
        </w:rPr>
        <w:t xml:space="preserve">Interés del Vigilado / Reportes / Índice de reportes de información a la Superintendencia Financiera / </w:t>
      </w:r>
      <w:r w:rsidR="00E07CAB" w:rsidRPr="00B5315C">
        <w:rPr>
          <w:rFonts w:ascii="Arial" w:hAnsi="Arial" w:cs="Arial"/>
          <w:sz w:val="20"/>
          <w:szCs w:val="20"/>
        </w:rPr>
        <w:t xml:space="preserve">Tablas anexas para </w:t>
      </w:r>
      <w:r w:rsidR="00E07CAB">
        <w:rPr>
          <w:rFonts w:ascii="Arial" w:hAnsi="Arial" w:cs="Arial"/>
          <w:sz w:val="20"/>
          <w:szCs w:val="20"/>
        </w:rPr>
        <w:t xml:space="preserve">el </w:t>
      </w:r>
      <w:r w:rsidR="00E07CAB" w:rsidRPr="00B5315C">
        <w:rPr>
          <w:rFonts w:ascii="Arial" w:hAnsi="Arial" w:cs="Arial"/>
          <w:sz w:val="20"/>
          <w:szCs w:val="20"/>
        </w:rPr>
        <w:t>reporte de información</w:t>
      </w:r>
      <w:r w:rsidR="00E07CAB">
        <w:rPr>
          <w:rFonts w:ascii="Arial" w:hAnsi="Arial" w:cs="Arial"/>
          <w:sz w:val="20"/>
          <w:szCs w:val="20"/>
        </w:rPr>
        <w:t xml:space="preserve"> / </w:t>
      </w:r>
      <w:r w:rsidR="00A42AF2">
        <w:rPr>
          <w:rFonts w:ascii="Arial" w:hAnsi="Arial" w:cs="Arial"/>
          <w:sz w:val="20"/>
          <w:szCs w:val="20"/>
        </w:rPr>
        <w:t>Tabla Anexo quejas</w:t>
      </w:r>
      <w:r w:rsidR="009C4FE3">
        <w:rPr>
          <w:rFonts w:ascii="Arial" w:hAnsi="Arial" w:cs="Arial"/>
          <w:sz w:val="20"/>
          <w:szCs w:val="20"/>
        </w:rPr>
        <w:t>, hoja</w:t>
      </w:r>
      <w:r w:rsidR="00A42AF2">
        <w:rPr>
          <w:rFonts w:ascii="Arial" w:hAnsi="Arial" w:cs="Arial"/>
          <w:sz w:val="20"/>
          <w:szCs w:val="20"/>
        </w:rPr>
        <w:t xml:space="preserve"> Estado de la queja</w:t>
      </w:r>
      <w:r w:rsidR="0083114C">
        <w:rPr>
          <w:rFonts w:ascii="Arial" w:hAnsi="Arial" w:cs="Arial"/>
          <w:sz w:val="20"/>
          <w:szCs w:val="20"/>
        </w:rPr>
        <w:t xml:space="preserve"> o reclamo</w:t>
      </w:r>
      <w:r w:rsidR="00E07CAB" w:rsidRPr="7CAD4FDC">
        <w:rPr>
          <w:rFonts w:ascii="Arial" w:eastAsia="Arial" w:hAnsi="Arial" w:cs="Arial"/>
          <w:color w:val="000000" w:themeColor="text1"/>
          <w:sz w:val="20"/>
          <w:szCs w:val="20"/>
        </w:rPr>
        <w:t>, de la página web de esta Superintendencia</w:t>
      </w:r>
      <w:r w:rsidR="00E07CAB">
        <w:rPr>
          <w:rFonts w:ascii="Arial" w:eastAsia="Arial" w:hAnsi="Arial" w:cs="Arial"/>
          <w:color w:val="000000" w:themeColor="text1"/>
          <w:sz w:val="20"/>
          <w:szCs w:val="20"/>
        </w:rPr>
        <w:t>.</w:t>
      </w:r>
    </w:p>
    <w:p w14:paraId="0F9E264A" w14:textId="77777777" w:rsidR="00760D9F" w:rsidRDefault="00760D9F" w:rsidP="00A6590A">
      <w:pPr>
        <w:jc w:val="both"/>
        <w:rPr>
          <w:rFonts w:ascii="Arial" w:hAnsi="Arial" w:cs="Arial"/>
          <w:sz w:val="20"/>
          <w:szCs w:val="20"/>
        </w:rPr>
      </w:pPr>
    </w:p>
    <w:p w14:paraId="0C55479E" w14:textId="33EFA643" w:rsidR="00760D9F" w:rsidRDefault="000F3917" w:rsidP="00A6590A">
      <w:pPr>
        <w:jc w:val="both"/>
        <w:rPr>
          <w:rFonts w:ascii="Arial" w:hAnsi="Arial" w:cs="Arial"/>
          <w:sz w:val="20"/>
          <w:szCs w:val="20"/>
        </w:rPr>
      </w:pPr>
      <w:r w:rsidRPr="00A665B9">
        <w:rPr>
          <w:rFonts w:ascii="Arial" w:hAnsi="Arial" w:cs="Arial"/>
          <w:b/>
          <w:bCs/>
          <w:sz w:val="20"/>
          <w:szCs w:val="20"/>
        </w:rPr>
        <w:t xml:space="preserve">Columna </w:t>
      </w:r>
      <w:r w:rsidR="00FF081D">
        <w:rPr>
          <w:rFonts w:ascii="Arial" w:hAnsi="Arial" w:cs="Arial"/>
          <w:b/>
          <w:bCs/>
          <w:sz w:val="20"/>
          <w:szCs w:val="20"/>
        </w:rPr>
        <w:t>9</w:t>
      </w:r>
      <w:r w:rsidR="00D83161" w:rsidRPr="00A665B9">
        <w:rPr>
          <w:rFonts w:ascii="Arial" w:hAnsi="Arial" w:cs="Arial"/>
          <w:b/>
          <w:bCs/>
          <w:sz w:val="20"/>
          <w:szCs w:val="20"/>
        </w:rPr>
        <w:t xml:space="preserve"> </w:t>
      </w:r>
      <w:r w:rsidR="00695F73" w:rsidRPr="00A665B9">
        <w:rPr>
          <w:rFonts w:ascii="Arial" w:hAnsi="Arial" w:cs="Arial"/>
          <w:b/>
          <w:bCs/>
          <w:sz w:val="20"/>
          <w:szCs w:val="20"/>
        </w:rPr>
        <w:t xml:space="preserve">- </w:t>
      </w:r>
      <w:r w:rsidRPr="00A665B9">
        <w:rPr>
          <w:rFonts w:ascii="Arial" w:hAnsi="Arial" w:cs="Arial"/>
          <w:b/>
          <w:bCs/>
          <w:sz w:val="20"/>
          <w:szCs w:val="20"/>
        </w:rPr>
        <w:t>Fecha de actualización</w:t>
      </w:r>
      <w:r w:rsidRPr="00A665B9">
        <w:rPr>
          <w:rFonts w:ascii="Arial" w:hAnsi="Arial" w:cs="Arial"/>
          <w:sz w:val="20"/>
          <w:szCs w:val="20"/>
        </w:rPr>
        <w:t>: Digite la fecha en la que se está generando un cambio del estado de la queja</w:t>
      </w:r>
      <w:r w:rsidR="00156E8D">
        <w:rPr>
          <w:rFonts w:ascii="Arial" w:hAnsi="Arial" w:cs="Arial"/>
          <w:sz w:val="20"/>
          <w:szCs w:val="20"/>
        </w:rPr>
        <w:t xml:space="preserve"> o reclamo</w:t>
      </w:r>
      <w:r w:rsidR="00105EEE">
        <w:rPr>
          <w:rFonts w:ascii="Arial" w:hAnsi="Arial" w:cs="Arial"/>
          <w:sz w:val="20"/>
          <w:szCs w:val="20"/>
        </w:rPr>
        <w:t xml:space="preserve">, </w:t>
      </w:r>
      <w:r w:rsidR="00105EEE"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siguiendo </w:t>
      </w:r>
      <w:r w:rsidR="00982E22">
        <w:rPr>
          <w:rFonts w:ascii="Arial" w:eastAsia="Arial" w:hAnsi="Arial" w:cs="Arial"/>
          <w:color w:val="000000" w:themeColor="text1"/>
          <w:sz w:val="20"/>
          <w:szCs w:val="20"/>
        </w:rPr>
        <w:t>la norma ISO 8601 para la representación de fechas y horas conjuntas en formato extendido</w:t>
      </w:r>
      <w:r w:rsidR="00105EEE"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="00982E22" w:rsidRPr="007533CA">
        <w:rPr>
          <w:rFonts w:ascii="Arial" w:hAnsi="Arial" w:cs="Arial"/>
          <w:sz w:val="20"/>
          <w:szCs w:val="20"/>
        </w:rPr>
        <w:t>YYYY-MM-DDTHH:</w:t>
      </w:r>
      <w:r w:rsidR="00C65A7A" w:rsidRPr="007533CA">
        <w:rPr>
          <w:rFonts w:ascii="Arial" w:hAnsi="Arial" w:cs="Arial"/>
          <w:sz w:val="20"/>
          <w:szCs w:val="20"/>
        </w:rPr>
        <w:t>MM:SS.</w:t>
      </w:r>
      <w:r w:rsidR="00982E22">
        <w:rPr>
          <w:rFonts w:ascii="Arial" w:hAnsi="Arial" w:cs="Arial"/>
          <w:sz w:val="20"/>
          <w:szCs w:val="20"/>
        </w:rPr>
        <w:t xml:space="preserve"> </w:t>
      </w:r>
      <w:r w:rsidR="005819C9">
        <w:rPr>
          <w:rFonts w:ascii="Arial" w:hAnsi="Arial" w:cs="Arial"/>
          <w:sz w:val="20"/>
          <w:szCs w:val="20"/>
        </w:rPr>
        <w:t>P</w:t>
      </w:r>
      <w:r w:rsidR="00C65A7A">
        <w:rPr>
          <w:rFonts w:ascii="Arial" w:hAnsi="Arial" w:cs="Arial"/>
          <w:sz w:val="20"/>
          <w:szCs w:val="20"/>
        </w:rPr>
        <w:t>or ejemplo</w:t>
      </w:r>
      <w:r w:rsidR="005819C9">
        <w:rPr>
          <w:rFonts w:ascii="Arial" w:hAnsi="Arial" w:cs="Arial"/>
          <w:sz w:val="20"/>
          <w:szCs w:val="20"/>
        </w:rPr>
        <w:t xml:space="preserve">: </w:t>
      </w:r>
      <w:r w:rsidR="005819C9" w:rsidRPr="009E1704">
        <w:rPr>
          <w:rFonts w:ascii="Arial" w:hAnsi="Arial" w:cs="Arial"/>
          <w:sz w:val="20"/>
          <w:szCs w:val="20"/>
        </w:rPr>
        <w:t>20</w:t>
      </w:r>
      <w:r w:rsidR="005819C9">
        <w:rPr>
          <w:rFonts w:ascii="Arial" w:hAnsi="Arial" w:cs="Arial"/>
          <w:sz w:val="20"/>
          <w:szCs w:val="20"/>
        </w:rPr>
        <w:t>20</w:t>
      </w:r>
      <w:r w:rsidR="005819C9" w:rsidRPr="009E1704">
        <w:rPr>
          <w:rFonts w:ascii="Arial" w:hAnsi="Arial" w:cs="Arial"/>
          <w:sz w:val="20"/>
          <w:szCs w:val="20"/>
        </w:rPr>
        <w:t>-11-03</w:t>
      </w:r>
      <w:r w:rsidR="005819C9">
        <w:rPr>
          <w:rFonts w:ascii="Arial" w:hAnsi="Arial" w:cs="Arial"/>
          <w:sz w:val="20"/>
          <w:szCs w:val="20"/>
        </w:rPr>
        <w:t>T23</w:t>
      </w:r>
      <w:r w:rsidR="005819C9" w:rsidRPr="009E1704">
        <w:rPr>
          <w:rFonts w:ascii="Arial" w:hAnsi="Arial" w:cs="Arial"/>
          <w:sz w:val="20"/>
          <w:szCs w:val="20"/>
        </w:rPr>
        <w:t>:12:03</w:t>
      </w:r>
      <w:r w:rsidR="005819C9">
        <w:rPr>
          <w:rFonts w:ascii="Arial" w:hAnsi="Arial" w:cs="Arial"/>
          <w:sz w:val="20"/>
          <w:szCs w:val="20"/>
        </w:rPr>
        <w:t>, representa la fecha tres de noviembre de dos mil veinte y la hora once de la noche con doce minutos y tres segundos</w:t>
      </w:r>
      <w:r w:rsidR="00105EEE" w:rsidRPr="007533CA">
        <w:rPr>
          <w:rFonts w:ascii="Arial" w:hAnsi="Arial" w:cs="Arial"/>
          <w:sz w:val="20"/>
          <w:szCs w:val="20"/>
        </w:rPr>
        <w:t>.</w:t>
      </w:r>
    </w:p>
    <w:p w14:paraId="7C8350D8" w14:textId="2A534B60" w:rsidR="00760D9F" w:rsidRDefault="00760D9F" w:rsidP="00A6590A">
      <w:pPr>
        <w:jc w:val="both"/>
        <w:rPr>
          <w:rFonts w:ascii="Arial" w:hAnsi="Arial" w:cs="Arial"/>
          <w:sz w:val="20"/>
          <w:szCs w:val="20"/>
        </w:rPr>
      </w:pPr>
    </w:p>
    <w:p w14:paraId="587F6D8D" w14:textId="77777777" w:rsidR="00A077E4" w:rsidRDefault="00A077E4" w:rsidP="00A6590A">
      <w:pPr>
        <w:jc w:val="both"/>
        <w:rPr>
          <w:rFonts w:ascii="Arial" w:hAnsi="Arial" w:cs="Arial"/>
          <w:sz w:val="20"/>
          <w:szCs w:val="20"/>
        </w:rPr>
      </w:pPr>
    </w:p>
    <w:p w14:paraId="234E54C9" w14:textId="088B4342" w:rsidR="00072120" w:rsidRPr="00C9113A" w:rsidRDefault="00072120" w:rsidP="00072120">
      <w:pPr>
        <w:tabs>
          <w:tab w:val="center" w:pos="4252"/>
          <w:tab w:val="right" w:pos="8504"/>
        </w:tabs>
        <w:rPr>
          <w:rFonts w:ascii="Arial" w:hAnsi="Arial" w:cs="Arial"/>
          <w:b/>
          <w:spacing w:val="-3"/>
          <w:sz w:val="20"/>
          <w:szCs w:val="20"/>
          <w:lang w:val="es-AR" w:eastAsia="es-ES"/>
        </w:rPr>
      </w:pPr>
      <w:r w:rsidRPr="00C9113A">
        <w:rPr>
          <w:rFonts w:ascii="Arial" w:hAnsi="Arial" w:cs="Arial"/>
          <w:b/>
          <w:spacing w:val="-3"/>
          <w:sz w:val="20"/>
          <w:szCs w:val="20"/>
          <w:lang w:val="es-AR" w:eastAsia="es-ES"/>
        </w:rPr>
        <w:lastRenderedPageBreak/>
        <w:t xml:space="preserve">Página </w:t>
      </w:r>
      <w:r w:rsidR="007524F5" w:rsidRPr="00C9113A">
        <w:rPr>
          <w:rFonts w:ascii="Arial" w:hAnsi="Arial" w:cs="Arial"/>
          <w:b/>
          <w:spacing w:val="-3"/>
          <w:sz w:val="20"/>
          <w:szCs w:val="20"/>
          <w:lang w:val="es-AR" w:eastAsia="es-ES"/>
        </w:rPr>
        <w:t>605</w:t>
      </w:r>
    </w:p>
    <w:p w14:paraId="1E889258" w14:textId="77777777" w:rsidR="00072120" w:rsidRDefault="00072120" w:rsidP="00A6590A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2DFB7899" w14:textId="77777777" w:rsidR="00072120" w:rsidRDefault="00072120" w:rsidP="00A6590A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01BEC613" w14:textId="67875B80" w:rsidR="00760D9F" w:rsidRDefault="67B61888" w:rsidP="00A6590A">
      <w:pPr>
        <w:jc w:val="both"/>
        <w:rPr>
          <w:rFonts w:ascii="Arial" w:hAnsi="Arial" w:cs="Arial"/>
          <w:sz w:val="20"/>
          <w:szCs w:val="20"/>
        </w:rPr>
      </w:pPr>
      <w:r w:rsidRPr="00087221">
        <w:rPr>
          <w:rFonts w:ascii="Arial" w:hAnsi="Arial" w:cs="Arial"/>
          <w:b/>
          <w:bCs/>
          <w:sz w:val="20"/>
          <w:szCs w:val="20"/>
        </w:rPr>
        <w:t xml:space="preserve">Columna </w:t>
      </w:r>
      <w:r w:rsidR="00D83161">
        <w:rPr>
          <w:rFonts w:ascii="Arial" w:hAnsi="Arial" w:cs="Arial"/>
          <w:b/>
          <w:bCs/>
          <w:sz w:val="20"/>
          <w:szCs w:val="20"/>
        </w:rPr>
        <w:t>1</w:t>
      </w:r>
      <w:r w:rsidR="00FF081D">
        <w:rPr>
          <w:rFonts w:ascii="Arial" w:hAnsi="Arial" w:cs="Arial"/>
          <w:b/>
          <w:bCs/>
          <w:sz w:val="20"/>
          <w:szCs w:val="20"/>
        </w:rPr>
        <w:t>0</w:t>
      </w:r>
      <w:r w:rsidR="00760D9F">
        <w:rPr>
          <w:rFonts w:ascii="Arial" w:hAnsi="Arial" w:cs="Arial"/>
          <w:b/>
          <w:bCs/>
          <w:sz w:val="20"/>
          <w:szCs w:val="20"/>
        </w:rPr>
        <w:t xml:space="preserve"> -</w:t>
      </w:r>
      <w:r w:rsidRPr="00087221">
        <w:rPr>
          <w:rFonts w:ascii="Arial" w:hAnsi="Arial" w:cs="Arial"/>
          <w:b/>
          <w:bCs/>
          <w:sz w:val="20"/>
          <w:szCs w:val="20"/>
        </w:rPr>
        <w:t xml:space="preserve"> </w:t>
      </w:r>
      <w:r w:rsidR="2109B525" w:rsidRPr="00087221">
        <w:rPr>
          <w:rFonts w:ascii="Arial" w:hAnsi="Arial" w:cs="Arial"/>
          <w:b/>
          <w:bCs/>
          <w:sz w:val="20"/>
          <w:szCs w:val="20"/>
        </w:rPr>
        <w:t>Producto d</w:t>
      </w:r>
      <w:r w:rsidR="62427CF0" w:rsidRPr="00087221">
        <w:rPr>
          <w:rFonts w:ascii="Arial" w:hAnsi="Arial" w:cs="Arial"/>
          <w:b/>
          <w:bCs/>
          <w:sz w:val="20"/>
          <w:szCs w:val="20"/>
        </w:rPr>
        <w:t>igital</w:t>
      </w:r>
      <w:r w:rsidR="62427CF0" w:rsidRPr="00AF54D2">
        <w:rPr>
          <w:rFonts w:ascii="Arial" w:hAnsi="Arial" w:cs="Arial"/>
          <w:b/>
          <w:bCs/>
          <w:sz w:val="20"/>
          <w:szCs w:val="20"/>
        </w:rPr>
        <w:t>:</w:t>
      </w:r>
      <w:r w:rsidR="62427CF0" w:rsidRPr="4795731D">
        <w:rPr>
          <w:rFonts w:ascii="Arial" w:hAnsi="Arial" w:cs="Arial"/>
          <w:sz w:val="20"/>
          <w:szCs w:val="20"/>
        </w:rPr>
        <w:t xml:space="preserve"> </w:t>
      </w:r>
      <w:r w:rsidRPr="4795731D">
        <w:rPr>
          <w:rFonts w:ascii="Arial" w:hAnsi="Arial" w:cs="Arial"/>
          <w:sz w:val="20"/>
          <w:szCs w:val="20"/>
        </w:rPr>
        <w:t xml:space="preserve"> Registre </w:t>
      </w:r>
      <w:r w:rsidR="00105EEE">
        <w:rPr>
          <w:rFonts w:ascii="Arial" w:hAnsi="Arial" w:cs="Arial"/>
          <w:sz w:val="20"/>
          <w:szCs w:val="20"/>
        </w:rPr>
        <w:t>uno (</w:t>
      </w:r>
      <w:r w:rsidRPr="4795731D">
        <w:rPr>
          <w:rFonts w:ascii="Arial" w:hAnsi="Arial" w:cs="Arial"/>
          <w:sz w:val="20"/>
          <w:szCs w:val="20"/>
        </w:rPr>
        <w:t>1</w:t>
      </w:r>
      <w:r w:rsidR="00105EEE">
        <w:rPr>
          <w:rFonts w:ascii="Arial" w:hAnsi="Arial" w:cs="Arial"/>
          <w:sz w:val="20"/>
          <w:szCs w:val="20"/>
        </w:rPr>
        <w:t>)</w:t>
      </w:r>
      <w:r w:rsidRPr="4795731D">
        <w:rPr>
          <w:rFonts w:ascii="Arial" w:hAnsi="Arial" w:cs="Arial"/>
          <w:sz w:val="20"/>
          <w:szCs w:val="20"/>
        </w:rPr>
        <w:t xml:space="preserve"> si el producto asociado a la queja </w:t>
      </w:r>
      <w:r w:rsidR="00C9113A">
        <w:rPr>
          <w:rFonts w:ascii="Arial" w:hAnsi="Arial" w:cs="Arial"/>
          <w:sz w:val="20"/>
          <w:szCs w:val="20"/>
        </w:rPr>
        <w:t xml:space="preserve">o reclamo </w:t>
      </w:r>
      <w:r w:rsidRPr="4795731D">
        <w:rPr>
          <w:rFonts w:ascii="Arial" w:hAnsi="Arial" w:cs="Arial"/>
          <w:sz w:val="20"/>
          <w:szCs w:val="20"/>
        </w:rPr>
        <w:t>es digital</w:t>
      </w:r>
      <w:r w:rsidR="00C9113A">
        <w:rPr>
          <w:rFonts w:ascii="Arial" w:hAnsi="Arial" w:cs="Arial"/>
          <w:sz w:val="20"/>
          <w:szCs w:val="20"/>
        </w:rPr>
        <w:t xml:space="preserve"> o </w:t>
      </w:r>
      <w:r w:rsidR="00C9113A">
        <w:rPr>
          <w:rFonts w:ascii="Arial" w:eastAsia="Arial" w:hAnsi="Arial" w:cs="Arial"/>
          <w:color w:val="000000" w:themeColor="text1"/>
          <w:sz w:val="19"/>
          <w:szCs w:val="19"/>
        </w:rPr>
        <w:t>dos</w:t>
      </w:r>
      <w:r w:rsidR="00C9113A" w:rsidRPr="4795731D">
        <w:rPr>
          <w:rFonts w:ascii="Arial" w:eastAsia="Arial" w:hAnsi="Arial" w:cs="Arial"/>
          <w:color w:val="000000" w:themeColor="text1"/>
          <w:sz w:val="19"/>
          <w:szCs w:val="19"/>
        </w:rPr>
        <w:t xml:space="preserve"> (</w:t>
      </w:r>
      <w:r w:rsidR="00C9113A">
        <w:rPr>
          <w:rFonts w:ascii="Arial" w:eastAsia="Arial" w:hAnsi="Arial" w:cs="Arial"/>
          <w:color w:val="000000" w:themeColor="text1"/>
          <w:sz w:val="19"/>
          <w:szCs w:val="19"/>
        </w:rPr>
        <w:t>2</w:t>
      </w:r>
      <w:r w:rsidR="00C9113A" w:rsidRPr="4795731D">
        <w:rPr>
          <w:rFonts w:ascii="Arial" w:eastAsia="Arial" w:hAnsi="Arial" w:cs="Arial"/>
          <w:color w:val="000000" w:themeColor="text1"/>
          <w:sz w:val="19"/>
          <w:szCs w:val="19"/>
        </w:rPr>
        <w:t>) en caso contrario.</w:t>
      </w:r>
      <w:r w:rsidR="00C9113A">
        <w:rPr>
          <w:rFonts w:ascii="Arial" w:hAnsi="Arial" w:cs="Arial"/>
          <w:sz w:val="20"/>
          <w:szCs w:val="20"/>
        </w:rPr>
        <w:t xml:space="preserve"> </w:t>
      </w:r>
      <w:r w:rsidR="442270E4" w:rsidRPr="00070317">
        <w:rPr>
          <w:rFonts w:ascii="Arial" w:hAnsi="Arial" w:cs="Arial"/>
          <w:sz w:val="20"/>
          <w:szCs w:val="20"/>
        </w:rPr>
        <w:t>Los productos digitales son aquellos en los cuales no existe interacción directa del consumidor financiero con un funcionario de la entidad ya que son autogestionado</w:t>
      </w:r>
      <w:r w:rsidR="0093651D" w:rsidRPr="00070317">
        <w:rPr>
          <w:rFonts w:ascii="Arial" w:hAnsi="Arial" w:cs="Arial"/>
          <w:sz w:val="20"/>
          <w:szCs w:val="20"/>
        </w:rPr>
        <w:t>s</w:t>
      </w:r>
      <w:r w:rsidR="442270E4" w:rsidRPr="00070317">
        <w:rPr>
          <w:rFonts w:ascii="Arial" w:hAnsi="Arial" w:cs="Arial"/>
          <w:sz w:val="20"/>
          <w:szCs w:val="20"/>
        </w:rPr>
        <w:t xml:space="preserve"> 100% por el cliente tanto en la adquisición/vinculación como en el ciclo de vida</w:t>
      </w:r>
      <w:r w:rsidR="00070317">
        <w:rPr>
          <w:rFonts w:ascii="Arial" w:hAnsi="Arial" w:cs="Arial"/>
          <w:sz w:val="20"/>
          <w:szCs w:val="20"/>
        </w:rPr>
        <w:t>, l</w:t>
      </w:r>
      <w:r w:rsidR="442270E4" w:rsidRPr="00AF54D2">
        <w:rPr>
          <w:rFonts w:ascii="Arial" w:hAnsi="Arial" w:cs="Arial"/>
          <w:sz w:val="20"/>
          <w:szCs w:val="20"/>
        </w:rPr>
        <w:t xml:space="preserve">os procesos Front </w:t>
      </w:r>
      <w:proofErr w:type="spellStart"/>
      <w:r w:rsidR="442270E4" w:rsidRPr="00AF54D2">
        <w:rPr>
          <w:rFonts w:ascii="Arial" w:hAnsi="Arial" w:cs="Arial"/>
          <w:sz w:val="20"/>
          <w:szCs w:val="20"/>
        </w:rPr>
        <w:t>to</w:t>
      </w:r>
      <w:proofErr w:type="spellEnd"/>
      <w:r w:rsidR="000872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442270E4" w:rsidRPr="00AF54D2">
        <w:rPr>
          <w:rFonts w:ascii="Arial" w:hAnsi="Arial" w:cs="Arial"/>
          <w:sz w:val="20"/>
          <w:szCs w:val="20"/>
        </w:rPr>
        <w:t>Backend</w:t>
      </w:r>
      <w:proofErr w:type="spellEnd"/>
      <w:r w:rsidR="442270E4" w:rsidRPr="00AF54D2">
        <w:rPr>
          <w:rFonts w:ascii="Arial" w:hAnsi="Arial" w:cs="Arial"/>
          <w:sz w:val="20"/>
          <w:szCs w:val="20"/>
        </w:rPr>
        <w:t xml:space="preserve"> asociados a la gestión de productos de pago, crédito, inversión y ahorro son digitales</w:t>
      </w:r>
      <w:r w:rsidR="00070317">
        <w:rPr>
          <w:rFonts w:ascii="Arial" w:hAnsi="Arial" w:cs="Arial"/>
          <w:sz w:val="20"/>
          <w:szCs w:val="20"/>
        </w:rPr>
        <w:t xml:space="preserve">, </w:t>
      </w:r>
      <w:r w:rsidR="442270E4" w:rsidRPr="00AF54D2">
        <w:rPr>
          <w:rFonts w:ascii="Arial" w:hAnsi="Arial" w:cs="Arial"/>
          <w:sz w:val="20"/>
          <w:szCs w:val="20"/>
        </w:rPr>
        <w:t xml:space="preserve">se </w:t>
      </w:r>
      <w:r w:rsidR="442270E4" w:rsidRPr="00070317">
        <w:rPr>
          <w:rFonts w:ascii="Arial" w:hAnsi="Arial" w:cs="Arial"/>
          <w:sz w:val="20"/>
          <w:szCs w:val="20"/>
        </w:rPr>
        <w:t>procesan a través de canales no presenciales</w:t>
      </w:r>
      <w:r w:rsidR="00070317">
        <w:rPr>
          <w:rFonts w:ascii="Arial" w:hAnsi="Arial" w:cs="Arial"/>
          <w:sz w:val="20"/>
          <w:szCs w:val="20"/>
        </w:rPr>
        <w:t xml:space="preserve"> y tienen una disponibilidad 7x24.</w:t>
      </w:r>
      <w:r w:rsidR="73531526" w:rsidRPr="4795731D">
        <w:rPr>
          <w:rFonts w:ascii="Arial" w:hAnsi="Arial" w:cs="Arial"/>
          <w:sz w:val="20"/>
          <w:szCs w:val="20"/>
        </w:rPr>
        <w:t xml:space="preserve"> </w:t>
      </w:r>
    </w:p>
    <w:p w14:paraId="2D64453A" w14:textId="77777777" w:rsidR="00760D9F" w:rsidRDefault="00760D9F" w:rsidP="00A6590A">
      <w:pPr>
        <w:jc w:val="both"/>
        <w:rPr>
          <w:rFonts w:ascii="Arial" w:hAnsi="Arial" w:cs="Arial"/>
          <w:sz w:val="20"/>
          <w:szCs w:val="20"/>
        </w:rPr>
      </w:pPr>
    </w:p>
    <w:p w14:paraId="2E775F01" w14:textId="23EC7B2D" w:rsidR="00760D9F" w:rsidRDefault="127A2FE6" w:rsidP="00A6590A">
      <w:pPr>
        <w:jc w:val="both"/>
        <w:rPr>
          <w:rFonts w:ascii="Arial" w:hAnsi="Arial" w:cs="Arial"/>
          <w:sz w:val="20"/>
          <w:szCs w:val="20"/>
        </w:rPr>
      </w:pPr>
      <w:r w:rsidRPr="00A665B9">
        <w:rPr>
          <w:rFonts w:ascii="Arial" w:hAnsi="Arial" w:cs="Arial"/>
          <w:b/>
          <w:bCs/>
          <w:sz w:val="20"/>
          <w:szCs w:val="20"/>
        </w:rPr>
        <w:t xml:space="preserve">Columna </w:t>
      </w:r>
      <w:r w:rsidR="00D83161">
        <w:rPr>
          <w:rFonts w:ascii="Arial" w:hAnsi="Arial" w:cs="Arial"/>
          <w:b/>
          <w:bCs/>
          <w:sz w:val="20"/>
          <w:szCs w:val="20"/>
        </w:rPr>
        <w:t>1</w:t>
      </w:r>
      <w:r w:rsidR="00FF081D">
        <w:rPr>
          <w:rFonts w:ascii="Arial" w:hAnsi="Arial" w:cs="Arial"/>
          <w:b/>
          <w:bCs/>
          <w:sz w:val="20"/>
          <w:szCs w:val="20"/>
        </w:rPr>
        <w:t>1</w:t>
      </w:r>
      <w:r w:rsidR="00D83161" w:rsidRPr="00A665B9">
        <w:rPr>
          <w:rFonts w:ascii="Arial" w:hAnsi="Arial" w:cs="Arial"/>
          <w:b/>
          <w:bCs/>
          <w:sz w:val="20"/>
          <w:szCs w:val="20"/>
        </w:rPr>
        <w:t xml:space="preserve"> </w:t>
      </w:r>
      <w:r w:rsidR="00695F73" w:rsidRPr="00A665B9">
        <w:rPr>
          <w:rFonts w:ascii="Arial" w:hAnsi="Arial" w:cs="Arial"/>
          <w:b/>
          <w:bCs/>
          <w:sz w:val="20"/>
          <w:szCs w:val="20"/>
        </w:rPr>
        <w:t xml:space="preserve">- </w:t>
      </w:r>
      <w:r w:rsidRPr="00A665B9">
        <w:rPr>
          <w:rFonts w:ascii="Arial" w:hAnsi="Arial" w:cs="Arial"/>
          <w:b/>
          <w:bCs/>
          <w:sz w:val="20"/>
          <w:szCs w:val="20"/>
        </w:rPr>
        <w:t>Favorabilidad:</w:t>
      </w:r>
      <w:r w:rsidRPr="00A665B9">
        <w:rPr>
          <w:rFonts w:ascii="Arial" w:hAnsi="Arial" w:cs="Arial"/>
          <w:sz w:val="20"/>
          <w:szCs w:val="20"/>
        </w:rPr>
        <w:t xml:space="preserve"> Registre el código del tipo de favorabilidad dada en la respuesta de la queja</w:t>
      </w:r>
      <w:r w:rsidR="00C9113A">
        <w:rPr>
          <w:rFonts w:ascii="Arial" w:hAnsi="Arial" w:cs="Arial"/>
          <w:sz w:val="20"/>
          <w:szCs w:val="20"/>
        </w:rPr>
        <w:t xml:space="preserve"> o reclamo</w:t>
      </w:r>
      <w:r w:rsidRPr="00A665B9">
        <w:rPr>
          <w:rFonts w:ascii="Arial" w:hAnsi="Arial" w:cs="Arial"/>
          <w:sz w:val="20"/>
          <w:szCs w:val="20"/>
        </w:rPr>
        <w:t xml:space="preserve">, de acuerdo con la codificación de favorabilidad </w:t>
      </w:r>
      <w:r w:rsidR="002C602A" w:rsidRPr="7CAD4FDC">
        <w:rPr>
          <w:rFonts w:ascii="Arial" w:eastAsia="Arial" w:hAnsi="Arial" w:cs="Arial"/>
          <w:color w:val="000000" w:themeColor="text1"/>
          <w:sz w:val="20"/>
          <w:szCs w:val="20"/>
        </w:rPr>
        <w:t xml:space="preserve">publicada en la sección </w:t>
      </w:r>
      <w:r w:rsidR="002C602A">
        <w:rPr>
          <w:rFonts w:ascii="Arial" w:hAnsi="Arial" w:cs="Arial"/>
          <w:sz w:val="20"/>
          <w:szCs w:val="20"/>
        </w:rPr>
        <w:t xml:space="preserve">Industrias Supervisadas / </w:t>
      </w:r>
      <w:r w:rsidR="002C602A" w:rsidRPr="00827786">
        <w:rPr>
          <w:rFonts w:ascii="Arial" w:hAnsi="Arial" w:cs="Arial"/>
          <w:sz w:val="20"/>
          <w:szCs w:val="20"/>
        </w:rPr>
        <w:t xml:space="preserve">Interés del Vigilado / Reportes / Índice de reportes de información a la Superintendencia Financiera / </w:t>
      </w:r>
      <w:r w:rsidR="002C602A" w:rsidRPr="00B5315C">
        <w:rPr>
          <w:rFonts w:ascii="Arial" w:hAnsi="Arial" w:cs="Arial"/>
          <w:sz w:val="20"/>
          <w:szCs w:val="20"/>
        </w:rPr>
        <w:t xml:space="preserve">Tablas anexas para </w:t>
      </w:r>
      <w:r w:rsidR="002C602A">
        <w:rPr>
          <w:rFonts w:ascii="Arial" w:hAnsi="Arial" w:cs="Arial"/>
          <w:sz w:val="20"/>
          <w:szCs w:val="20"/>
        </w:rPr>
        <w:t xml:space="preserve">el </w:t>
      </w:r>
      <w:r w:rsidR="002C602A" w:rsidRPr="00B5315C">
        <w:rPr>
          <w:rFonts w:ascii="Arial" w:hAnsi="Arial" w:cs="Arial"/>
          <w:sz w:val="20"/>
          <w:szCs w:val="20"/>
        </w:rPr>
        <w:t>reporte de información</w:t>
      </w:r>
      <w:r w:rsidR="002C602A">
        <w:rPr>
          <w:rFonts w:ascii="Arial" w:hAnsi="Arial" w:cs="Arial"/>
          <w:sz w:val="20"/>
          <w:szCs w:val="20"/>
        </w:rPr>
        <w:t xml:space="preserve"> / </w:t>
      </w:r>
      <w:r w:rsidR="00A42AF2">
        <w:rPr>
          <w:rFonts w:ascii="Arial" w:hAnsi="Arial" w:cs="Arial"/>
          <w:sz w:val="20"/>
          <w:szCs w:val="20"/>
        </w:rPr>
        <w:t>Tabla Anexo quejas</w:t>
      </w:r>
      <w:r w:rsidR="009C4FE3">
        <w:rPr>
          <w:rFonts w:ascii="Arial" w:hAnsi="Arial" w:cs="Arial"/>
          <w:sz w:val="20"/>
          <w:szCs w:val="20"/>
        </w:rPr>
        <w:t>, hoja</w:t>
      </w:r>
      <w:r w:rsidR="00A42AF2">
        <w:rPr>
          <w:rFonts w:ascii="Arial" w:hAnsi="Arial" w:cs="Arial"/>
          <w:sz w:val="20"/>
          <w:szCs w:val="20"/>
        </w:rPr>
        <w:t xml:space="preserve"> Favorabilidad</w:t>
      </w:r>
      <w:r w:rsidR="002C602A" w:rsidRPr="7CAD4FDC">
        <w:rPr>
          <w:rFonts w:ascii="Arial" w:eastAsia="Arial" w:hAnsi="Arial" w:cs="Arial"/>
          <w:color w:val="000000" w:themeColor="text1"/>
          <w:sz w:val="20"/>
          <w:szCs w:val="20"/>
        </w:rPr>
        <w:t>, de la página web de esta Superintendencia</w:t>
      </w:r>
      <w:r w:rsidR="00191BA1">
        <w:rPr>
          <w:rFonts w:ascii="Arial" w:eastAsia="Arial" w:hAnsi="Arial" w:cs="Arial"/>
          <w:color w:val="000000" w:themeColor="text1"/>
          <w:sz w:val="20"/>
          <w:szCs w:val="20"/>
        </w:rPr>
        <w:t>.</w:t>
      </w:r>
    </w:p>
    <w:p w14:paraId="588AEC01" w14:textId="77777777" w:rsidR="00760D9F" w:rsidRDefault="00760D9F" w:rsidP="00A6590A">
      <w:pPr>
        <w:jc w:val="both"/>
        <w:rPr>
          <w:rFonts w:ascii="Arial" w:hAnsi="Arial" w:cs="Arial"/>
          <w:sz w:val="20"/>
          <w:szCs w:val="20"/>
        </w:rPr>
      </w:pPr>
    </w:p>
    <w:p w14:paraId="33103B22" w14:textId="423E2FF6" w:rsidR="00760D9F" w:rsidRDefault="127A2FE6" w:rsidP="00A21E36">
      <w:pPr>
        <w:jc w:val="both"/>
        <w:rPr>
          <w:rFonts w:ascii="Arial" w:hAnsi="Arial" w:cs="Arial"/>
          <w:sz w:val="20"/>
          <w:szCs w:val="20"/>
        </w:rPr>
      </w:pPr>
      <w:r w:rsidRPr="00A665B9">
        <w:rPr>
          <w:rFonts w:ascii="Arial" w:hAnsi="Arial" w:cs="Arial"/>
          <w:b/>
          <w:bCs/>
          <w:sz w:val="20"/>
          <w:szCs w:val="20"/>
        </w:rPr>
        <w:t xml:space="preserve">Columna </w:t>
      </w:r>
      <w:r w:rsidR="00D83161">
        <w:rPr>
          <w:rFonts w:ascii="Arial" w:hAnsi="Arial" w:cs="Arial"/>
          <w:b/>
          <w:bCs/>
          <w:sz w:val="20"/>
          <w:szCs w:val="20"/>
        </w:rPr>
        <w:t>1</w:t>
      </w:r>
      <w:r w:rsidR="00FF081D">
        <w:rPr>
          <w:rFonts w:ascii="Arial" w:hAnsi="Arial" w:cs="Arial"/>
          <w:b/>
          <w:bCs/>
          <w:sz w:val="20"/>
          <w:szCs w:val="20"/>
        </w:rPr>
        <w:t>2</w:t>
      </w:r>
      <w:r w:rsidR="00D83161" w:rsidRPr="00A665B9">
        <w:rPr>
          <w:rFonts w:ascii="Arial" w:hAnsi="Arial" w:cs="Arial"/>
          <w:b/>
          <w:bCs/>
          <w:sz w:val="20"/>
          <w:szCs w:val="20"/>
        </w:rPr>
        <w:t xml:space="preserve"> </w:t>
      </w:r>
      <w:r w:rsidR="00695F73" w:rsidRPr="00A665B9">
        <w:rPr>
          <w:rFonts w:ascii="Arial" w:hAnsi="Arial" w:cs="Arial"/>
          <w:b/>
          <w:bCs/>
          <w:sz w:val="20"/>
          <w:szCs w:val="20"/>
        </w:rPr>
        <w:t>-</w:t>
      </w:r>
      <w:r w:rsidRPr="00A665B9">
        <w:rPr>
          <w:rFonts w:ascii="Arial" w:hAnsi="Arial" w:cs="Arial"/>
          <w:b/>
          <w:bCs/>
          <w:sz w:val="20"/>
          <w:szCs w:val="20"/>
        </w:rPr>
        <w:t xml:space="preserve"> Aceptación</w:t>
      </w:r>
      <w:r w:rsidRPr="00A665B9">
        <w:rPr>
          <w:rFonts w:ascii="Arial" w:hAnsi="Arial" w:cs="Arial"/>
          <w:sz w:val="20"/>
          <w:szCs w:val="20"/>
        </w:rPr>
        <w:t>:</w:t>
      </w:r>
      <w:r w:rsidR="5D680FBD" w:rsidRPr="00A665B9">
        <w:rPr>
          <w:rFonts w:ascii="Arial" w:hAnsi="Arial" w:cs="Arial"/>
          <w:sz w:val="20"/>
          <w:szCs w:val="20"/>
        </w:rPr>
        <w:t xml:space="preserve"> </w:t>
      </w:r>
      <w:r w:rsidR="00E9647B" w:rsidRPr="00E9647B">
        <w:rPr>
          <w:rFonts w:ascii="Arial" w:hAnsi="Arial" w:cs="Arial"/>
          <w:sz w:val="20"/>
          <w:szCs w:val="20"/>
        </w:rPr>
        <w:t>Registre el código de aceptación o no de la queja</w:t>
      </w:r>
      <w:r w:rsidR="00070317">
        <w:rPr>
          <w:rFonts w:ascii="Arial" w:hAnsi="Arial" w:cs="Arial"/>
          <w:sz w:val="20"/>
          <w:szCs w:val="20"/>
        </w:rPr>
        <w:t xml:space="preserve"> o reclamo</w:t>
      </w:r>
      <w:r w:rsidR="00E9647B" w:rsidRPr="00E9647B">
        <w:rPr>
          <w:rFonts w:ascii="Arial" w:hAnsi="Arial" w:cs="Arial"/>
          <w:sz w:val="20"/>
          <w:szCs w:val="20"/>
        </w:rPr>
        <w:t xml:space="preserve"> resuelta o atendida por el defensor del consumidor de acuerdo con la codificación de aceptación </w:t>
      </w:r>
      <w:r w:rsidR="00940EEF" w:rsidRPr="7CAD4FDC">
        <w:rPr>
          <w:rFonts w:ascii="Arial" w:eastAsia="Arial" w:hAnsi="Arial" w:cs="Arial"/>
          <w:color w:val="000000" w:themeColor="text1"/>
          <w:sz w:val="20"/>
          <w:szCs w:val="20"/>
        </w:rPr>
        <w:t xml:space="preserve">publicada en la sección </w:t>
      </w:r>
      <w:r w:rsidR="00940EEF">
        <w:rPr>
          <w:rFonts w:ascii="Arial" w:hAnsi="Arial" w:cs="Arial"/>
          <w:sz w:val="20"/>
          <w:szCs w:val="20"/>
        </w:rPr>
        <w:t xml:space="preserve">Industrias Supervisadas / </w:t>
      </w:r>
      <w:r w:rsidR="00940EEF" w:rsidRPr="00827786">
        <w:rPr>
          <w:rFonts w:ascii="Arial" w:hAnsi="Arial" w:cs="Arial"/>
          <w:sz w:val="20"/>
          <w:szCs w:val="20"/>
        </w:rPr>
        <w:t xml:space="preserve">Interés del Vigilado / Reportes / Índice de reportes de información a la Superintendencia Financiera / </w:t>
      </w:r>
      <w:r w:rsidR="00940EEF" w:rsidRPr="00B5315C">
        <w:rPr>
          <w:rFonts w:ascii="Arial" w:hAnsi="Arial" w:cs="Arial"/>
          <w:sz w:val="20"/>
          <w:szCs w:val="20"/>
        </w:rPr>
        <w:t xml:space="preserve">Tablas anexas para </w:t>
      </w:r>
      <w:r w:rsidR="00940EEF">
        <w:rPr>
          <w:rFonts w:ascii="Arial" w:hAnsi="Arial" w:cs="Arial"/>
          <w:sz w:val="20"/>
          <w:szCs w:val="20"/>
        </w:rPr>
        <w:t xml:space="preserve">el </w:t>
      </w:r>
      <w:r w:rsidR="00940EEF" w:rsidRPr="00B5315C">
        <w:rPr>
          <w:rFonts w:ascii="Arial" w:hAnsi="Arial" w:cs="Arial"/>
          <w:sz w:val="20"/>
          <w:szCs w:val="20"/>
        </w:rPr>
        <w:t>reporte de información</w:t>
      </w:r>
      <w:r w:rsidR="00940EEF">
        <w:rPr>
          <w:rFonts w:ascii="Arial" w:hAnsi="Arial" w:cs="Arial"/>
          <w:sz w:val="20"/>
          <w:szCs w:val="20"/>
        </w:rPr>
        <w:t xml:space="preserve"> / </w:t>
      </w:r>
      <w:r w:rsidR="00A42AF2">
        <w:rPr>
          <w:rFonts w:ascii="Arial" w:hAnsi="Arial" w:cs="Arial"/>
          <w:sz w:val="20"/>
          <w:szCs w:val="20"/>
        </w:rPr>
        <w:t>Tabla Anexo quejas</w:t>
      </w:r>
      <w:r w:rsidR="009C4FE3">
        <w:rPr>
          <w:rFonts w:ascii="Arial" w:hAnsi="Arial" w:cs="Arial"/>
          <w:sz w:val="20"/>
          <w:szCs w:val="20"/>
        </w:rPr>
        <w:t xml:space="preserve">, hoja </w:t>
      </w:r>
      <w:r w:rsidR="00A42AF2">
        <w:rPr>
          <w:rFonts w:ascii="Arial" w:hAnsi="Arial" w:cs="Arial"/>
          <w:sz w:val="20"/>
          <w:szCs w:val="20"/>
        </w:rPr>
        <w:t>Aceptación</w:t>
      </w:r>
      <w:r w:rsidR="00940EEF" w:rsidRPr="7CAD4FDC">
        <w:rPr>
          <w:rFonts w:ascii="Arial" w:eastAsia="Arial" w:hAnsi="Arial" w:cs="Arial"/>
          <w:color w:val="000000" w:themeColor="text1"/>
          <w:sz w:val="20"/>
          <w:szCs w:val="20"/>
        </w:rPr>
        <w:t>, de la página web de esta Superintendencia</w:t>
      </w:r>
      <w:r w:rsidR="00191BA1">
        <w:rPr>
          <w:rFonts w:ascii="Arial" w:eastAsia="Arial" w:hAnsi="Arial" w:cs="Arial"/>
          <w:color w:val="000000" w:themeColor="text1"/>
          <w:sz w:val="20"/>
          <w:szCs w:val="20"/>
        </w:rPr>
        <w:t>.</w:t>
      </w:r>
    </w:p>
    <w:p w14:paraId="30938057" w14:textId="77777777" w:rsidR="00760D9F" w:rsidRDefault="00760D9F" w:rsidP="00A21E36">
      <w:pPr>
        <w:jc w:val="both"/>
        <w:rPr>
          <w:rFonts w:ascii="Arial" w:hAnsi="Arial" w:cs="Arial"/>
          <w:sz w:val="20"/>
          <w:szCs w:val="20"/>
        </w:rPr>
      </w:pPr>
    </w:p>
    <w:p w14:paraId="06BF1CE8" w14:textId="4ECE38E8" w:rsidR="00760D9F" w:rsidRDefault="127A2FE6" w:rsidP="0061033C">
      <w:pPr>
        <w:jc w:val="both"/>
        <w:rPr>
          <w:rFonts w:ascii="Arial" w:hAnsi="Arial" w:cs="Arial"/>
          <w:sz w:val="20"/>
          <w:szCs w:val="20"/>
        </w:rPr>
      </w:pPr>
      <w:r w:rsidRPr="00A665B9">
        <w:rPr>
          <w:rFonts w:ascii="Arial" w:hAnsi="Arial" w:cs="Arial"/>
          <w:b/>
          <w:bCs/>
          <w:sz w:val="20"/>
          <w:szCs w:val="20"/>
        </w:rPr>
        <w:t xml:space="preserve">Columna </w:t>
      </w:r>
      <w:r w:rsidR="00D83161">
        <w:rPr>
          <w:rFonts w:ascii="Arial" w:hAnsi="Arial" w:cs="Arial"/>
          <w:b/>
          <w:bCs/>
          <w:sz w:val="20"/>
          <w:szCs w:val="20"/>
        </w:rPr>
        <w:t>1</w:t>
      </w:r>
      <w:r w:rsidR="00FF081D">
        <w:rPr>
          <w:rFonts w:ascii="Arial" w:hAnsi="Arial" w:cs="Arial"/>
          <w:b/>
          <w:bCs/>
          <w:sz w:val="20"/>
          <w:szCs w:val="20"/>
        </w:rPr>
        <w:t>3</w:t>
      </w:r>
      <w:r w:rsidR="00D83161" w:rsidRPr="00A665B9">
        <w:rPr>
          <w:rFonts w:ascii="Arial" w:hAnsi="Arial" w:cs="Arial"/>
          <w:b/>
          <w:bCs/>
          <w:sz w:val="20"/>
          <w:szCs w:val="20"/>
        </w:rPr>
        <w:t xml:space="preserve"> </w:t>
      </w:r>
      <w:r w:rsidR="00695F73" w:rsidRPr="00A665B9">
        <w:rPr>
          <w:rFonts w:ascii="Arial" w:hAnsi="Arial" w:cs="Arial"/>
          <w:b/>
          <w:bCs/>
          <w:sz w:val="20"/>
          <w:szCs w:val="20"/>
        </w:rPr>
        <w:t xml:space="preserve">- </w:t>
      </w:r>
      <w:r w:rsidRPr="00A665B9">
        <w:rPr>
          <w:rFonts w:ascii="Arial" w:hAnsi="Arial" w:cs="Arial"/>
          <w:b/>
          <w:bCs/>
          <w:sz w:val="20"/>
          <w:szCs w:val="20"/>
        </w:rPr>
        <w:t>Rectificación</w:t>
      </w:r>
      <w:r w:rsidRPr="00A665B9">
        <w:rPr>
          <w:rFonts w:ascii="Arial" w:hAnsi="Arial" w:cs="Arial"/>
          <w:sz w:val="20"/>
          <w:szCs w:val="20"/>
        </w:rPr>
        <w:t>: Registre el código de la rectificación dada por la entidad vigilada a la queja</w:t>
      </w:r>
      <w:r w:rsidR="00070317">
        <w:rPr>
          <w:rFonts w:ascii="Arial" w:hAnsi="Arial" w:cs="Arial"/>
          <w:sz w:val="20"/>
          <w:szCs w:val="20"/>
        </w:rPr>
        <w:t xml:space="preserve"> o reclamo</w:t>
      </w:r>
      <w:r w:rsidRPr="00A665B9">
        <w:rPr>
          <w:rFonts w:ascii="Arial" w:hAnsi="Arial" w:cs="Arial"/>
          <w:sz w:val="20"/>
          <w:szCs w:val="20"/>
        </w:rPr>
        <w:t xml:space="preserve">, de acuerdo con la codificación de rectificación </w:t>
      </w:r>
      <w:r w:rsidR="00A21E36" w:rsidRPr="7CAD4FDC">
        <w:rPr>
          <w:rFonts w:ascii="Arial" w:eastAsia="Arial" w:hAnsi="Arial" w:cs="Arial"/>
          <w:color w:val="000000" w:themeColor="text1"/>
          <w:sz w:val="20"/>
          <w:szCs w:val="20"/>
        </w:rPr>
        <w:t xml:space="preserve">publicada en la sección </w:t>
      </w:r>
      <w:r w:rsidR="00A21E36">
        <w:rPr>
          <w:rFonts w:ascii="Arial" w:hAnsi="Arial" w:cs="Arial"/>
          <w:sz w:val="20"/>
          <w:szCs w:val="20"/>
        </w:rPr>
        <w:t xml:space="preserve">Industrias Supervisadas / </w:t>
      </w:r>
      <w:r w:rsidR="00A21E36" w:rsidRPr="00827786">
        <w:rPr>
          <w:rFonts w:ascii="Arial" w:hAnsi="Arial" w:cs="Arial"/>
          <w:sz w:val="20"/>
          <w:szCs w:val="20"/>
        </w:rPr>
        <w:t xml:space="preserve">Interés del Vigilado / Reportes / Índice de reportes de información a la Superintendencia Financiera / </w:t>
      </w:r>
      <w:r w:rsidR="00A21E36" w:rsidRPr="00B5315C">
        <w:rPr>
          <w:rFonts w:ascii="Arial" w:hAnsi="Arial" w:cs="Arial"/>
          <w:sz w:val="20"/>
          <w:szCs w:val="20"/>
        </w:rPr>
        <w:t xml:space="preserve">Tablas anexas para </w:t>
      </w:r>
      <w:r w:rsidR="00A21E36">
        <w:rPr>
          <w:rFonts w:ascii="Arial" w:hAnsi="Arial" w:cs="Arial"/>
          <w:sz w:val="20"/>
          <w:szCs w:val="20"/>
        </w:rPr>
        <w:t xml:space="preserve">el </w:t>
      </w:r>
      <w:r w:rsidR="00A21E36" w:rsidRPr="00B5315C">
        <w:rPr>
          <w:rFonts w:ascii="Arial" w:hAnsi="Arial" w:cs="Arial"/>
          <w:sz w:val="20"/>
          <w:szCs w:val="20"/>
        </w:rPr>
        <w:t>reporte de información</w:t>
      </w:r>
      <w:r w:rsidR="00A21E36">
        <w:rPr>
          <w:rFonts w:ascii="Arial" w:hAnsi="Arial" w:cs="Arial"/>
          <w:sz w:val="20"/>
          <w:szCs w:val="20"/>
        </w:rPr>
        <w:t xml:space="preserve"> / </w:t>
      </w:r>
      <w:r w:rsidR="00A42AF2">
        <w:rPr>
          <w:rFonts w:ascii="Arial" w:hAnsi="Arial" w:cs="Arial"/>
          <w:sz w:val="20"/>
          <w:szCs w:val="20"/>
        </w:rPr>
        <w:t>Tabla Anexo quejas</w:t>
      </w:r>
      <w:r w:rsidR="009C4FE3">
        <w:rPr>
          <w:rFonts w:ascii="Arial" w:hAnsi="Arial" w:cs="Arial"/>
          <w:sz w:val="20"/>
          <w:szCs w:val="20"/>
        </w:rPr>
        <w:t xml:space="preserve">, hoja </w:t>
      </w:r>
      <w:r w:rsidR="00A42AF2">
        <w:rPr>
          <w:rFonts w:ascii="Arial" w:hAnsi="Arial" w:cs="Arial"/>
          <w:sz w:val="20"/>
          <w:szCs w:val="20"/>
        </w:rPr>
        <w:t>Rectificación</w:t>
      </w:r>
      <w:r w:rsidR="00A21E36" w:rsidRPr="7CAD4FDC">
        <w:rPr>
          <w:rFonts w:ascii="Arial" w:eastAsia="Arial" w:hAnsi="Arial" w:cs="Arial"/>
          <w:color w:val="000000" w:themeColor="text1"/>
          <w:sz w:val="20"/>
          <w:szCs w:val="20"/>
        </w:rPr>
        <w:t>, de la página web de esta Superintendencia</w:t>
      </w:r>
      <w:r w:rsidR="00A21E36">
        <w:rPr>
          <w:rFonts w:ascii="Arial" w:eastAsia="Arial" w:hAnsi="Arial" w:cs="Arial"/>
          <w:color w:val="000000" w:themeColor="text1"/>
          <w:sz w:val="20"/>
          <w:szCs w:val="20"/>
        </w:rPr>
        <w:t>.</w:t>
      </w:r>
    </w:p>
    <w:p w14:paraId="4F243724" w14:textId="77777777" w:rsidR="00760D9F" w:rsidRDefault="00760D9F" w:rsidP="0061033C">
      <w:pPr>
        <w:jc w:val="both"/>
        <w:rPr>
          <w:rFonts w:ascii="Arial" w:hAnsi="Arial" w:cs="Arial"/>
          <w:sz w:val="20"/>
          <w:szCs w:val="20"/>
        </w:rPr>
      </w:pPr>
    </w:p>
    <w:p w14:paraId="4FC18C69" w14:textId="5869FC57" w:rsidR="00760D9F" w:rsidRDefault="127A2FE6" w:rsidP="00B057E1">
      <w:pPr>
        <w:jc w:val="both"/>
        <w:rPr>
          <w:rFonts w:ascii="Arial" w:hAnsi="Arial" w:cs="Arial"/>
          <w:sz w:val="20"/>
          <w:szCs w:val="20"/>
        </w:rPr>
      </w:pPr>
      <w:r w:rsidRPr="08F7FE6A">
        <w:rPr>
          <w:rFonts w:ascii="Arial" w:hAnsi="Arial" w:cs="Arial"/>
          <w:b/>
          <w:bCs/>
          <w:sz w:val="20"/>
          <w:szCs w:val="20"/>
        </w:rPr>
        <w:t xml:space="preserve">Columna </w:t>
      </w:r>
      <w:r w:rsidR="00A5642B" w:rsidRPr="08F7FE6A">
        <w:rPr>
          <w:rFonts w:ascii="Arial" w:hAnsi="Arial" w:cs="Arial"/>
          <w:b/>
          <w:bCs/>
          <w:sz w:val="20"/>
          <w:szCs w:val="20"/>
        </w:rPr>
        <w:t>1</w:t>
      </w:r>
      <w:r w:rsidR="00FF081D">
        <w:rPr>
          <w:rFonts w:ascii="Arial" w:hAnsi="Arial" w:cs="Arial"/>
          <w:b/>
          <w:bCs/>
          <w:sz w:val="20"/>
          <w:szCs w:val="20"/>
        </w:rPr>
        <w:t>4</w:t>
      </w:r>
      <w:r w:rsidR="00982E22" w:rsidRPr="08F7FE6A">
        <w:rPr>
          <w:rFonts w:ascii="Arial" w:hAnsi="Arial" w:cs="Arial"/>
          <w:b/>
          <w:bCs/>
          <w:sz w:val="20"/>
          <w:szCs w:val="20"/>
        </w:rPr>
        <w:t xml:space="preserve"> </w:t>
      </w:r>
      <w:r w:rsidR="00695F73" w:rsidRPr="08F7FE6A">
        <w:rPr>
          <w:rFonts w:ascii="Arial" w:hAnsi="Arial" w:cs="Arial"/>
          <w:b/>
          <w:bCs/>
          <w:sz w:val="20"/>
          <w:szCs w:val="20"/>
        </w:rPr>
        <w:t xml:space="preserve">- </w:t>
      </w:r>
      <w:r w:rsidRPr="08F7FE6A">
        <w:rPr>
          <w:rFonts w:ascii="Arial" w:hAnsi="Arial" w:cs="Arial"/>
          <w:b/>
          <w:bCs/>
          <w:sz w:val="20"/>
          <w:szCs w:val="20"/>
        </w:rPr>
        <w:t>Desistimiento:</w:t>
      </w:r>
      <w:r w:rsidRPr="08F7FE6A">
        <w:rPr>
          <w:rFonts w:ascii="Arial" w:hAnsi="Arial" w:cs="Arial"/>
          <w:sz w:val="20"/>
          <w:szCs w:val="20"/>
        </w:rPr>
        <w:t xml:space="preserve"> </w:t>
      </w:r>
      <w:r w:rsidR="00B057E1">
        <w:rPr>
          <w:rFonts w:ascii="Arial" w:hAnsi="Arial" w:cs="Arial"/>
          <w:sz w:val="20"/>
          <w:szCs w:val="20"/>
        </w:rPr>
        <w:t>Registr</w:t>
      </w:r>
      <w:r w:rsidR="00C65A7A">
        <w:rPr>
          <w:rFonts w:ascii="Arial" w:hAnsi="Arial" w:cs="Arial"/>
          <w:sz w:val="20"/>
          <w:szCs w:val="20"/>
        </w:rPr>
        <w:t>e</w:t>
      </w:r>
      <w:r w:rsidR="00B057E1">
        <w:rPr>
          <w:rFonts w:ascii="Arial" w:hAnsi="Arial" w:cs="Arial"/>
          <w:sz w:val="20"/>
          <w:szCs w:val="20"/>
        </w:rPr>
        <w:t xml:space="preserve"> el código del desistimiento dado por el consumidor financiero, de acuerdo con la codificación de desistimiento </w:t>
      </w:r>
      <w:r w:rsidR="0061033C" w:rsidRPr="7CAD4FDC">
        <w:rPr>
          <w:rFonts w:ascii="Arial" w:eastAsia="Arial" w:hAnsi="Arial" w:cs="Arial"/>
          <w:color w:val="000000" w:themeColor="text1"/>
          <w:sz w:val="20"/>
          <w:szCs w:val="20"/>
        </w:rPr>
        <w:t xml:space="preserve">publicada en la sección </w:t>
      </w:r>
      <w:r w:rsidR="0061033C">
        <w:rPr>
          <w:rFonts w:ascii="Arial" w:hAnsi="Arial" w:cs="Arial"/>
          <w:sz w:val="20"/>
          <w:szCs w:val="20"/>
        </w:rPr>
        <w:t xml:space="preserve">Industrias Supervisadas / </w:t>
      </w:r>
      <w:r w:rsidR="0061033C" w:rsidRPr="00827786">
        <w:rPr>
          <w:rFonts w:ascii="Arial" w:hAnsi="Arial" w:cs="Arial"/>
          <w:sz w:val="20"/>
          <w:szCs w:val="20"/>
        </w:rPr>
        <w:t xml:space="preserve">Interés del Vigilado / Reportes / Índice de reportes de información a la Superintendencia Financiera / </w:t>
      </w:r>
      <w:r w:rsidR="0061033C" w:rsidRPr="00B5315C">
        <w:rPr>
          <w:rFonts w:ascii="Arial" w:hAnsi="Arial" w:cs="Arial"/>
          <w:sz w:val="20"/>
          <w:szCs w:val="20"/>
        </w:rPr>
        <w:t xml:space="preserve">Tablas anexas para </w:t>
      </w:r>
      <w:r w:rsidR="0061033C">
        <w:rPr>
          <w:rFonts w:ascii="Arial" w:hAnsi="Arial" w:cs="Arial"/>
          <w:sz w:val="20"/>
          <w:szCs w:val="20"/>
        </w:rPr>
        <w:t xml:space="preserve">el </w:t>
      </w:r>
      <w:r w:rsidR="0061033C" w:rsidRPr="00B5315C">
        <w:rPr>
          <w:rFonts w:ascii="Arial" w:hAnsi="Arial" w:cs="Arial"/>
          <w:sz w:val="20"/>
          <w:szCs w:val="20"/>
        </w:rPr>
        <w:t>reporte de información</w:t>
      </w:r>
      <w:r w:rsidR="0061033C">
        <w:rPr>
          <w:rFonts w:ascii="Arial" w:hAnsi="Arial" w:cs="Arial"/>
          <w:sz w:val="20"/>
          <w:szCs w:val="20"/>
        </w:rPr>
        <w:t xml:space="preserve"> / </w:t>
      </w:r>
      <w:r w:rsidR="00A42AF2">
        <w:rPr>
          <w:rFonts w:ascii="Arial" w:hAnsi="Arial" w:cs="Arial"/>
          <w:sz w:val="20"/>
          <w:szCs w:val="20"/>
        </w:rPr>
        <w:t>Tabla Anexo quejas</w:t>
      </w:r>
      <w:r w:rsidR="009C4FE3">
        <w:rPr>
          <w:rFonts w:ascii="Arial" w:hAnsi="Arial" w:cs="Arial"/>
          <w:sz w:val="20"/>
          <w:szCs w:val="20"/>
        </w:rPr>
        <w:t>, hoja</w:t>
      </w:r>
      <w:r w:rsidR="00A42AF2">
        <w:rPr>
          <w:rFonts w:ascii="Arial" w:hAnsi="Arial" w:cs="Arial"/>
          <w:sz w:val="20"/>
          <w:szCs w:val="20"/>
        </w:rPr>
        <w:t xml:space="preserve"> Desistimiento</w:t>
      </w:r>
      <w:r w:rsidR="0061033C" w:rsidRPr="7CAD4FDC">
        <w:rPr>
          <w:rFonts w:ascii="Arial" w:eastAsia="Arial" w:hAnsi="Arial" w:cs="Arial"/>
          <w:color w:val="000000" w:themeColor="text1"/>
          <w:sz w:val="20"/>
          <w:szCs w:val="20"/>
        </w:rPr>
        <w:t>, de la página web de esta Superintendencia</w:t>
      </w:r>
      <w:r w:rsidR="0061033C">
        <w:rPr>
          <w:rFonts w:ascii="Arial" w:eastAsia="Arial" w:hAnsi="Arial" w:cs="Arial"/>
          <w:color w:val="000000" w:themeColor="text1"/>
          <w:sz w:val="20"/>
          <w:szCs w:val="20"/>
        </w:rPr>
        <w:t>.</w:t>
      </w:r>
    </w:p>
    <w:p w14:paraId="2A02C25A" w14:textId="77777777" w:rsidR="00760D9F" w:rsidRDefault="00760D9F" w:rsidP="00B057E1">
      <w:pPr>
        <w:jc w:val="both"/>
        <w:rPr>
          <w:rFonts w:ascii="Arial" w:hAnsi="Arial" w:cs="Arial"/>
          <w:sz w:val="20"/>
          <w:szCs w:val="20"/>
        </w:rPr>
      </w:pPr>
    </w:p>
    <w:p w14:paraId="61804865" w14:textId="419666AE" w:rsidR="00760D9F" w:rsidRDefault="127A2FE6" w:rsidP="00592437">
      <w:pPr>
        <w:jc w:val="both"/>
        <w:rPr>
          <w:rFonts w:ascii="Arial" w:hAnsi="Arial" w:cs="Arial"/>
          <w:sz w:val="20"/>
          <w:szCs w:val="20"/>
        </w:rPr>
      </w:pPr>
      <w:r w:rsidRPr="00A665B9">
        <w:rPr>
          <w:rFonts w:ascii="Arial" w:hAnsi="Arial" w:cs="Arial"/>
          <w:b/>
          <w:bCs/>
          <w:sz w:val="20"/>
          <w:szCs w:val="20"/>
        </w:rPr>
        <w:t xml:space="preserve">Columna </w:t>
      </w:r>
      <w:r w:rsidR="00D83161" w:rsidRPr="00A665B9">
        <w:rPr>
          <w:rFonts w:ascii="Arial" w:hAnsi="Arial" w:cs="Arial"/>
          <w:b/>
          <w:bCs/>
          <w:sz w:val="20"/>
          <w:szCs w:val="20"/>
        </w:rPr>
        <w:t>1</w:t>
      </w:r>
      <w:r w:rsidR="00FF081D">
        <w:rPr>
          <w:rFonts w:ascii="Arial" w:hAnsi="Arial" w:cs="Arial"/>
          <w:b/>
          <w:bCs/>
          <w:sz w:val="20"/>
          <w:szCs w:val="20"/>
        </w:rPr>
        <w:t>5</w:t>
      </w:r>
      <w:r w:rsidR="00D83161" w:rsidRPr="00A665B9">
        <w:rPr>
          <w:rFonts w:ascii="Arial" w:hAnsi="Arial" w:cs="Arial"/>
          <w:b/>
          <w:bCs/>
          <w:sz w:val="20"/>
          <w:szCs w:val="20"/>
        </w:rPr>
        <w:t xml:space="preserve"> </w:t>
      </w:r>
      <w:r w:rsidR="00695F73" w:rsidRPr="00A665B9">
        <w:rPr>
          <w:rFonts w:ascii="Arial" w:hAnsi="Arial" w:cs="Arial"/>
          <w:b/>
          <w:bCs/>
          <w:sz w:val="20"/>
          <w:szCs w:val="20"/>
        </w:rPr>
        <w:t xml:space="preserve">- </w:t>
      </w:r>
      <w:r w:rsidRPr="00A665B9">
        <w:rPr>
          <w:rFonts w:ascii="Arial" w:hAnsi="Arial" w:cs="Arial"/>
          <w:b/>
          <w:bCs/>
          <w:sz w:val="20"/>
          <w:szCs w:val="20"/>
        </w:rPr>
        <w:t>Prórroga:</w:t>
      </w:r>
      <w:r w:rsidRPr="00A665B9">
        <w:rPr>
          <w:rFonts w:ascii="Arial" w:hAnsi="Arial" w:cs="Arial"/>
          <w:sz w:val="20"/>
          <w:szCs w:val="20"/>
        </w:rPr>
        <w:t xml:space="preserve"> Digite el número de prórrogas </w:t>
      </w:r>
      <w:r w:rsidR="008070A5">
        <w:rPr>
          <w:rFonts w:ascii="Arial" w:hAnsi="Arial" w:cs="Arial"/>
          <w:sz w:val="20"/>
          <w:szCs w:val="20"/>
        </w:rPr>
        <w:t xml:space="preserve">para dar respuesta final </w:t>
      </w:r>
      <w:r w:rsidR="008070A5" w:rsidRPr="00A665B9">
        <w:rPr>
          <w:rFonts w:ascii="Arial" w:hAnsi="Arial" w:cs="Arial"/>
          <w:sz w:val="20"/>
          <w:szCs w:val="20"/>
        </w:rPr>
        <w:t>a la queja</w:t>
      </w:r>
      <w:r w:rsidR="008070A5">
        <w:rPr>
          <w:rFonts w:ascii="Arial" w:hAnsi="Arial" w:cs="Arial"/>
          <w:sz w:val="20"/>
          <w:szCs w:val="20"/>
        </w:rPr>
        <w:t xml:space="preserve"> o reclamo</w:t>
      </w:r>
      <w:r w:rsidR="008070A5" w:rsidRPr="00A665B9">
        <w:rPr>
          <w:rFonts w:ascii="Arial" w:hAnsi="Arial" w:cs="Arial"/>
          <w:sz w:val="20"/>
          <w:szCs w:val="20"/>
        </w:rPr>
        <w:t xml:space="preserve"> </w:t>
      </w:r>
      <w:r w:rsidR="008070A5">
        <w:rPr>
          <w:rFonts w:ascii="Arial" w:hAnsi="Arial" w:cs="Arial"/>
          <w:sz w:val="20"/>
          <w:szCs w:val="20"/>
        </w:rPr>
        <w:t xml:space="preserve">del </w:t>
      </w:r>
      <w:r w:rsidRPr="00A665B9">
        <w:rPr>
          <w:rFonts w:ascii="Arial" w:hAnsi="Arial" w:cs="Arial"/>
          <w:sz w:val="20"/>
          <w:szCs w:val="20"/>
        </w:rPr>
        <w:t>consumidor financiero.</w:t>
      </w:r>
    </w:p>
    <w:p w14:paraId="175A9E28" w14:textId="77777777" w:rsidR="00760D9F" w:rsidRDefault="00760D9F" w:rsidP="00592437">
      <w:pPr>
        <w:jc w:val="both"/>
        <w:rPr>
          <w:rFonts w:ascii="Arial" w:hAnsi="Arial" w:cs="Arial"/>
          <w:sz w:val="20"/>
          <w:szCs w:val="20"/>
        </w:rPr>
      </w:pPr>
    </w:p>
    <w:p w14:paraId="4BC4E630" w14:textId="188FA21B" w:rsidR="00760D9F" w:rsidRDefault="00592437" w:rsidP="00B057E1">
      <w:pPr>
        <w:jc w:val="both"/>
        <w:rPr>
          <w:rFonts w:ascii="Arial" w:hAnsi="Arial" w:cs="Arial"/>
          <w:sz w:val="20"/>
          <w:szCs w:val="20"/>
        </w:rPr>
      </w:pP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Columna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 w:rsidRPr="0466EA0F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1</w:t>
      </w:r>
      <w:r w:rsidR="00FF081D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6</w:t>
      </w:r>
      <w:r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-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Admisión</w:t>
      </w: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  <w:lang w:val="es-MX"/>
        </w:rPr>
        <w:t xml:space="preserve">: 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>Registre el código de la admisión dada a la queja</w:t>
      </w:r>
      <w:r w:rsidR="00156E8D">
        <w:rPr>
          <w:rFonts w:ascii="Arial" w:eastAsia="Arial" w:hAnsi="Arial" w:cs="Arial"/>
          <w:color w:val="000000" w:themeColor="text1"/>
          <w:sz w:val="20"/>
          <w:szCs w:val="20"/>
        </w:rPr>
        <w:t xml:space="preserve"> o reclamo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 por el defensor del consumidor financiero, de acuerdo con la codificación de admisión </w:t>
      </w:r>
      <w:r w:rsidR="007348B1" w:rsidRPr="7CAD4FDC">
        <w:rPr>
          <w:rFonts w:ascii="Arial" w:eastAsia="Arial" w:hAnsi="Arial" w:cs="Arial"/>
          <w:color w:val="000000" w:themeColor="text1"/>
          <w:sz w:val="20"/>
          <w:szCs w:val="20"/>
        </w:rPr>
        <w:t xml:space="preserve">publicada en la sección </w:t>
      </w:r>
      <w:r w:rsidR="007348B1">
        <w:rPr>
          <w:rFonts w:ascii="Arial" w:hAnsi="Arial" w:cs="Arial"/>
          <w:sz w:val="20"/>
          <w:szCs w:val="20"/>
        </w:rPr>
        <w:t xml:space="preserve">Industrias Supervisadas / </w:t>
      </w:r>
      <w:r w:rsidR="007348B1" w:rsidRPr="00827786">
        <w:rPr>
          <w:rFonts w:ascii="Arial" w:hAnsi="Arial" w:cs="Arial"/>
          <w:sz w:val="20"/>
          <w:szCs w:val="20"/>
        </w:rPr>
        <w:t xml:space="preserve">Interés del Vigilado / Reportes / Índice de reportes de información a la Superintendencia Financiera / </w:t>
      </w:r>
      <w:r w:rsidR="007348B1" w:rsidRPr="00B5315C">
        <w:rPr>
          <w:rFonts w:ascii="Arial" w:hAnsi="Arial" w:cs="Arial"/>
          <w:sz w:val="20"/>
          <w:szCs w:val="20"/>
        </w:rPr>
        <w:t xml:space="preserve">Tablas anexas para </w:t>
      </w:r>
      <w:r w:rsidR="007348B1">
        <w:rPr>
          <w:rFonts w:ascii="Arial" w:hAnsi="Arial" w:cs="Arial"/>
          <w:sz w:val="20"/>
          <w:szCs w:val="20"/>
        </w:rPr>
        <w:t xml:space="preserve">el </w:t>
      </w:r>
      <w:r w:rsidR="007348B1" w:rsidRPr="00B5315C">
        <w:rPr>
          <w:rFonts w:ascii="Arial" w:hAnsi="Arial" w:cs="Arial"/>
          <w:sz w:val="20"/>
          <w:szCs w:val="20"/>
        </w:rPr>
        <w:t>reporte de información</w:t>
      </w:r>
      <w:r w:rsidR="007348B1">
        <w:rPr>
          <w:rFonts w:ascii="Arial" w:hAnsi="Arial" w:cs="Arial"/>
          <w:sz w:val="20"/>
          <w:szCs w:val="20"/>
        </w:rPr>
        <w:t xml:space="preserve"> / </w:t>
      </w:r>
      <w:r w:rsidR="00A42AF2">
        <w:rPr>
          <w:rFonts w:ascii="Arial" w:hAnsi="Arial" w:cs="Arial"/>
          <w:sz w:val="20"/>
          <w:szCs w:val="20"/>
        </w:rPr>
        <w:t>Tabla Anexo quejas</w:t>
      </w:r>
      <w:r w:rsidR="009C4FE3">
        <w:rPr>
          <w:rFonts w:ascii="Arial" w:hAnsi="Arial" w:cs="Arial"/>
          <w:sz w:val="20"/>
          <w:szCs w:val="20"/>
        </w:rPr>
        <w:t>,</w:t>
      </w:r>
      <w:r w:rsidR="00A42AF2">
        <w:rPr>
          <w:rFonts w:ascii="Arial" w:hAnsi="Arial" w:cs="Arial"/>
          <w:sz w:val="20"/>
          <w:szCs w:val="20"/>
        </w:rPr>
        <w:t xml:space="preserve"> </w:t>
      </w:r>
      <w:r w:rsidR="009C4FE3">
        <w:rPr>
          <w:rFonts w:ascii="Arial" w:hAnsi="Arial" w:cs="Arial"/>
          <w:sz w:val="20"/>
          <w:szCs w:val="20"/>
        </w:rPr>
        <w:t>hoja</w:t>
      </w:r>
      <w:r w:rsidR="00A42AF2">
        <w:rPr>
          <w:rFonts w:ascii="Arial" w:hAnsi="Arial" w:cs="Arial"/>
          <w:sz w:val="20"/>
          <w:szCs w:val="20"/>
        </w:rPr>
        <w:t xml:space="preserve"> Admisión</w:t>
      </w:r>
      <w:r w:rsidR="007348B1" w:rsidRPr="7CAD4FDC">
        <w:rPr>
          <w:rFonts w:ascii="Arial" w:eastAsia="Arial" w:hAnsi="Arial" w:cs="Arial"/>
          <w:color w:val="000000" w:themeColor="text1"/>
          <w:sz w:val="20"/>
          <w:szCs w:val="20"/>
        </w:rPr>
        <w:t>, de la página web de esta Superintendencia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>.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</w:p>
    <w:p w14:paraId="63BAE42F" w14:textId="77777777" w:rsidR="00760D9F" w:rsidRDefault="00760D9F" w:rsidP="00B057E1">
      <w:pPr>
        <w:jc w:val="both"/>
        <w:rPr>
          <w:rFonts w:ascii="Arial" w:hAnsi="Arial" w:cs="Arial"/>
          <w:sz w:val="20"/>
          <w:szCs w:val="20"/>
        </w:rPr>
      </w:pPr>
    </w:p>
    <w:p w14:paraId="53F3DDE6" w14:textId="41B9137A" w:rsidR="00760D9F" w:rsidRDefault="00CF24C2" w:rsidP="00B057E1">
      <w:pPr>
        <w:jc w:val="both"/>
        <w:rPr>
          <w:rFonts w:ascii="Arial" w:hAnsi="Arial" w:cs="Arial"/>
          <w:sz w:val="20"/>
          <w:szCs w:val="20"/>
        </w:rPr>
      </w:pPr>
      <w:bookmarkStart w:id="3" w:name="_Hlk84584952"/>
      <w:r w:rsidRPr="00A665B9">
        <w:rPr>
          <w:rFonts w:ascii="Arial" w:hAnsi="Arial" w:cs="Arial"/>
          <w:b/>
          <w:bCs/>
          <w:sz w:val="20"/>
          <w:szCs w:val="20"/>
        </w:rPr>
        <w:t xml:space="preserve">Columna </w:t>
      </w:r>
      <w:r w:rsidR="00FF081D">
        <w:rPr>
          <w:rFonts w:ascii="Arial" w:hAnsi="Arial" w:cs="Arial"/>
          <w:b/>
          <w:bCs/>
          <w:sz w:val="20"/>
          <w:szCs w:val="20"/>
        </w:rPr>
        <w:t>17</w:t>
      </w:r>
      <w:r w:rsidRPr="00A665B9">
        <w:rPr>
          <w:rFonts w:ascii="Arial" w:hAnsi="Arial" w:cs="Arial"/>
          <w:b/>
          <w:bCs/>
          <w:sz w:val="20"/>
          <w:szCs w:val="20"/>
        </w:rPr>
        <w:t xml:space="preserve"> - Document</w:t>
      </w:r>
      <w:r w:rsidR="00C65A7A">
        <w:rPr>
          <w:rFonts w:ascii="Arial" w:hAnsi="Arial" w:cs="Arial"/>
          <w:b/>
          <w:bCs/>
          <w:sz w:val="20"/>
          <w:szCs w:val="20"/>
        </w:rPr>
        <w:t>ación</w:t>
      </w:r>
      <w:r w:rsidRPr="00A665B9">
        <w:rPr>
          <w:rFonts w:ascii="Arial" w:hAnsi="Arial" w:cs="Arial"/>
          <w:b/>
          <w:bCs/>
          <w:sz w:val="20"/>
          <w:szCs w:val="20"/>
        </w:rPr>
        <w:t xml:space="preserve"> de respuesta final</w:t>
      </w:r>
      <w:r w:rsidRPr="00A665B9">
        <w:rPr>
          <w:rFonts w:ascii="Arial" w:hAnsi="Arial" w:cs="Arial"/>
          <w:sz w:val="20"/>
          <w:szCs w:val="20"/>
        </w:rPr>
        <w:t xml:space="preserve">: </w:t>
      </w:r>
      <w:r w:rsidR="00A6494A" w:rsidRPr="00A6494A">
        <w:rPr>
          <w:rFonts w:ascii="Arial" w:hAnsi="Arial" w:cs="Arial"/>
          <w:sz w:val="20"/>
          <w:szCs w:val="20"/>
        </w:rPr>
        <w:t>Proporcione la respuesta final dada a la queja</w:t>
      </w:r>
      <w:r w:rsidR="00156E8D">
        <w:rPr>
          <w:rFonts w:ascii="Arial" w:hAnsi="Arial" w:cs="Arial"/>
          <w:sz w:val="20"/>
          <w:szCs w:val="20"/>
        </w:rPr>
        <w:t xml:space="preserve"> o reclamo</w:t>
      </w:r>
      <w:r w:rsidR="00A6494A" w:rsidRPr="00A6494A">
        <w:rPr>
          <w:rFonts w:ascii="Arial" w:hAnsi="Arial" w:cs="Arial"/>
          <w:sz w:val="20"/>
          <w:szCs w:val="20"/>
        </w:rPr>
        <w:t xml:space="preserve"> del consumidor financiero.</w:t>
      </w:r>
    </w:p>
    <w:p w14:paraId="3D69D5E4" w14:textId="77777777" w:rsidR="00A6494A" w:rsidRDefault="00A6494A" w:rsidP="00B057E1">
      <w:pPr>
        <w:jc w:val="both"/>
        <w:rPr>
          <w:rFonts w:ascii="Arial" w:hAnsi="Arial" w:cs="Arial"/>
          <w:sz w:val="20"/>
          <w:szCs w:val="20"/>
        </w:rPr>
      </w:pPr>
    </w:p>
    <w:p w14:paraId="77C95622" w14:textId="3863EAB7" w:rsidR="00760D9F" w:rsidRDefault="127A2FE6" w:rsidP="00982E22">
      <w:pPr>
        <w:jc w:val="both"/>
        <w:rPr>
          <w:rFonts w:ascii="Arial" w:hAnsi="Arial" w:cs="Arial"/>
          <w:sz w:val="20"/>
          <w:szCs w:val="20"/>
        </w:rPr>
      </w:pPr>
      <w:r w:rsidRPr="00A665B9">
        <w:rPr>
          <w:rFonts w:ascii="Arial" w:hAnsi="Arial" w:cs="Arial"/>
          <w:b/>
          <w:bCs/>
          <w:sz w:val="20"/>
          <w:szCs w:val="20"/>
        </w:rPr>
        <w:t xml:space="preserve">Columna </w:t>
      </w:r>
      <w:r w:rsidR="00FF081D">
        <w:rPr>
          <w:rFonts w:ascii="Arial" w:hAnsi="Arial" w:cs="Arial"/>
          <w:b/>
          <w:bCs/>
          <w:sz w:val="20"/>
          <w:szCs w:val="20"/>
        </w:rPr>
        <w:t>18</w:t>
      </w:r>
      <w:r w:rsidRPr="00A665B9">
        <w:rPr>
          <w:rFonts w:ascii="Arial" w:hAnsi="Arial" w:cs="Arial"/>
          <w:b/>
          <w:bCs/>
          <w:sz w:val="20"/>
          <w:szCs w:val="20"/>
        </w:rPr>
        <w:t xml:space="preserve"> </w:t>
      </w:r>
      <w:r w:rsidR="00695F73" w:rsidRPr="00A665B9">
        <w:rPr>
          <w:rFonts w:ascii="Arial" w:hAnsi="Arial" w:cs="Arial"/>
          <w:b/>
          <w:bCs/>
          <w:sz w:val="20"/>
          <w:szCs w:val="20"/>
        </w:rPr>
        <w:t xml:space="preserve">- </w:t>
      </w:r>
      <w:r w:rsidRPr="00A665B9">
        <w:rPr>
          <w:rFonts w:ascii="Arial" w:hAnsi="Arial" w:cs="Arial"/>
          <w:b/>
          <w:bCs/>
          <w:sz w:val="20"/>
          <w:szCs w:val="20"/>
        </w:rPr>
        <w:t>Anexos a la respuesta final:</w:t>
      </w:r>
      <w:r w:rsidRPr="00A665B9">
        <w:rPr>
          <w:rFonts w:ascii="Arial" w:hAnsi="Arial" w:cs="Arial"/>
          <w:sz w:val="20"/>
          <w:szCs w:val="20"/>
        </w:rPr>
        <w:t xml:space="preserve"> </w:t>
      </w:r>
      <w:r w:rsidR="00A6494A">
        <w:rPr>
          <w:rFonts w:ascii="Arial" w:eastAsia="Arial" w:hAnsi="Arial" w:cs="Arial"/>
          <w:color w:val="000000" w:themeColor="text1"/>
          <w:sz w:val="20"/>
          <w:szCs w:val="20"/>
        </w:rPr>
        <w:t xml:space="preserve">Indique si la respuesta de la queja o reclamo tiene </w:t>
      </w:r>
      <w:r w:rsidR="00C37B07">
        <w:rPr>
          <w:rFonts w:ascii="Arial" w:eastAsia="Arial" w:hAnsi="Arial" w:cs="Arial"/>
          <w:color w:val="000000" w:themeColor="text1"/>
          <w:sz w:val="20"/>
          <w:szCs w:val="20"/>
        </w:rPr>
        <w:t xml:space="preserve">anexos,    </w:t>
      </w:r>
      <w:r w:rsidR="00A6494A">
        <w:rPr>
          <w:rFonts w:ascii="Arial" w:eastAsia="Arial" w:hAnsi="Arial" w:cs="Arial"/>
          <w:color w:val="000000" w:themeColor="text1"/>
          <w:sz w:val="20"/>
          <w:szCs w:val="20"/>
        </w:rPr>
        <w:t>1 = SI 2 = NO</w:t>
      </w:r>
      <w:r w:rsidR="00A6494A" w:rsidRPr="00A665B9">
        <w:rPr>
          <w:rFonts w:ascii="Arial" w:hAnsi="Arial" w:cs="Arial"/>
          <w:sz w:val="20"/>
          <w:szCs w:val="20"/>
        </w:rPr>
        <w:t>, teniendo en cuenta todas las i</w:t>
      </w:r>
      <w:r w:rsidR="00A6494A">
        <w:rPr>
          <w:rFonts w:ascii="Arial" w:hAnsi="Arial" w:cs="Arial"/>
          <w:sz w:val="20"/>
          <w:szCs w:val="20"/>
        </w:rPr>
        <w:t>n</w:t>
      </w:r>
      <w:r w:rsidR="00A6494A" w:rsidRPr="00A665B9">
        <w:rPr>
          <w:rFonts w:ascii="Arial" w:hAnsi="Arial" w:cs="Arial"/>
          <w:sz w:val="20"/>
          <w:szCs w:val="20"/>
        </w:rPr>
        <w:t>tera</w:t>
      </w:r>
      <w:r w:rsidR="00A6494A">
        <w:rPr>
          <w:rFonts w:ascii="Arial" w:hAnsi="Arial" w:cs="Arial"/>
          <w:sz w:val="20"/>
          <w:szCs w:val="20"/>
        </w:rPr>
        <w:t>c</w:t>
      </w:r>
      <w:r w:rsidR="00A6494A" w:rsidRPr="00A665B9">
        <w:rPr>
          <w:rFonts w:ascii="Arial" w:hAnsi="Arial" w:cs="Arial"/>
          <w:sz w:val="20"/>
          <w:szCs w:val="20"/>
        </w:rPr>
        <w:t>ciones entre la entidad vigilada y el consumidor financiero.</w:t>
      </w:r>
    </w:p>
    <w:bookmarkEnd w:id="3"/>
    <w:p w14:paraId="7D4466FB" w14:textId="77777777" w:rsidR="00760D9F" w:rsidRDefault="00760D9F" w:rsidP="00982E22">
      <w:pPr>
        <w:jc w:val="both"/>
        <w:rPr>
          <w:rFonts w:ascii="Arial" w:hAnsi="Arial" w:cs="Arial"/>
          <w:sz w:val="20"/>
          <w:szCs w:val="20"/>
        </w:rPr>
      </w:pPr>
    </w:p>
    <w:p w14:paraId="1DC0B920" w14:textId="6E9AFEB0" w:rsidR="005819C9" w:rsidRPr="00072120" w:rsidRDefault="127A2FE6" w:rsidP="00B057E1">
      <w:pPr>
        <w:jc w:val="both"/>
        <w:rPr>
          <w:rFonts w:ascii="Arial" w:hAnsi="Arial" w:cs="Arial"/>
          <w:sz w:val="20"/>
          <w:szCs w:val="20"/>
        </w:rPr>
      </w:pPr>
      <w:r w:rsidRPr="2673E0A2">
        <w:rPr>
          <w:rFonts w:ascii="Arial" w:hAnsi="Arial" w:cs="Arial"/>
          <w:b/>
          <w:bCs/>
          <w:sz w:val="20"/>
          <w:szCs w:val="20"/>
        </w:rPr>
        <w:t xml:space="preserve">Columna </w:t>
      </w:r>
      <w:r w:rsidR="00FF081D">
        <w:rPr>
          <w:rFonts w:ascii="Arial" w:hAnsi="Arial" w:cs="Arial"/>
          <w:b/>
          <w:bCs/>
          <w:sz w:val="20"/>
          <w:szCs w:val="20"/>
        </w:rPr>
        <w:t>19</w:t>
      </w:r>
      <w:r w:rsidR="00592437">
        <w:rPr>
          <w:rFonts w:ascii="Arial" w:hAnsi="Arial" w:cs="Arial"/>
          <w:b/>
          <w:bCs/>
          <w:sz w:val="20"/>
          <w:szCs w:val="20"/>
        </w:rPr>
        <w:t xml:space="preserve"> </w:t>
      </w:r>
      <w:r w:rsidR="00695F73" w:rsidRPr="2673E0A2">
        <w:rPr>
          <w:rFonts w:ascii="Arial" w:hAnsi="Arial" w:cs="Arial"/>
          <w:b/>
          <w:bCs/>
          <w:sz w:val="20"/>
          <w:szCs w:val="20"/>
        </w:rPr>
        <w:t xml:space="preserve">- </w:t>
      </w:r>
      <w:r w:rsidRPr="2673E0A2">
        <w:rPr>
          <w:rFonts w:ascii="Arial" w:hAnsi="Arial" w:cs="Arial"/>
          <w:b/>
          <w:bCs/>
          <w:sz w:val="20"/>
          <w:szCs w:val="20"/>
        </w:rPr>
        <w:t xml:space="preserve">Fecha de </w:t>
      </w:r>
      <w:r w:rsidR="003B6C60" w:rsidRPr="2673E0A2">
        <w:rPr>
          <w:rFonts w:ascii="Arial" w:hAnsi="Arial" w:cs="Arial"/>
          <w:b/>
          <w:bCs/>
          <w:sz w:val="20"/>
          <w:szCs w:val="20"/>
        </w:rPr>
        <w:t>cierre</w:t>
      </w:r>
      <w:r w:rsidRPr="2673E0A2">
        <w:rPr>
          <w:rFonts w:ascii="Arial" w:hAnsi="Arial" w:cs="Arial"/>
          <w:b/>
          <w:bCs/>
          <w:sz w:val="20"/>
          <w:szCs w:val="20"/>
        </w:rPr>
        <w:t>:</w:t>
      </w:r>
      <w:r w:rsidRPr="2673E0A2">
        <w:rPr>
          <w:rFonts w:ascii="Arial" w:hAnsi="Arial" w:cs="Arial"/>
          <w:sz w:val="20"/>
          <w:szCs w:val="20"/>
        </w:rPr>
        <w:t xml:space="preserve"> Registre la fecha en que se dio respuesta final a la queja</w:t>
      </w:r>
      <w:r w:rsidR="00156E8D">
        <w:rPr>
          <w:rFonts w:ascii="Arial" w:hAnsi="Arial" w:cs="Arial"/>
          <w:sz w:val="20"/>
          <w:szCs w:val="20"/>
        </w:rPr>
        <w:t xml:space="preserve"> o reclamo</w:t>
      </w:r>
      <w:r w:rsidRPr="2673E0A2">
        <w:rPr>
          <w:rFonts w:ascii="Arial" w:hAnsi="Arial" w:cs="Arial"/>
          <w:sz w:val="20"/>
          <w:szCs w:val="20"/>
        </w:rPr>
        <w:t>, siguiendo</w:t>
      </w:r>
      <w:r w:rsidR="00760D9F">
        <w:rPr>
          <w:rFonts w:ascii="Arial" w:hAnsi="Arial" w:cs="Arial"/>
          <w:sz w:val="20"/>
          <w:szCs w:val="20"/>
        </w:rPr>
        <w:t xml:space="preserve"> </w:t>
      </w:r>
      <w:r w:rsidR="00982E22">
        <w:rPr>
          <w:rFonts w:ascii="Arial" w:eastAsia="Arial" w:hAnsi="Arial" w:cs="Arial"/>
          <w:color w:val="000000" w:themeColor="text1"/>
          <w:sz w:val="20"/>
          <w:szCs w:val="20"/>
        </w:rPr>
        <w:t>la norma ISO 8601 para la representación de fechas y horas conjuntas en formato extendido</w:t>
      </w:r>
      <w:r w:rsidR="00982E22"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="00982E22" w:rsidRPr="009E1704">
        <w:rPr>
          <w:rFonts w:ascii="Arial" w:hAnsi="Arial" w:cs="Arial"/>
          <w:sz w:val="20"/>
          <w:szCs w:val="20"/>
        </w:rPr>
        <w:t>YYYY-MM-DDTHH:MM:SS</w:t>
      </w:r>
      <w:r w:rsidR="00982E22">
        <w:rPr>
          <w:rFonts w:ascii="Arial" w:hAnsi="Arial" w:cs="Arial"/>
          <w:sz w:val="20"/>
          <w:szCs w:val="20"/>
        </w:rPr>
        <w:t>.</w:t>
      </w:r>
      <w:r w:rsidR="00C65A7A">
        <w:rPr>
          <w:rFonts w:ascii="Arial" w:hAnsi="Arial" w:cs="Arial"/>
          <w:sz w:val="20"/>
          <w:szCs w:val="20"/>
        </w:rPr>
        <w:t xml:space="preserve"> Por ejemplo</w:t>
      </w:r>
      <w:r w:rsidR="00982E22">
        <w:rPr>
          <w:rFonts w:ascii="Arial" w:hAnsi="Arial" w:cs="Arial"/>
          <w:sz w:val="20"/>
          <w:szCs w:val="20"/>
        </w:rPr>
        <w:t xml:space="preserve"> </w:t>
      </w:r>
      <w:r w:rsidR="005819C9" w:rsidRPr="009E1704">
        <w:rPr>
          <w:rFonts w:ascii="Arial" w:hAnsi="Arial" w:cs="Arial"/>
          <w:sz w:val="20"/>
          <w:szCs w:val="20"/>
        </w:rPr>
        <w:t>20</w:t>
      </w:r>
      <w:r w:rsidR="005819C9">
        <w:rPr>
          <w:rFonts w:ascii="Arial" w:hAnsi="Arial" w:cs="Arial"/>
          <w:sz w:val="20"/>
          <w:szCs w:val="20"/>
        </w:rPr>
        <w:t>20</w:t>
      </w:r>
      <w:r w:rsidR="005819C9" w:rsidRPr="009E1704">
        <w:rPr>
          <w:rFonts w:ascii="Arial" w:hAnsi="Arial" w:cs="Arial"/>
          <w:sz w:val="20"/>
          <w:szCs w:val="20"/>
        </w:rPr>
        <w:t>-11-03</w:t>
      </w:r>
      <w:r w:rsidR="005819C9">
        <w:rPr>
          <w:rFonts w:ascii="Arial" w:hAnsi="Arial" w:cs="Arial"/>
          <w:sz w:val="20"/>
          <w:szCs w:val="20"/>
        </w:rPr>
        <w:t>T23</w:t>
      </w:r>
      <w:r w:rsidR="005819C9" w:rsidRPr="009E1704">
        <w:rPr>
          <w:rFonts w:ascii="Arial" w:hAnsi="Arial" w:cs="Arial"/>
          <w:sz w:val="20"/>
          <w:szCs w:val="20"/>
        </w:rPr>
        <w:t>:12:03</w:t>
      </w:r>
      <w:r w:rsidR="005819C9">
        <w:rPr>
          <w:rFonts w:ascii="Arial" w:hAnsi="Arial" w:cs="Arial"/>
          <w:sz w:val="20"/>
          <w:szCs w:val="20"/>
        </w:rPr>
        <w:t>, representa la fecha tres de noviembre de dos mil veinte y la hora once de la noche con doce minutos y tres segundos</w:t>
      </w:r>
      <w:r w:rsidR="00982E22" w:rsidRPr="009E1704">
        <w:rPr>
          <w:rFonts w:ascii="Arial" w:hAnsi="Arial" w:cs="Arial"/>
          <w:sz w:val="20"/>
          <w:szCs w:val="20"/>
        </w:rPr>
        <w:t>.</w:t>
      </w:r>
    </w:p>
    <w:p w14:paraId="19EEDF25" w14:textId="77777777" w:rsidR="00136364" w:rsidRDefault="00136364" w:rsidP="00B057E1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9DAC530" w14:textId="3A34F47D" w:rsidR="005819C9" w:rsidRPr="005819C9" w:rsidRDefault="005819C9" w:rsidP="00B057E1">
      <w:pPr>
        <w:jc w:val="both"/>
        <w:rPr>
          <w:rFonts w:ascii="Arial" w:eastAsia="Arial" w:hAnsi="Arial" w:cs="Arial"/>
          <w:color w:val="000000" w:themeColor="text1"/>
        </w:rPr>
      </w:pPr>
      <w:r w:rsidRPr="4795731D">
        <w:rPr>
          <w:rFonts w:ascii="Arial" w:hAnsi="Arial" w:cs="Arial"/>
          <w:b/>
          <w:bCs/>
          <w:sz w:val="20"/>
          <w:szCs w:val="20"/>
        </w:rPr>
        <w:t xml:space="preserve">Columna </w:t>
      </w:r>
      <w:r>
        <w:rPr>
          <w:rFonts w:ascii="Arial" w:hAnsi="Arial" w:cs="Arial"/>
          <w:b/>
          <w:bCs/>
          <w:sz w:val="20"/>
          <w:szCs w:val="20"/>
        </w:rPr>
        <w:t>2</w:t>
      </w:r>
      <w:r w:rsidR="00FF081D">
        <w:rPr>
          <w:rFonts w:ascii="Arial" w:hAnsi="Arial" w:cs="Arial"/>
          <w:b/>
          <w:bCs/>
          <w:sz w:val="20"/>
          <w:szCs w:val="20"/>
        </w:rPr>
        <w:t>0</w:t>
      </w:r>
      <w:r w:rsidRPr="4795731D">
        <w:rPr>
          <w:rFonts w:ascii="Arial" w:hAnsi="Arial" w:cs="Arial"/>
          <w:b/>
          <w:bCs/>
          <w:sz w:val="20"/>
          <w:szCs w:val="20"/>
        </w:rPr>
        <w:t xml:space="preserve"> - Tutela</w:t>
      </w:r>
      <w:r w:rsidRPr="4795731D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Este campo se podrá diligenciar cuando la queja</w:t>
      </w:r>
      <w:r w:rsidR="00156E8D">
        <w:rPr>
          <w:rFonts w:ascii="Arial" w:hAnsi="Arial" w:cs="Arial"/>
          <w:sz w:val="20"/>
          <w:szCs w:val="20"/>
        </w:rPr>
        <w:t xml:space="preserve"> o reclamo</w:t>
      </w:r>
      <w:r>
        <w:rPr>
          <w:rFonts w:ascii="Arial" w:hAnsi="Arial" w:cs="Arial"/>
          <w:sz w:val="20"/>
          <w:szCs w:val="20"/>
        </w:rPr>
        <w:t xml:space="preserve"> se encuentre en estado abierto o cerrado.</w:t>
      </w:r>
      <w:r w:rsidRPr="4795731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Se</w:t>
      </w:r>
      <w:r w:rsidRPr="4795731D">
        <w:rPr>
          <w:rFonts w:ascii="Arial" w:hAnsi="Arial" w:cs="Arial"/>
          <w:sz w:val="20"/>
          <w:szCs w:val="20"/>
        </w:rPr>
        <w:t xml:space="preserve"> registr</w:t>
      </w:r>
      <w:r>
        <w:rPr>
          <w:rFonts w:ascii="Arial" w:hAnsi="Arial" w:cs="Arial"/>
          <w:sz w:val="20"/>
          <w:szCs w:val="20"/>
        </w:rPr>
        <w:t>a</w:t>
      </w:r>
      <w:r w:rsidRPr="4795731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uno (</w:t>
      </w:r>
      <w:r w:rsidRPr="4795731D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)</w:t>
      </w:r>
      <w:r w:rsidRPr="4795731D">
        <w:rPr>
          <w:rFonts w:ascii="Arial" w:hAnsi="Arial" w:cs="Arial"/>
          <w:sz w:val="20"/>
          <w:szCs w:val="20"/>
        </w:rPr>
        <w:t xml:space="preserve"> si la queja </w:t>
      </w:r>
      <w:r w:rsidR="00156E8D">
        <w:rPr>
          <w:rFonts w:ascii="Arial" w:hAnsi="Arial" w:cs="Arial"/>
          <w:sz w:val="20"/>
          <w:szCs w:val="20"/>
        </w:rPr>
        <w:t xml:space="preserve">o reclamo </w:t>
      </w:r>
      <w:r>
        <w:rPr>
          <w:rFonts w:ascii="Arial" w:hAnsi="Arial" w:cs="Arial"/>
          <w:sz w:val="20"/>
          <w:szCs w:val="20"/>
        </w:rPr>
        <w:t>tiene asociada</w:t>
      </w:r>
      <w:r w:rsidRPr="4795731D">
        <w:rPr>
          <w:rFonts w:ascii="Arial" w:hAnsi="Arial" w:cs="Arial"/>
          <w:sz w:val="20"/>
          <w:szCs w:val="20"/>
        </w:rPr>
        <w:t xml:space="preserve"> una acción de tutela.</w:t>
      </w:r>
      <w:r w:rsidRPr="005B5F6E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Pr="08F7FE6A">
        <w:rPr>
          <w:rFonts w:ascii="Arial" w:eastAsia="Arial" w:hAnsi="Arial" w:cs="Arial"/>
          <w:color w:val="000000" w:themeColor="text1"/>
          <w:sz w:val="20"/>
          <w:szCs w:val="20"/>
        </w:rPr>
        <w:t xml:space="preserve">Registre 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>dos</w:t>
      </w:r>
      <w:r w:rsidRPr="08F7FE6A">
        <w:rPr>
          <w:rFonts w:ascii="Arial" w:eastAsia="Arial" w:hAnsi="Arial" w:cs="Arial"/>
          <w:color w:val="000000" w:themeColor="text1"/>
          <w:sz w:val="20"/>
          <w:szCs w:val="20"/>
        </w:rPr>
        <w:t xml:space="preserve"> (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>2</w:t>
      </w:r>
      <w:r w:rsidRPr="08F7FE6A">
        <w:rPr>
          <w:rFonts w:ascii="Arial" w:eastAsia="Arial" w:hAnsi="Arial" w:cs="Arial"/>
          <w:color w:val="000000" w:themeColor="text1"/>
          <w:sz w:val="20"/>
          <w:szCs w:val="20"/>
        </w:rPr>
        <w:t>) en caso contrario.</w:t>
      </w:r>
    </w:p>
    <w:p w14:paraId="7F50C382" w14:textId="77777777" w:rsidR="00A42AF2" w:rsidRDefault="00A42AF2" w:rsidP="00B057E1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7BF58159" w14:textId="70E1E4B6" w:rsidR="0093651D" w:rsidRPr="00A665B9" w:rsidRDefault="127A2FE6" w:rsidP="00B057E1">
      <w:pPr>
        <w:jc w:val="both"/>
        <w:rPr>
          <w:rFonts w:ascii="Arial" w:eastAsia="Arial" w:hAnsi="Arial" w:cs="Arial"/>
          <w:color w:val="000000" w:themeColor="text1"/>
        </w:rPr>
      </w:pPr>
      <w:r w:rsidRPr="4795731D">
        <w:rPr>
          <w:rFonts w:ascii="Arial" w:hAnsi="Arial" w:cs="Arial"/>
          <w:b/>
          <w:bCs/>
          <w:sz w:val="20"/>
          <w:szCs w:val="20"/>
        </w:rPr>
        <w:t xml:space="preserve">Columna </w:t>
      </w:r>
      <w:r w:rsidR="00D83161">
        <w:rPr>
          <w:rFonts w:ascii="Arial" w:hAnsi="Arial" w:cs="Arial"/>
          <w:b/>
          <w:bCs/>
          <w:sz w:val="20"/>
          <w:szCs w:val="20"/>
        </w:rPr>
        <w:t>2</w:t>
      </w:r>
      <w:r w:rsidR="00FF081D">
        <w:rPr>
          <w:rFonts w:ascii="Arial" w:hAnsi="Arial" w:cs="Arial"/>
          <w:b/>
          <w:bCs/>
          <w:sz w:val="20"/>
          <w:szCs w:val="20"/>
        </w:rPr>
        <w:t>1</w:t>
      </w:r>
      <w:r w:rsidR="00D83161" w:rsidRPr="4795731D">
        <w:rPr>
          <w:rFonts w:ascii="Arial" w:hAnsi="Arial" w:cs="Arial"/>
          <w:b/>
          <w:bCs/>
          <w:sz w:val="20"/>
          <w:szCs w:val="20"/>
        </w:rPr>
        <w:t xml:space="preserve"> </w:t>
      </w:r>
      <w:r w:rsidR="00695F73" w:rsidRPr="4795731D">
        <w:rPr>
          <w:rFonts w:ascii="Arial" w:hAnsi="Arial" w:cs="Arial"/>
          <w:b/>
          <w:bCs/>
          <w:sz w:val="20"/>
          <w:szCs w:val="20"/>
        </w:rPr>
        <w:t xml:space="preserve">- </w:t>
      </w:r>
      <w:r w:rsidRPr="4795731D">
        <w:rPr>
          <w:rFonts w:ascii="Arial" w:hAnsi="Arial" w:cs="Arial"/>
          <w:b/>
          <w:bCs/>
          <w:sz w:val="20"/>
          <w:szCs w:val="20"/>
        </w:rPr>
        <w:t>Ente de control:</w:t>
      </w:r>
      <w:r w:rsidRPr="4795731D">
        <w:rPr>
          <w:rFonts w:ascii="Arial" w:hAnsi="Arial" w:cs="Arial"/>
          <w:sz w:val="20"/>
          <w:szCs w:val="20"/>
        </w:rPr>
        <w:t xml:space="preserve"> En caso en que aplique, registre el código del ente de control que solicite informe de la gestión de la queja</w:t>
      </w:r>
      <w:r w:rsidR="00156E8D">
        <w:rPr>
          <w:rFonts w:ascii="Arial" w:hAnsi="Arial" w:cs="Arial"/>
          <w:sz w:val="20"/>
          <w:szCs w:val="20"/>
        </w:rPr>
        <w:t xml:space="preserve"> o reclamo</w:t>
      </w:r>
      <w:r w:rsidRPr="4795731D">
        <w:rPr>
          <w:rFonts w:ascii="Arial" w:hAnsi="Arial" w:cs="Arial"/>
          <w:sz w:val="20"/>
          <w:szCs w:val="20"/>
        </w:rPr>
        <w:t xml:space="preserve"> de acuerdo con la codificación </w:t>
      </w:r>
      <w:r w:rsidR="00742A74">
        <w:rPr>
          <w:rFonts w:ascii="Arial" w:hAnsi="Arial" w:cs="Arial"/>
          <w:sz w:val="20"/>
          <w:szCs w:val="20"/>
        </w:rPr>
        <w:t>de entes de control</w:t>
      </w:r>
      <w:r w:rsidRPr="4795731D">
        <w:rPr>
          <w:rFonts w:ascii="Arial" w:hAnsi="Arial" w:cs="Arial"/>
          <w:sz w:val="20"/>
          <w:szCs w:val="20"/>
        </w:rPr>
        <w:t xml:space="preserve"> </w:t>
      </w:r>
      <w:r w:rsidR="001D049E" w:rsidRPr="7CAD4FDC">
        <w:rPr>
          <w:rFonts w:ascii="Arial" w:eastAsia="Arial" w:hAnsi="Arial" w:cs="Arial"/>
          <w:color w:val="000000" w:themeColor="text1"/>
          <w:sz w:val="20"/>
          <w:szCs w:val="20"/>
        </w:rPr>
        <w:t xml:space="preserve">publicada en la sección </w:t>
      </w:r>
      <w:r w:rsidR="001D049E">
        <w:rPr>
          <w:rFonts w:ascii="Arial" w:hAnsi="Arial" w:cs="Arial"/>
          <w:sz w:val="20"/>
          <w:szCs w:val="20"/>
        </w:rPr>
        <w:t xml:space="preserve">Industrias Supervisadas / </w:t>
      </w:r>
      <w:r w:rsidR="001D049E" w:rsidRPr="00827786">
        <w:rPr>
          <w:rFonts w:ascii="Arial" w:hAnsi="Arial" w:cs="Arial"/>
          <w:sz w:val="20"/>
          <w:szCs w:val="20"/>
        </w:rPr>
        <w:t xml:space="preserve">Interés del Vigilado / Reportes / Índice de reportes de información a la Superintendencia Financiera / </w:t>
      </w:r>
      <w:r w:rsidR="001D049E" w:rsidRPr="00B5315C">
        <w:rPr>
          <w:rFonts w:ascii="Arial" w:hAnsi="Arial" w:cs="Arial"/>
          <w:sz w:val="20"/>
          <w:szCs w:val="20"/>
        </w:rPr>
        <w:t xml:space="preserve">Tablas anexas para </w:t>
      </w:r>
      <w:r w:rsidR="001D049E">
        <w:rPr>
          <w:rFonts w:ascii="Arial" w:hAnsi="Arial" w:cs="Arial"/>
          <w:sz w:val="20"/>
          <w:szCs w:val="20"/>
        </w:rPr>
        <w:t xml:space="preserve">el </w:t>
      </w:r>
      <w:r w:rsidR="001D049E" w:rsidRPr="00B5315C">
        <w:rPr>
          <w:rFonts w:ascii="Arial" w:hAnsi="Arial" w:cs="Arial"/>
          <w:sz w:val="20"/>
          <w:szCs w:val="20"/>
        </w:rPr>
        <w:t>reporte de información</w:t>
      </w:r>
      <w:r w:rsidR="001D049E">
        <w:rPr>
          <w:rFonts w:ascii="Arial" w:hAnsi="Arial" w:cs="Arial"/>
          <w:sz w:val="20"/>
          <w:szCs w:val="20"/>
        </w:rPr>
        <w:t xml:space="preserve"> / Tabla </w:t>
      </w:r>
      <w:r w:rsidR="0036382C">
        <w:rPr>
          <w:rFonts w:ascii="Arial" w:hAnsi="Arial" w:cs="Arial"/>
          <w:sz w:val="20"/>
          <w:szCs w:val="20"/>
        </w:rPr>
        <w:t>Ente de control</w:t>
      </w:r>
      <w:r w:rsidR="001D049E" w:rsidRPr="7CAD4FDC">
        <w:rPr>
          <w:rFonts w:ascii="Arial" w:eastAsia="Arial" w:hAnsi="Arial" w:cs="Arial"/>
          <w:color w:val="000000" w:themeColor="text1"/>
          <w:sz w:val="20"/>
          <w:szCs w:val="20"/>
        </w:rPr>
        <w:t>, de la página web de esta Superintendencia</w:t>
      </w:r>
      <w:r w:rsidR="00FE3C12" w:rsidRPr="4795731D">
        <w:rPr>
          <w:rFonts w:ascii="Arial" w:hAnsi="Arial" w:cs="Arial"/>
          <w:sz w:val="20"/>
          <w:szCs w:val="20"/>
        </w:rPr>
        <w:t>.</w:t>
      </w:r>
      <w:r w:rsidR="511FD6E6" w:rsidRPr="4795731D">
        <w:rPr>
          <w:rFonts w:ascii="Arial" w:hAnsi="Arial" w:cs="Arial"/>
          <w:sz w:val="20"/>
          <w:szCs w:val="20"/>
        </w:rPr>
        <w:t xml:space="preserve"> </w:t>
      </w:r>
    </w:p>
    <w:p w14:paraId="70F95308" w14:textId="716A04BD" w:rsidR="00240328" w:rsidRDefault="00240328" w:rsidP="00B057E1">
      <w:pPr>
        <w:jc w:val="both"/>
        <w:rPr>
          <w:rFonts w:ascii="Arial" w:hAnsi="Arial" w:cs="Arial"/>
          <w:sz w:val="20"/>
          <w:szCs w:val="20"/>
        </w:rPr>
      </w:pPr>
    </w:p>
    <w:p w14:paraId="0B44B386" w14:textId="65A7E362" w:rsidR="00FF081D" w:rsidRDefault="00FF081D" w:rsidP="00B057E1">
      <w:pPr>
        <w:jc w:val="both"/>
        <w:rPr>
          <w:rFonts w:ascii="Arial" w:hAnsi="Arial" w:cs="Arial"/>
          <w:sz w:val="20"/>
          <w:szCs w:val="20"/>
        </w:rPr>
      </w:pPr>
    </w:p>
    <w:p w14:paraId="74CB2048" w14:textId="2826C6D4" w:rsidR="00FF081D" w:rsidRDefault="00FF081D" w:rsidP="00B057E1">
      <w:pPr>
        <w:jc w:val="both"/>
        <w:rPr>
          <w:rFonts w:ascii="Arial" w:hAnsi="Arial" w:cs="Arial"/>
          <w:sz w:val="20"/>
          <w:szCs w:val="20"/>
        </w:rPr>
      </w:pPr>
    </w:p>
    <w:p w14:paraId="6DACA3B8" w14:textId="67B04F4B" w:rsidR="00FF081D" w:rsidRPr="002956E8" w:rsidRDefault="00FF081D" w:rsidP="00FF081D">
      <w:pPr>
        <w:tabs>
          <w:tab w:val="center" w:pos="4252"/>
          <w:tab w:val="right" w:pos="8504"/>
        </w:tabs>
        <w:rPr>
          <w:rFonts w:ascii="Arial" w:hAnsi="Arial" w:cs="Arial"/>
          <w:b/>
          <w:spacing w:val="-3"/>
          <w:sz w:val="20"/>
          <w:szCs w:val="20"/>
          <w:lang w:val="es-AR" w:eastAsia="es-ES"/>
        </w:rPr>
      </w:pPr>
      <w:r w:rsidRPr="002956E8">
        <w:rPr>
          <w:rFonts w:ascii="Arial" w:hAnsi="Arial" w:cs="Arial"/>
          <w:b/>
          <w:spacing w:val="-3"/>
          <w:sz w:val="20"/>
          <w:szCs w:val="20"/>
          <w:lang w:val="es-AR" w:eastAsia="es-ES"/>
        </w:rPr>
        <w:lastRenderedPageBreak/>
        <w:t xml:space="preserve">Página </w:t>
      </w:r>
      <w:r w:rsidR="007524F5" w:rsidRPr="002956E8">
        <w:rPr>
          <w:rFonts w:ascii="Arial" w:hAnsi="Arial" w:cs="Arial"/>
          <w:b/>
          <w:spacing w:val="-3"/>
          <w:sz w:val="20"/>
          <w:szCs w:val="20"/>
          <w:lang w:val="es-AR" w:eastAsia="es-ES"/>
        </w:rPr>
        <w:t>606</w:t>
      </w:r>
    </w:p>
    <w:p w14:paraId="752917AA" w14:textId="447DBD0F" w:rsidR="00FF081D" w:rsidRDefault="00FF081D" w:rsidP="00B057E1">
      <w:pPr>
        <w:jc w:val="both"/>
        <w:rPr>
          <w:rFonts w:ascii="Arial" w:hAnsi="Arial" w:cs="Arial"/>
          <w:sz w:val="20"/>
          <w:szCs w:val="20"/>
        </w:rPr>
      </w:pPr>
    </w:p>
    <w:p w14:paraId="26CABC4C" w14:textId="77777777" w:rsidR="00FF081D" w:rsidRDefault="00FF081D" w:rsidP="00B057E1">
      <w:pPr>
        <w:jc w:val="both"/>
        <w:rPr>
          <w:rFonts w:ascii="Arial" w:hAnsi="Arial" w:cs="Arial"/>
          <w:sz w:val="20"/>
          <w:szCs w:val="20"/>
        </w:rPr>
      </w:pPr>
    </w:p>
    <w:p w14:paraId="152E40E9" w14:textId="255AE443" w:rsidR="00AA6479" w:rsidRDefault="00240328" w:rsidP="00B057E1">
      <w:pPr>
        <w:jc w:val="both"/>
        <w:rPr>
          <w:rFonts w:ascii="Arial" w:hAnsi="Arial" w:cs="Arial"/>
          <w:sz w:val="20"/>
          <w:szCs w:val="20"/>
        </w:rPr>
      </w:pPr>
      <w:r w:rsidRPr="009A1C33">
        <w:rPr>
          <w:rFonts w:ascii="Arial" w:hAnsi="Arial" w:cs="Arial"/>
          <w:b/>
          <w:bCs/>
          <w:sz w:val="20"/>
          <w:szCs w:val="20"/>
        </w:rPr>
        <w:t xml:space="preserve">Columna </w:t>
      </w:r>
      <w:r w:rsidR="00D83161">
        <w:rPr>
          <w:rFonts w:ascii="Arial" w:hAnsi="Arial" w:cs="Arial"/>
          <w:b/>
          <w:bCs/>
          <w:sz w:val="20"/>
          <w:szCs w:val="20"/>
        </w:rPr>
        <w:t>2</w:t>
      </w:r>
      <w:r w:rsidR="00FF081D">
        <w:rPr>
          <w:rFonts w:ascii="Arial" w:hAnsi="Arial" w:cs="Arial"/>
          <w:b/>
          <w:bCs/>
          <w:sz w:val="20"/>
          <w:szCs w:val="20"/>
        </w:rPr>
        <w:t>2</w:t>
      </w:r>
      <w:r w:rsidR="00D83161" w:rsidRPr="009A1C33">
        <w:rPr>
          <w:rFonts w:ascii="Arial" w:hAnsi="Arial" w:cs="Arial"/>
          <w:b/>
          <w:bCs/>
          <w:sz w:val="20"/>
          <w:szCs w:val="20"/>
        </w:rPr>
        <w:t xml:space="preserve"> </w:t>
      </w:r>
      <w:r w:rsidR="004C6084">
        <w:rPr>
          <w:rFonts w:ascii="Arial" w:hAnsi="Arial" w:cs="Arial"/>
          <w:b/>
          <w:bCs/>
          <w:sz w:val="20"/>
          <w:szCs w:val="20"/>
        </w:rPr>
        <w:t>-</w:t>
      </w:r>
      <w:r w:rsidRPr="009A1C33">
        <w:rPr>
          <w:rFonts w:ascii="Arial" w:hAnsi="Arial" w:cs="Arial"/>
          <w:b/>
          <w:bCs/>
          <w:sz w:val="20"/>
          <w:szCs w:val="20"/>
        </w:rPr>
        <w:t xml:space="preserve"> </w:t>
      </w:r>
      <w:r w:rsidR="154D0ABB" w:rsidRPr="252A99BC">
        <w:rPr>
          <w:rFonts w:ascii="Arial" w:hAnsi="Arial" w:cs="Arial"/>
          <w:b/>
          <w:bCs/>
          <w:sz w:val="20"/>
          <w:szCs w:val="20"/>
        </w:rPr>
        <w:t>Marcación</w:t>
      </w:r>
      <w:r>
        <w:rPr>
          <w:rFonts w:ascii="Arial" w:hAnsi="Arial" w:cs="Arial"/>
          <w:sz w:val="20"/>
          <w:szCs w:val="20"/>
        </w:rPr>
        <w:t xml:space="preserve">: </w:t>
      </w:r>
      <w:r w:rsidR="00AA6479" w:rsidRPr="5888893C">
        <w:rPr>
          <w:rFonts w:ascii="Arial" w:hAnsi="Arial" w:cs="Arial"/>
          <w:sz w:val="20"/>
          <w:szCs w:val="20"/>
        </w:rPr>
        <w:t xml:space="preserve">En caso en que aplique, registre el código marcación de acuerdo con la codificación de la </w:t>
      </w:r>
      <w:r w:rsidR="00742A74">
        <w:rPr>
          <w:rFonts w:ascii="Arial" w:hAnsi="Arial" w:cs="Arial"/>
          <w:sz w:val="20"/>
          <w:szCs w:val="20"/>
        </w:rPr>
        <w:t>m</w:t>
      </w:r>
      <w:r w:rsidR="00AA6479" w:rsidRPr="5888893C">
        <w:rPr>
          <w:rFonts w:ascii="Arial" w:hAnsi="Arial" w:cs="Arial"/>
          <w:sz w:val="20"/>
          <w:szCs w:val="20"/>
        </w:rPr>
        <w:t xml:space="preserve">arcación </w:t>
      </w:r>
      <w:r w:rsidR="0036382C" w:rsidRPr="7CAD4FDC">
        <w:rPr>
          <w:rFonts w:ascii="Arial" w:eastAsia="Arial" w:hAnsi="Arial" w:cs="Arial"/>
          <w:color w:val="000000" w:themeColor="text1"/>
          <w:sz w:val="20"/>
          <w:szCs w:val="20"/>
        </w:rPr>
        <w:t xml:space="preserve">publicada en la sección </w:t>
      </w:r>
      <w:r w:rsidR="0036382C">
        <w:rPr>
          <w:rFonts w:ascii="Arial" w:hAnsi="Arial" w:cs="Arial"/>
          <w:sz w:val="20"/>
          <w:szCs w:val="20"/>
        </w:rPr>
        <w:t xml:space="preserve">Industrias Supervisadas / </w:t>
      </w:r>
      <w:r w:rsidR="0036382C" w:rsidRPr="00827786">
        <w:rPr>
          <w:rFonts w:ascii="Arial" w:hAnsi="Arial" w:cs="Arial"/>
          <w:sz w:val="20"/>
          <w:szCs w:val="20"/>
        </w:rPr>
        <w:t xml:space="preserve">Interés del Vigilado / Reportes / Índice de reportes de información a la Superintendencia Financiera / </w:t>
      </w:r>
      <w:r w:rsidR="0036382C" w:rsidRPr="00B5315C">
        <w:rPr>
          <w:rFonts w:ascii="Arial" w:hAnsi="Arial" w:cs="Arial"/>
          <w:sz w:val="20"/>
          <w:szCs w:val="20"/>
        </w:rPr>
        <w:t xml:space="preserve">Tablas anexas para </w:t>
      </w:r>
      <w:r w:rsidR="0036382C">
        <w:rPr>
          <w:rFonts w:ascii="Arial" w:hAnsi="Arial" w:cs="Arial"/>
          <w:sz w:val="20"/>
          <w:szCs w:val="20"/>
        </w:rPr>
        <w:t xml:space="preserve">el </w:t>
      </w:r>
      <w:r w:rsidR="0036382C" w:rsidRPr="00B5315C">
        <w:rPr>
          <w:rFonts w:ascii="Arial" w:hAnsi="Arial" w:cs="Arial"/>
          <w:sz w:val="20"/>
          <w:szCs w:val="20"/>
        </w:rPr>
        <w:t>reporte de información</w:t>
      </w:r>
      <w:r w:rsidR="0036382C">
        <w:rPr>
          <w:rFonts w:ascii="Arial" w:hAnsi="Arial" w:cs="Arial"/>
          <w:sz w:val="20"/>
          <w:szCs w:val="20"/>
        </w:rPr>
        <w:t xml:space="preserve"> / </w:t>
      </w:r>
      <w:r w:rsidR="00A42AF2">
        <w:rPr>
          <w:rFonts w:ascii="Arial" w:hAnsi="Arial" w:cs="Arial"/>
          <w:sz w:val="20"/>
          <w:szCs w:val="20"/>
        </w:rPr>
        <w:t>Tabla Anexo quejas</w:t>
      </w:r>
      <w:r w:rsidR="009C4FE3">
        <w:rPr>
          <w:rFonts w:ascii="Arial" w:hAnsi="Arial" w:cs="Arial"/>
          <w:sz w:val="20"/>
          <w:szCs w:val="20"/>
        </w:rPr>
        <w:t>,</w:t>
      </w:r>
      <w:r w:rsidR="00A42AF2">
        <w:rPr>
          <w:rFonts w:ascii="Arial" w:hAnsi="Arial" w:cs="Arial"/>
          <w:sz w:val="20"/>
          <w:szCs w:val="20"/>
        </w:rPr>
        <w:t xml:space="preserve"> </w:t>
      </w:r>
      <w:r w:rsidR="009C4FE3">
        <w:rPr>
          <w:rFonts w:ascii="Arial" w:hAnsi="Arial" w:cs="Arial"/>
          <w:sz w:val="20"/>
          <w:szCs w:val="20"/>
        </w:rPr>
        <w:t>hoja</w:t>
      </w:r>
      <w:r w:rsidR="00A42AF2">
        <w:rPr>
          <w:rFonts w:ascii="Arial" w:hAnsi="Arial" w:cs="Arial"/>
          <w:sz w:val="20"/>
          <w:szCs w:val="20"/>
        </w:rPr>
        <w:t xml:space="preserve"> Marcación</w:t>
      </w:r>
      <w:r w:rsidR="0036382C" w:rsidRPr="7CAD4FDC">
        <w:rPr>
          <w:rFonts w:ascii="Arial" w:eastAsia="Arial" w:hAnsi="Arial" w:cs="Arial"/>
          <w:color w:val="000000" w:themeColor="text1"/>
          <w:sz w:val="20"/>
          <w:szCs w:val="20"/>
        </w:rPr>
        <w:t>, de la página web de esta Superintendencia</w:t>
      </w:r>
      <w:r w:rsidR="0036382C">
        <w:rPr>
          <w:rFonts w:ascii="Arial" w:eastAsia="Arial" w:hAnsi="Arial" w:cs="Arial"/>
          <w:color w:val="000000" w:themeColor="text1"/>
          <w:sz w:val="20"/>
          <w:szCs w:val="20"/>
        </w:rPr>
        <w:t>.</w:t>
      </w:r>
    </w:p>
    <w:p w14:paraId="46C3A0E7" w14:textId="77777777" w:rsidR="00072120" w:rsidRDefault="00072120" w:rsidP="00105EEE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4AF6EA8" w14:textId="3E2D1C4D" w:rsidR="000F3917" w:rsidRPr="00857C3B" w:rsidRDefault="00AA6479" w:rsidP="00105EEE">
      <w:pPr>
        <w:jc w:val="both"/>
        <w:rPr>
          <w:rFonts w:ascii="Arial" w:hAnsi="Arial" w:cs="Arial"/>
          <w:sz w:val="20"/>
          <w:szCs w:val="20"/>
        </w:rPr>
      </w:pPr>
      <w:r w:rsidRPr="5888893C">
        <w:rPr>
          <w:rFonts w:ascii="Arial" w:hAnsi="Arial" w:cs="Arial"/>
          <w:b/>
          <w:bCs/>
          <w:sz w:val="20"/>
          <w:szCs w:val="20"/>
        </w:rPr>
        <w:t>Columna 2</w:t>
      </w:r>
      <w:r w:rsidR="00FF081D">
        <w:rPr>
          <w:rFonts w:ascii="Arial" w:hAnsi="Arial" w:cs="Arial"/>
          <w:b/>
          <w:bCs/>
          <w:sz w:val="20"/>
          <w:szCs w:val="20"/>
        </w:rPr>
        <w:t>3</w:t>
      </w:r>
      <w:r w:rsidR="004C6084">
        <w:rPr>
          <w:rFonts w:ascii="Arial" w:hAnsi="Arial" w:cs="Arial"/>
          <w:b/>
          <w:bCs/>
          <w:sz w:val="20"/>
          <w:szCs w:val="20"/>
        </w:rPr>
        <w:t xml:space="preserve"> </w:t>
      </w:r>
      <w:r w:rsidRPr="5888893C">
        <w:rPr>
          <w:rFonts w:ascii="Arial" w:hAnsi="Arial" w:cs="Arial"/>
          <w:b/>
          <w:bCs/>
          <w:sz w:val="20"/>
          <w:szCs w:val="20"/>
        </w:rPr>
        <w:t>- Quejas exprés</w:t>
      </w:r>
      <w:r w:rsidR="18552D80" w:rsidRPr="5888893C">
        <w:rPr>
          <w:rFonts w:ascii="Arial" w:hAnsi="Arial" w:cs="Arial"/>
          <w:b/>
          <w:bCs/>
          <w:sz w:val="20"/>
          <w:szCs w:val="20"/>
        </w:rPr>
        <w:t>:</w:t>
      </w:r>
      <w:r w:rsidR="00B057E1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Marcar uno (1) si la queja </w:t>
      </w:r>
      <w:r w:rsidR="00156E8D">
        <w:rPr>
          <w:rFonts w:ascii="Arial" w:hAnsi="Arial" w:cs="Arial"/>
          <w:sz w:val="20"/>
          <w:szCs w:val="20"/>
        </w:rPr>
        <w:t xml:space="preserve">o reclamo </w:t>
      </w:r>
      <w:r>
        <w:rPr>
          <w:rFonts w:ascii="Arial" w:hAnsi="Arial" w:cs="Arial"/>
          <w:sz w:val="20"/>
          <w:szCs w:val="20"/>
        </w:rPr>
        <w:t>cumpl</w:t>
      </w:r>
      <w:r w:rsidR="00742A74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con alguno de los presupuestos establecidos en el numeral 8.2.4 del Capítulo II, Título IV, de la Parte I de la CBJ y por consiguiente debe tramitarse dentro de los cinco (5) días hábiles siguientes a su recepción o dos (2) en caso contrario.</w:t>
      </w:r>
    </w:p>
    <w:sectPr w:rsidR="000F3917" w:rsidRPr="00857C3B" w:rsidSect="00716FE5">
      <w:headerReference w:type="default" r:id="rId12"/>
      <w:footerReference w:type="default" r:id="rId13"/>
      <w:pgSz w:w="12242" w:h="18722" w:code="41"/>
      <w:pgMar w:top="1134" w:right="1134" w:bottom="1701" w:left="1701" w:header="567" w:footer="1134" w:gutter="0"/>
      <w:paperSrc w:first="1" w:other="1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50C7D" w14:textId="77777777" w:rsidR="00D3309B" w:rsidRDefault="00D3309B">
      <w:r>
        <w:separator/>
      </w:r>
    </w:p>
  </w:endnote>
  <w:endnote w:type="continuationSeparator" w:id="0">
    <w:p w14:paraId="02E16510" w14:textId="77777777" w:rsidR="00D3309B" w:rsidRDefault="00D3309B">
      <w:r>
        <w:continuationSeparator/>
      </w:r>
    </w:p>
  </w:endnote>
  <w:endnote w:type="continuationNotice" w:id="1">
    <w:p w14:paraId="30C2625B" w14:textId="77777777" w:rsidR="00D3309B" w:rsidRDefault="00D330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Cd (W1)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DD7C" w14:textId="3E815A03" w:rsidR="3E8AC85D" w:rsidRPr="00015FA4" w:rsidRDefault="3E8AC85D" w:rsidP="3E8AC85D">
    <w:pPr>
      <w:pStyle w:val="Piedepgina"/>
      <w:rPr>
        <w:rFonts w:ascii="Arial" w:eastAsia="Arial" w:hAnsi="Arial" w:cs="Arial"/>
        <w:b/>
        <w:bCs/>
        <w:color w:val="000000" w:themeColor="text1"/>
        <w:sz w:val="20"/>
        <w:szCs w:val="20"/>
      </w:rPr>
    </w:pPr>
    <w:r w:rsidRPr="00015FA4">
      <w:rPr>
        <w:rFonts w:ascii="Arial" w:eastAsia="Arial" w:hAnsi="Arial" w:cs="Arial"/>
        <w:b/>
        <w:bCs/>
        <w:color w:val="000000" w:themeColor="text1"/>
        <w:sz w:val="20"/>
        <w:szCs w:val="20"/>
      </w:rPr>
      <w:t>Circular Externa</w:t>
    </w:r>
    <w:r w:rsidR="006378AF">
      <w:rPr>
        <w:rFonts w:ascii="Arial" w:eastAsia="Arial" w:hAnsi="Arial" w:cs="Arial"/>
        <w:b/>
        <w:bCs/>
        <w:color w:val="000000" w:themeColor="text1"/>
        <w:sz w:val="20"/>
        <w:szCs w:val="20"/>
      </w:rPr>
      <w:t xml:space="preserve"> 023</w:t>
    </w:r>
    <w:r w:rsidRPr="00015FA4">
      <w:rPr>
        <w:rFonts w:ascii="Arial" w:eastAsia="Arial" w:hAnsi="Arial" w:cs="Arial"/>
        <w:b/>
        <w:bCs/>
        <w:color w:val="000000" w:themeColor="text1"/>
        <w:sz w:val="20"/>
        <w:szCs w:val="20"/>
      </w:rPr>
      <w:t xml:space="preserve"> de 202</w:t>
    </w:r>
    <w:r w:rsidR="00EA4E2C">
      <w:rPr>
        <w:rFonts w:ascii="Arial" w:eastAsia="Arial" w:hAnsi="Arial" w:cs="Arial"/>
        <w:b/>
        <w:bCs/>
        <w:color w:val="000000" w:themeColor="text1"/>
        <w:sz w:val="20"/>
        <w:szCs w:val="20"/>
      </w:rPr>
      <w:t>1</w:t>
    </w:r>
    <w:r w:rsidRPr="00015FA4">
      <w:rPr>
        <w:rFonts w:ascii="Arial" w:eastAsia="Arial" w:hAnsi="Arial" w:cs="Arial"/>
        <w:b/>
        <w:bCs/>
        <w:color w:val="000000" w:themeColor="text1"/>
        <w:sz w:val="20"/>
        <w:szCs w:val="20"/>
      </w:rPr>
      <w:t xml:space="preserve">                                                                 </w:t>
    </w:r>
    <w:r w:rsidR="00695F73">
      <w:rPr>
        <w:rFonts w:ascii="Arial" w:eastAsia="Arial" w:hAnsi="Arial" w:cs="Arial"/>
        <w:b/>
        <w:bCs/>
        <w:color w:val="000000" w:themeColor="text1"/>
        <w:sz w:val="20"/>
        <w:szCs w:val="20"/>
      </w:rPr>
      <w:t xml:space="preserve">                  </w:t>
    </w:r>
    <w:r w:rsidR="00384E55">
      <w:rPr>
        <w:rFonts w:ascii="Arial" w:eastAsia="Arial" w:hAnsi="Arial" w:cs="Arial"/>
        <w:b/>
        <w:bCs/>
        <w:color w:val="000000" w:themeColor="text1"/>
        <w:sz w:val="20"/>
        <w:szCs w:val="20"/>
      </w:rPr>
      <w:t>OCTUBRE</w:t>
    </w:r>
    <w:r w:rsidRPr="00015FA4">
      <w:rPr>
        <w:rFonts w:ascii="Arial" w:eastAsia="Arial" w:hAnsi="Arial" w:cs="Arial"/>
        <w:b/>
        <w:bCs/>
        <w:color w:val="000000" w:themeColor="text1"/>
        <w:sz w:val="20"/>
        <w:szCs w:val="20"/>
      </w:rPr>
      <w:t xml:space="preserve"> </w:t>
    </w:r>
    <w:r w:rsidR="00695F73">
      <w:rPr>
        <w:rFonts w:ascii="Arial" w:eastAsia="Arial" w:hAnsi="Arial" w:cs="Arial"/>
        <w:b/>
        <w:bCs/>
        <w:color w:val="000000" w:themeColor="text1"/>
        <w:sz w:val="20"/>
        <w:szCs w:val="20"/>
      </w:rPr>
      <w:t>DE</w:t>
    </w:r>
    <w:r w:rsidRPr="00015FA4">
      <w:rPr>
        <w:rFonts w:ascii="Arial" w:eastAsia="Arial" w:hAnsi="Arial" w:cs="Arial"/>
        <w:b/>
        <w:bCs/>
        <w:color w:val="000000" w:themeColor="text1"/>
        <w:sz w:val="20"/>
        <w:szCs w:val="20"/>
      </w:rPr>
      <w:t xml:space="preserve"> 202</w:t>
    </w:r>
    <w:r w:rsidR="000B102D">
      <w:rPr>
        <w:rFonts w:ascii="Arial" w:eastAsia="Arial" w:hAnsi="Arial" w:cs="Arial"/>
        <w:b/>
        <w:bCs/>
        <w:color w:val="000000" w:themeColor="text1"/>
        <w:sz w:val="20"/>
        <w:szCs w:val="20"/>
      </w:rPr>
      <w:t>1</w:t>
    </w:r>
  </w:p>
  <w:p w14:paraId="7B3D9794" w14:textId="7E162033" w:rsidR="3E8AC85D" w:rsidRDefault="3E8AC85D" w:rsidP="3E8AC85D">
    <w:pPr>
      <w:pStyle w:val="Piedepgina"/>
      <w:rPr>
        <w:rFonts w:ascii="Arial" w:eastAsia="Arial" w:hAnsi="Arial" w:cs="Arial"/>
        <w:color w:val="000000" w:themeColor="text1"/>
      </w:rPr>
    </w:pPr>
    <w:r w:rsidRPr="00015FA4">
      <w:rPr>
        <w:rFonts w:ascii="Arial" w:eastAsia="Arial" w:hAnsi="Arial" w:cs="Arial"/>
        <w:b/>
        <w:bCs/>
        <w:color w:val="000000" w:themeColor="text1"/>
        <w:sz w:val="20"/>
        <w:szCs w:val="20"/>
      </w:rPr>
      <w:t>Proforma F.0000-</w:t>
    </w:r>
    <w:r w:rsidR="00A24E69">
      <w:rPr>
        <w:rFonts w:ascii="Arial" w:eastAsia="Arial" w:hAnsi="Arial" w:cs="Arial"/>
        <w:b/>
        <w:bCs/>
        <w:color w:val="000000" w:themeColor="text1"/>
        <w:sz w:val="20"/>
        <w:szCs w:val="20"/>
      </w:rPr>
      <w:t>166</w:t>
    </w:r>
    <w:r w:rsidR="00E125CF">
      <w:rPr>
        <w:rFonts w:ascii="Arial" w:eastAsia="Arial" w:hAnsi="Arial" w:cs="Arial"/>
        <w:b/>
        <w:bCs/>
        <w:color w:val="000000" w:themeColor="text1"/>
        <w:sz w:val="20"/>
        <w:szCs w:val="20"/>
      </w:rPr>
      <w:t xml:space="preserve"> </w:t>
    </w:r>
    <w:r w:rsidRPr="00015FA4">
      <w:rPr>
        <w:rFonts w:ascii="Arial" w:eastAsia="Arial" w:hAnsi="Arial" w:cs="Arial"/>
        <w:b/>
        <w:bCs/>
        <w:color w:val="000000" w:themeColor="text1"/>
        <w:sz w:val="20"/>
        <w:szCs w:val="20"/>
      </w:rPr>
      <w:t xml:space="preserve">(Formato </w:t>
    </w:r>
    <w:r w:rsidR="00A24E69">
      <w:rPr>
        <w:rFonts w:ascii="Arial" w:eastAsia="Arial" w:hAnsi="Arial" w:cs="Arial"/>
        <w:b/>
        <w:bCs/>
        <w:color w:val="000000" w:themeColor="text1"/>
        <w:sz w:val="20"/>
        <w:szCs w:val="20"/>
      </w:rPr>
      <w:t>411</w:t>
    </w:r>
    <w:r w:rsidRPr="00015FA4">
      <w:rPr>
        <w:rFonts w:ascii="Arial" w:eastAsia="Arial" w:hAnsi="Arial" w:cs="Arial"/>
        <w:b/>
        <w:bCs/>
        <w:color w:val="000000" w:themeColor="text1"/>
        <w:sz w:val="20"/>
        <w:szCs w:val="20"/>
      </w:rPr>
      <w:t>)</w:t>
    </w:r>
    <w:r w:rsidRPr="00015FA4">
      <w:rPr>
        <w:b/>
        <w:bCs/>
        <w:sz w:val="20"/>
        <w:szCs w:val="20"/>
      </w:rPr>
      <w:tab/>
    </w:r>
    <w:r w:rsidRPr="00015FA4">
      <w:rPr>
        <w:b/>
        <w:bCs/>
        <w:sz w:val="20"/>
        <w:szCs w:val="20"/>
      </w:rPr>
      <w:tab/>
    </w:r>
    <w:r w:rsidRPr="00015FA4">
      <w:rPr>
        <w:b/>
        <w:b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0133F" w14:textId="77777777" w:rsidR="00D3309B" w:rsidRDefault="00D3309B">
      <w:r>
        <w:separator/>
      </w:r>
    </w:p>
  </w:footnote>
  <w:footnote w:type="continuationSeparator" w:id="0">
    <w:p w14:paraId="0F7CE51B" w14:textId="77777777" w:rsidR="00D3309B" w:rsidRDefault="00D3309B">
      <w:r>
        <w:continuationSeparator/>
      </w:r>
    </w:p>
  </w:footnote>
  <w:footnote w:type="continuationNotice" w:id="1">
    <w:p w14:paraId="244C21D8" w14:textId="77777777" w:rsidR="00D3309B" w:rsidRDefault="00D330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05B43" w14:textId="545D66DA" w:rsidR="00AC51CF" w:rsidRPr="001B0282" w:rsidRDefault="3E8AC85D" w:rsidP="3E8AC85D">
    <w:pPr>
      <w:pStyle w:val="Encabezado"/>
      <w:jc w:val="center"/>
      <w:rPr>
        <w:rFonts w:ascii="Arial" w:eastAsia="Arial" w:hAnsi="Arial" w:cs="Arial"/>
        <w:b/>
        <w:bCs/>
        <w:color w:val="000000" w:themeColor="text1"/>
      </w:rPr>
    </w:pPr>
    <w:r w:rsidRPr="001B0282">
      <w:rPr>
        <w:rFonts w:ascii="Arial" w:eastAsia="Arial" w:hAnsi="Arial" w:cs="Arial"/>
        <w:b/>
        <w:bCs/>
        <w:color w:val="000000" w:themeColor="text1"/>
      </w:rPr>
      <w:t>SUPERINTENDENCIA FINANCIERA DE COLOMBIA</w:t>
    </w:r>
  </w:p>
  <w:p w14:paraId="13071A8A" w14:textId="0177B4B5" w:rsidR="00AC51CF" w:rsidRDefault="3E8AC85D" w:rsidP="3E8AC85D">
    <w:pPr>
      <w:pStyle w:val="Encabezado"/>
      <w:rPr>
        <w:rFonts w:ascii="Arial" w:eastAsia="Arial" w:hAnsi="Arial" w:cs="Arial"/>
        <w:color w:val="000000" w:themeColor="text1"/>
        <w:sz w:val="20"/>
        <w:szCs w:val="20"/>
      </w:rPr>
    </w:pPr>
    <w:r w:rsidRPr="3E8AC85D">
      <w:rPr>
        <w:rFonts w:ascii="Arial" w:eastAsia="Arial" w:hAnsi="Arial" w:cs="Arial"/>
        <w:color w:val="000000" w:themeColor="text1"/>
        <w:sz w:val="20"/>
        <w:szCs w:val="20"/>
      </w:rPr>
      <w:t xml:space="preserve"> </w:t>
    </w:r>
  </w:p>
  <w:p w14:paraId="1CE6B5A1" w14:textId="32B1FA19" w:rsidR="00AC51CF" w:rsidRPr="001B0282" w:rsidRDefault="3E8AC85D" w:rsidP="3E8AC85D">
    <w:pPr>
      <w:pStyle w:val="Encabezado"/>
      <w:jc w:val="both"/>
      <w:rPr>
        <w:rFonts w:ascii="Arial" w:eastAsia="Arial" w:hAnsi="Arial" w:cs="Arial"/>
        <w:b/>
        <w:bCs/>
        <w:color w:val="000000" w:themeColor="text1"/>
        <w:sz w:val="20"/>
        <w:szCs w:val="20"/>
      </w:rPr>
    </w:pPr>
    <w:r w:rsidRPr="001B0282">
      <w:rPr>
        <w:rFonts w:ascii="Arial" w:eastAsia="Arial" w:hAnsi="Arial" w:cs="Arial"/>
        <w:b/>
        <w:bCs/>
        <w:color w:val="000000" w:themeColor="text1"/>
        <w:sz w:val="20"/>
        <w:szCs w:val="20"/>
      </w:rPr>
      <w:t xml:space="preserve">ANEXO I - </w:t>
    </w:r>
    <w:r w:rsidR="0099288A">
      <w:rPr>
        <w:rFonts w:ascii="Arial" w:eastAsia="Arial" w:hAnsi="Arial" w:cs="Arial"/>
        <w:b/>
        <w:bCs/>
        <w:color w:val="000000" w:themeColor="text1"/>
        <w:sz w:val="20"/>
        <w:szCs w:val="20"/>
      </w:rPr>
      <w:t>REMISIÓN</w:t>
    </w:r>
    <w:r w:rsidRPr="001B0282">
      <w:rPr>
        <w:rFonts w:ascii="Arial" w:eastAsia="Arial" w:hAnsi="Arial" w:cs="Arial"/>
        <w:b/>
        <w:bCs/>
        <w:color w:val="000000" w:themeColor="text1"/>
        <w:sz w:val="20"/>
        <w:szCs w:val="20"/>
      </w:rPr>
      <w:t xml:space="preserve"> DE </w:t>
    </w:r>
    <w:r w:rsidR="0099288A">
      <w:rPr>
        <w:rFonts w:ascii="Arial" w:eastAsia="Arial" w:hAnsi="Arial" w:cs="Arial"/>
        <w:b/>
        <w:bCs/>
        <w:color w:val="000000" w:themeColor="text1"/>
        <w:sz w:val="20"/>
        <w:szCs w:val="20"/>
      </w:rPr>
      <w:t>INFORMACIÓ</w:t>
    </w:r>
    <w:r w:rsidRPr="001B0282">
      <w:rPr>
        <w:rFonts w:ascii="Arial" w:eastAsia="Arial" w:hAnsi="Arial" w:cs="Arial"/>
        <w:b/>
        <w:bCs/>
        <w:color w:val="000000" w:themeColor="text1"/>
        <w:sz w:val="20"/>
        <w:szCs w:val="20"/>
      </w:rPr>
      <w:t>N</w:t>
    </w:r>
  </w:p>
  <w:p w14:paraId="680A4E5D" w14:textId="162ADD80" w:rsidR="00AC51CF" w:rsidRDefault="3E8AC85D" w:rsidP="3E8AC85D">
    <w:pPr>
      <w:pStyle w:val="Encabezado"/>
      <w:jc w:val="both"/>
      <w:rPr>
        <w:rFonts w:ascii="Arial" w:eastAsia="Arial" w:hAnsi="Arial" w:cs="Arial"/>
        <w:b/>
        <w:bCs/>
        <w:color w:val="000000" w:themeColor="text1"/>
        <w:sz w:val="20"/>
        <w:szCs w:val="20"/>
      </w:rPr>
    </w:pPr>
    <w:r w:rsidRPr="001B0282">
      <w:rPr>
        <w:rFonts w:ascii="Arial" w:eastAsia="Arial" w:hAnsi="Arial" w:cs="Arial"/>
        <w:b/>
        <w:bCs/>
        <w:color w:val="000000" w:themeColor="text1"/>
        <w:sz w:val="20"/>
        <w:szCs w:val="20"/>
      </w:rPr>
      <w:t>PARTE I – P</w:t>
    </w:r>
    <w:r w:rsidR="005D530D">
      <w:rPr>
        <w:rFonts w:ascii="Arial" w:eastAsia="Arial" w:hAnsi="Arial" w:cs="Arial"/>
        <w:b/>
        <w:bCs/>
        <w:color w:val="000000" w:themeColor="text1"/>
        <w:sz w:val="20"/>
        <w:szCs w:val="20"/>
      </w:rPr>
      <w:t>ro</w:t>
    </w:r>
    <w:r w:rsidR="00273BFA">
      <w:rPr>
        <w:rFonts w:ascii="Arial" w:eastAsia="Arial" w:hAnsi="Arial" w:cs="Arial"/>
        <w:b/>
        <w:bCs/>
        <w:color w:val="000000" w:themeColor="text1"/>
        <w:sz w:val="20"/>
        <w:szCs w:val="20"/>
      </w:rPr>
      <w:t>forma</w:t>
    </w:r>
    <w:r w:rsidRPr="001B0282">
      <w:rPr>
        <w:rFonts w:ascii="Arial" w:eastAsia="Arial" w:hAnsi="Arial" w:cs="Arial"/>
        <w:b/>
        <w:bCs/>
        <w:color w:val="000000" w:themeColor="text1"/>
        <w:sz w:val="20"/>
        <w:szCs w:val="20"/>
      </w:rPr>
      <w:t xml:space="preserve"> F.0000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6C44BB"/>
    <w:multiLevelType w:val="hybridMultilevel"/>
    <w:tmpl w:val="8AFEA6D6"/>
    <w:lvl w:ilvl="0" w:tplc="3E9082BC">
      <w:start w:val="4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7137B2"/>
    <w:multiLevelType w:val="hybridMultilevel"/>
    <w:tmpl w:val="304E6C08"/>
    <w:lvl w:ilvl="0" w:tplc="E67CBBB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A125B0"/>
    <w:multiLevelType w:val="hybridMultilevel"/>
    <w:tmpl w:val="C7D26ED8"/>
    <w:lvl w:ilvl="0" w:tplc="9FE0DD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B25"/>
    <w:rsid w:val="00015FA4"/>
    <w:rsid w:val="0002513B"/>
    <w:rsid w:val="00037244"/>
    <w:rsid w:val="000412E2"/>
    <w:rsid w:val="00044312"/>
    <w:rsid w:val="000445EA"/>
    <w:rsid w:val="00046A07"/>
    <w:rsid w:val="00052018"/>
    <w:rsid w:val="000616E4"/>
    <w:rsid w:val="00064C30"/>
    <w:rsid w:val="00066763"/>
    <w:rsid w:val="00070317"/>
    <w:rsid w:val="00070E30"/>
    <w:rsid w:val="00070F23"/>
    <w:rsid w:val="00072120"/>
    <w:rsid w:val="00072408"/>
    <w:rsid w:val="00072F6A"/>
    <w:rsid w:val="00076526"/>
    <w:rsid w:val="00087221"/>
    <w:rsid w:val="000A368B"/>
    <w:rsid w:val="000A3DC7"/>
    <w:rsid w:val="000A5F1B"/>
    <w:rsid w:val="000B102D"/>
    <w:rsid w:val="000B57BA"/>
    <w:rsid w:val="000C0E17"/>
    <w:rsid w:val="000C66B4"/>
    <w:rsid w:val="000D6215"/>
    <w:rsid w:val="000E0BFF"/>
    <w:rsid w:val="000F3917"/>
    <w:rsid w:val="000F4597"/>
    <w:rsid w:val="00100E05"/>
    <w:rsid w:val="001015EC"/>
    <w:rsid w:val="00105EEE"/>
    <w:rsid w:val="001074B5"/>
    <w:rsid w:val="0011082D"/>
    <w:rsid w:val="00115E06"/>
    <w:rsid w:val="00116CBA"/>
    <w:rsid w:val="00121781"/>
    <w:rsid w:val="001221BB"/>
    <w:rsid w:val="0012245D"/>
    <w:rsid w:val="00122A37"/>
    <w:rsid w:val="001238B9"/>
    <w:rsid w:val="00126BD1"/>
    <w:rsid w:val="0012767C"/>
    <w:rsid w:val="001305E9"/>
    <w:rsid w:val="00131CA6"/>
    <w:rsid w:val="0013341C"/>
    <w:rsid w:val="00136364"/>
    <w:rsid w:val="00140512"/>
    <w:rsid w:val="00144393"/>
    <w:rsid w:val="00144B7A"/>
    <w:rsid w:val="00156E8D"/>
    <w:rsid w:val="00161EAC"/>
    <w:rsid w:val="00162571"/>
    <w:rsid w:val="00164954"/>
    <w:rsid w:val="00174FF6"/>
    <w:rsid w:val="00175DCA"/>
    <w:rsid w:val="00176DD7"/>
    <w:rsid w:val="00185C31"/>
    <w:rsid w:val="00191BA1"/>
    <w:rsid w:val="001947C1"/>
    <w:rsid w:val="001B0282"/>
    <w:rsid w:val="001B7A21"/>
    <w:rsid w:val="001C1BAD"/>
    <w:rsid w:val="001C3CF8"/>
    <w:rsid w:val="001D03F5"/>
    <w:rsid w:val="001D049E"/>
    <w:rsid w:val="001D10E4"/>
    <w:rsid w:val="001D2B98"/>
    <w:rsid w:val="001D733B"/>
    <w:rsid w:val="001F6334"/>
    <w:rsid w:val="002018CC"/>
    <w:rsid w:val="002036B4"/>
    <w:rsid w:val="002112BA"/>
    <w:rsid w:val="002123F3"/>
    <w:rsid w:val="00214967"/>
    <w:rsid w:val="0022181F"/>
    <w:rsid w:val="00224588"/>
    <w:rsid w:val="00230006"/>
    <w:rsid w:val="00230156"/>
    <w:rsid w:val="00235DC1"/>
    <w:rsid w:val="002364C7"/>
    <w:rsid w:val="00240328"/>
    <w:rsid w:val="002410B7"/>
    <w:rsid w:val="00245A5A"/>
    <w:rsid w:val="00261966"/>
    <w:rsid w:val="0026383C"/>
    <w:rsid w:val="00271A19"/>
    <w:rsid w:val="00273BFA"/>
    <w:rsid w:val="002755C7"/>
    <w:rsid w:val="0027688F"/>
    <w:rsid w:val="00276F36"/>
    <w:rsid w:val="0028348A"/>
    <w:rsid w:val="00286B89"/>
    <w:rsid w:val="002901E3"/>
    <w:rsid w:val="00294D2B"/>
    <w:rsid w:val="00295098"/>
    <w:rsid w:val="002956E8"/>
    <w:rsid w:val="002A0850"/>
    <w:rsid w:val="002A6CB5"/>
    <w:rsid w:val="002B0953"/>
    <w:rsid w:val="002B33B5"/>
    <w:rsid w:val="002C0953"/>
    <w:rsid w:val="002C4354"/>
    <w:rsid w:val="002C4BAF"/>
    <w:rsid w:val="002C602A"/>
    <w:rsid w:val="002E7B9E"/>
    <w:rsid w:val="002F0CB3"/>
    <w:rsid w:val="00300094"/>
    <w:rsid w:val="0030411F"/>
    <w:rsid w:val="00312B86"/>
    <w:rsid w:val="00324648"/>
    <w:rsid w:val="003258EC"/>
    <w:rsid w:val="0034786A"/>
    <w:rsid w:val="003478C0"/>
    <w:rsid w:val="00350EDF"/>
    <w:rsid w:val="003514F9"/>
    <w:rsid w:val="00354152"/>
    <w:rsid w:val="00355CA7"/>
    <w:rsid w:val="00363042"/>
    <w:rsid w:val="0036382C"/>
    <w:rsid w:val="00366F3D"/>
    <w:rsid w:val="00370776"/>
    <w:rsid w:val="00376CBF"/>
    <w:rsid w:val="00377B9B"/>
    <w:rsid w:val="00384E55"/>
    <w:rsid w:val="003858ED"/>
    <w:rsid w:val="003A50A3"/>
    <w:rsid w:val="003B306D"/>
    <w:rsid w:val="003B6C60"/>
    <w:rsid w:val="003B7587"/>
    <w:rsid w:val="003C197A"/>
    <w:rsid w:val="003E109E"/>
    <w:rsid w:val="003E333A"/>
    <w:rsid w:val="003E5EC3"/>
    <w:rsid w:val="003F0FB1"/>
    <w:rsid w:val="003F17A8"/>
    <w:rsid w:val="003F4888"/>
    <w:rsid w:val="00416AB0"/>
    <w:rsid w:val="004415C4"/>
    <w:rsid w:val="00452934"/>
    <w:rsid w:val="00457FDD"/>
    <w:rsid w:val="00470B2D"/>
    <w:rsid w:val="004751F2"/>
    <w:rsid w:val="00475D1A"/>
    <w:rsid w:val="004762C1"/>
    <w:rsid w:val="00476353"/>
    <w:rsid w:val="004835F5"/>
    <w:rsid w:val="00483A1B"/>
    <w:rsid w:val="00487BCB"/>
    <w:rsid w:val="0049653D"/>
    <w:rsid w:val="004A04E4"/>
    <w:rsid w:val="004A050F"/>
    <w:rsid w:val="004A19CF"/>
    <w:rsid w:val="004B0355"/>
    <w:rsid w:val="004C3971"/>
    <w:rsid w:val="004C6084"/>
    <w:rsid w:val="004D1BA4"/>
    <w:rsid w:val="004D3471"/>
    <w:rsid w:val="004D3779"/>
    <w:rsid w:val="004E7017"/>
    <w:rsid w:val="004F41EA"/>
    <w:rsid w:val="004F69D3"/>
    <w:rsid w:val="00500BAD"/>
    <w:rsid w:val="00500CAF"/>
    <w:rsid w:val="005101D7"/>
    <w:rsid w:val="005105D7"/>
    <w:rsid w:val="005117B0"/>
    <w:rsid w:val="00515364"/>
    <w:rsid w:val="00516BF6"/>
    <w:rsid w:val="00527A3D"/>
    <w:rsid w:val="00541695"/>
    <w:rsid w:val="0054207F"/>
    <w:rsid w:val="0054264B"/>
    <w:rsid w:val="00545249"/>
    <w:rsid w:val="0056185E"/>
    <w:rsid w:val="005622CB"/>
    <w:rsid w:val="0056275B"/>
    <w:rsid w:val="00570D44"/>
    <w:rsid w:val="00573283"/>
    <w:rsid w:val="005819C9"/>
    <w:rsid w:val="00581ABD"/>
    <w:rsid w:val="00592437"/>
    <w:rsid w:val="005A3DDD"/>
    <w:rsid w:val="005B1BFA"/>
    <w:rsid w:val="005B57FD"/>
    <w:rsid w:val="005B5F6E"/>
    <w:rsid w:val="005C4940"/>
    <w:rsid w:val="005D009F"/>
    <w:rsid w:val="005D0B22"/>
    <w:rsid w:val="005D530D"/>
    <w:rsid w:val="005E0100"/>
    <w:rsid w:val="005F01EA"/>
    <w:rsid w:val="0061033C"/>
    <w:rsid w:val="00624C11"/>
    <w:rsid w:val="00625A78"/>
    <w:rsid w:val="006368E2"/>
    <w:rsid w:val="006378AF"/>
    <w:rsid w:val="00640A8B"/>
    <w:rsid w:val="00640CD7"/>
    <w:rsid w:val="00646877"/>
    <w:rsid w:val="00653386"/>
    <w:rsid w:val="0065541E"/>
    <w:rsid w:val="00656028"/>
    <w:rsid w:val="0066085D"/>
    <w:rsid w:val="00666478"/>
    <w:rsid w:val="00670B27"/>
    <w:rsid w:val="00684545"/>
    <w:rsid w:val="00694CC7"/>
    <w:rsid w:val="00695F73"/>
    <w:rsid w:val="006A5AB1"/>
    <w:rsid w:val="006B409E"/>
    <w:rsid w:val="006C1E82"/>
    <w:rsid w:val="006C5C9E"/>
    <w:rsid w:val="006C6373"/>
    <w:rsid w:val="006D1060"/>
    <w:rsid w:val="006D6C4C"/>
    <w:rsid w:val="006D6F20"/>
    <w:rsid w:val="006E1B25"/>
    <w:rsid w:val="006E30DF"/>
    <w:rsid w:val="006F156B"/>
    <w:rsid w:val="006F372F"/>
    <w:rsid w:val="0071421E"/>
    <w:rsid w:val="00715552"/>
    <w:rsid w:val="00716FE5"/>
    <w:rsid w:val="007170D7"/>
    <w:rsid w:val="007261E3"/>
    <w:rsid w:val="00727B8A"/>
    <w:rsid w:val="00731703"/>
    <w:rsid w:val="007348B1"/>
    <w:rsid w:val="00742A74"/>
    <w:rsid w:val="00745ABD"/>
    <w:rsid w:val="00745FCE"/>
    <w:rsid w:val="007524F5"/>
    <w:rsid w:val="007533CA"/>
    <w:rsid w:val="0075514A"/>
    <w:rsid w:val="00756690"/>
    <w:rsid w:val="0076088D"/>
    <w:rsid w:val="00760D9F"/>
    <w:rsid w:val="00761F6C"/>
    <w:rsid w:val="00765355"/>
    <w:rsid w:val="00770E23"/>
    <w:rsid w:val="0077222F"/>
    <w:rsid w:val="0077382B"/>
    <w:rsid w:val="00774A0E"/>
    <w:rsid w:val="0078042C"/>
    <w:rsid w:val="0078195C"/>
    <w:rsid w:val="00784808"/>
    <w:rsid w:val="00787688"/>
    <w:rsid w:val="00794D49"/>
    <w:rsid w:val="007A3347"/>
    <w:rsid w:val="007B2B95"/>
    <w:rsid w:val="007C20F8"/>
    <w:rsid w:val="007C2819"/>
    <w:rsid w:val="007C2A7A"/>
    <w:rsid w:val="007C5589"/>
    <w:rsid w:val="007C77F4"/>
    <w:rsid w:val="007D4F72"/>
    <w:rsid w:val="007D6F62"/>
    <w:rsid w:val="007D76CE"/>
    <w:rsid w:val="007F0E3D"/>
    <w:rsid w:val="007F15F8"/>
    <w:rsid w:val="007F1998"/>
    <w:rsid w:val="007F643F"/>
    <w:rsid w:val="00801A25"/>
    <w:rsid w:val="008070A5"/>
    <w:rsid w:val="00813271"/>
    <w:rsid w:val="008151F8"/>
    <w:rsid w:val="008242F9"/>
    <w:rsid w:val="0083114C"/>
    <w:rsid w:val="00847C75"/>
    <w:rsid w:val="00852647"/>
    <w:rsid w:val="00855C33"/>
    <w:rsid w:val="00857C3B"/>
    <w:rsid w:val="00860EB7"/>
    <w:rsid w:val="00862BA7"/>
    <w:rsid w:val="00867D4D"/>
    <w:rsid w:val="008707BB"/>
    <w:rsid w:val="00873258"/>
    <w:rsid w:val="008756B5"/>
    <w:rsid w:val="00881667"/>
    <w:rsid w:val="00881D68"/>
    <w:rsid w:val="00885031"/>
    <w:rsid w:val="008A5C50"/>
    <w:rsid w:val="008A680A"/>
    <w:rsid w:val="008B08BE"/>
    <w:rsid w:val="008B4775"/>
    <w:rsid w:val="008C1B5D"/>
    <w:rsid w:val="008C219E"/>
    <w:rsid w:val="008C4B87"/>
    <w:rsid w:val="008C747B"/>
    <w:rsid w:val="008E48AD"/>
    <w:rsid w:val="008E71E9"/>
    <w:rsid w:val="008E78DE"/>
    <w:rsid w:val="008F1153"/>
    <w:rsid w:val="008F12CF"/>
    <w:rsid w:val="008F2124"/>
    <w:rsid w:val="008F25BB"/>
    <w:rsid w:val="008F273F"/>
    <w:rsid w:val="00916D86"/>
    <w:rsid w:val="00920A5C"/>
    <w:rsid w:val="00925C5B"/>
    <w:rsid w:val="00925DB4"/>
    <w:rsid w:val="00931EA3"/>
    <w:rsid w:val="0093651D"/>
    <w:rsid w:val="00940EEF"/>
    <w:rsid w:val="00941FAD"/>
    <w:rsid w:val="009461D9"/>
    <w:rsid w:val="009502EA"/>
    <w:rsid w:val="00966482"/>
    <w:rsid w:val="00970CAE"/>
    <w:rsid w:val="00970F81"/>
    <w:rsid w:val="009733EC"/>
    <w:rsid w:val="009734A5"/>
    <w:rsid w:val="009802FF"/>
    <w:rsid w:val="00982E22"/>
    <w:rsid w:val="00984E71"/>
    <w:rsid w:val="0099107A"/>
    <w:rsid w:val="0099288A"/>
    <w:rsid w:val="009954DA"/>
    <w:rsid w:val="00997F3D"/>
    <w:rsid w:val="009A1C33"/>
    <w:rsid w:val="009A448F"/>
    <w:rsid w:val="009A5244"/>
    <w:rsid w:val="009A7661"/>
    <w:rsid w:val="009C4FE3"/>
    <w:rsid w:val="009C5ADA"/>
    <w:rsid w:val="009D2366"/>
    <w:rsid w:val="009D4CB6"/>
    <w:rsid w:val="009D52AB"/>
    <w:rsid w:val="009E7570"/>
    <w:rsid w:val="009F3B1D"/>
    <w:rsid w:val="00A04C2E"/>
    <w:rsid w:val="00A057A9"/>
    <w:rsid w:val="00A06230"/>
    <w:rsid w:val="00A077E4"/>
    <w:rsid w:val="00A12A78"/>
    <w:rsid w:val="00A16419"/>
    <w:rsid w:val="00A21E36"/>
    <w:rsid w:val="00A2370D"/>
    <w:rsid w:val="00A24E69"/>
    <w:rsid w:val="00A258EF"/>
    <w:rsid w:val="00A25E65"/>
    <w:rsid w:val="00A34FC3"/>
    <w:rsid w:val="00A42AF2"/>
    <w:rsid w:val="00A4602C"/>
    <w:rsid w:val="00A46300"/>
    <w:rsid w:val="00A5642B"/>
    <w:rsid w:val="00A578C4"/>
    <w:rsid w:val="00A646FE"/>
    <w:rsid w:val="00A6494A"/>
    <w:rsid w:val="00A6590A"/>
    <w:rsid w:val="00A665B9"/>
    <w:rsid w:val="00A71AAE"/>
    <w:rsid w:val="00A7541C"/>
    <w:rsid w:val="00A76465"/>
    <w:rsid w:val="00A86FF7"/>
    <w:rsid w:val="00A91036"/>
    <w:rsid w:val="00A9315E"/>
    <w:rsid w:val="00AA6479"/>
    <w:rsid w:val="00AB5147"/>
    <w:rsid w:val="00AB6202"/>
    <w:rsid w:val="00AC51CF"/>
    <w:rsid w:val="00AD4610"/>
    <w:rsid w:val="00AF54D2"/>
    <w:rsid w:val="00B00FD5"/>
    <w:rsid w:val="00B01F71"/>
    <w:rsid w:val="00B029FE"/>
    <w:rsid w:val="00B057E1"/>
    <w:rsid w:val="00B11CB8"/>
    <w:rsid w:val="00B25691"/>
    <w:rsid w:val="00B26F58"/>
    <w:rsid w:val="00B302AD"/>
    <w:rsid w:val="00B30690"/>
    <w:rsid w:val="00B3627D"/>
    <w:rsid w:val="00B46B06"/>
    <w:rsid w:val="00B51DAD"/>
    <w:rsid w:val="00B52578"/>
    <w:rsid w:val="00B52766"/>
    <w:rsid w:val="00B82C50"/>
    <w:rsid w:val="00B84923"/>
    <w:rsid w:val="00B93374"/>
    <w:rsid w:val="00BA24AC"/>
    <w:rsid w:val="00BB3B22"/>
    <w:rsid w:val="00BB501B"/>
    <w:rsid w:val="00BC17BB"/>
    <w:rsid w:val="00BC5407"/>
    <w:rsid w:val="00BC7E3F"/>
    <w:rsid w:val="00BD0D7B"/>
    <w:rsid w:val="00BD0F2D"/>
    <w:rsid w:val="00BD7AAE"/>
    <w:rsid w:val="00BE0DEA"/>
    <w:rsid w:val="00BE2EEB"/>
    <w:rsid w:val="00C104BE"/>
    <w:rsid w:val="00C11EB8"/>
    <w:rsid w:val="00C14013"/>
    <w:rsid w:val="00C1784D"/>
    <w:rsid w:val="00C20260"/>
    <w:rsid w:val="00C2460E"/>
    <w:rsid w:val="00C25DF9"/>
    <w:rsid w:val="00C30401"/>
    <w:rsid w:val="00C37B07"/>
    <w:rsid w:val="00C40C21"/>
    <w:rsid w:val="00C44654"/>
    <w:rsid w:val="00C56CDA"/>
    <w:rsid w:val="00C57C22"/>
    <w:rsid w:val="00C61D8C"/>
    <w:rsid w:val="00C62B09"/>
    <w:rsid w:val="00C65A7A"/>
    <w:rsid w:val="00C6604D"/>
    <w:rsid w:val="00C66154"/>
    <w:rsid w:val="00C7093D"/>
    <w:rsid w:val="00C71EA4"/>
    <w:rsid w:val="00C7593C"/>
    <w:rsid w:val="00C810CB"/>
    <w:rsid w:val="00C90747"/>
    <w:rsid w:val="00C9113A"/>
    <w:rsid w:val="00C92012"/>
    <w:rsid w:val="00C940F8"/>
    <w:rsid w:val="00C97E73"/>
    <w:rsid w:val="00CA45D0"/>
    <w:rsid w:val="00CA47D9"/>
    <w:rsid w:val="00CA66E4"/>
    <w:rsid w:val="00CB2463"/>
    <w:rsid w:val="00CB452D"/>
    <w:rsid w:val="00CC5622"/>
    <w:rsid w:val="00CD4B5F"/>
    <w:rsid w:val="00CD6284"/>
    <w:rsid w:val="00CE0E47"/>
    <w:rsid w:val="00CE7895"/>
    <w:rsid w:val="00CF24C2"/>
    <w:rsid w:val="00CF4C47"/>
    <w:rsid w:val="00CF612F"/>
    <w:rsid w:val="00D0107C"/>
    <w:rsid w:val="00D11373"/>
    <w:rsid w:val="00D12163"/>
    <w:rsid w:val="00D12CCD"/>
    <w:rsid w:val="00D271B9"/>
    <w:rsid w:val="00D3309B"/>
    <w:rsid w:val="00D36643"/>
    <w:rsid w:val="00D43F83"/>
    <w:rsid w:val="00D525F3"/>
    <w:rsid w:val="00D62582"/>
    <w:rsid w:val="00D7184B"/>
    <w:rsid w:val="00D7223B"/>
    <w:rsid w:val="00D76119"/>
    <w:rsid w:val="00D83161"/>
    <w:rsid w:val="00D832E0"/>
    <w:rsid w:val="00D92E79"/>
    <w:rsid w:val="00D93C69"/>
    <w:rsid w:val="00D9487F"/>
    <w:rsid w:val="00DB61C2"/>
    <w:rsid w:val="00DD03CD"/>
    <w:rsid w:val="00DF0D03"/>
    <w:rsid w:val="00DF354E"/>
    <w:rsid w:val="00E04E2A"/>
    <w:rsid w:val="00E058B0"/>
    <w:rsid w:val="00E07CAB"/>
    <w:rsid w:val="00E10B20"/>
    <w:rsid w:val="00E11C7E"/>
    <w:rsid w:val="00E125CF"/>
    <w:rsid w:val="00E177BF"/>
    <w:rsid w:val="00E30322"/>
    <w:rsid w:val="00E3070E"/>
    <w:rsid w:val="00E340A2"/>
    <w:rsid w:val="00E36EAF"/>
    <w:rsid w:val="00E42D94"/>
    <w:rsid w:val="00E447F8"/>
    <w:rsid w:val="00E475DC"/>
    <w:rsid w:val="00E5097C"/>
    <w:rsid w:val="00E54265"/>
    <w:rsid w:val="00E54BFF"/>
    <w:rsid w:val="00E6032D"/>
    <w:rsid w:val="00E61444"/>
    <w:rsid w:val="00E62C91"/>
    <w:rsid w:val="00E64107"/>
    <w:rsid w:val="00E64CA4"/>
    <w:rsid w:val="00E70678"/>
    <w:rsid w:val="00E74996"/>
    <w:rsid w:val="00E8246F"/>
    <w:rsid w:val="00E83DD8"/>
    <w:rsid w:val="00E87039"/>
    <w:rsid w:val="00E87554"/>
    <w:rsid w:val="00E9250A"/>
    <w:rsid w:val="00E92C3F"/>
    <w:rsid w:val="00E95601"/>
    <w:rsid w:val="00E9640B"/>
    <w:rsid w:val="00E9647B"/>
    <w:rsid w:val="00E97BF2"/>
    <w:rsid w:val="00EA3D08"/>
    <w:rsid w:val="00EA4E2C"/>
    <w:rsid w:val="00EA5E27"/>
    <w:rsid w:val="00EA7CE8"/>
    <w:rsid w:val="00EB0550"/>
    <w:rsid w:val="00EB14C1"/>
    <w:rsid w:val="00EB4A2E"/>
    <w:rsid w:val="00EB6E1D"/>
    <w:rsid w:val="00EC60D3"/>
    <w:rsid w:val="00EC61AD"/>
    <w:rsid w:val="00ED3140"/>
    <w:rsid w:val="00ED36DE"/>
    <w:rsid w:val="00ED4176"/>
    <w:rsid w:val="00ED424A"/>
    <w:rsid w:val="00ED48FE"/>
    <w:rsid w:val="00ED7A43"/>
    <w:rsid w:val="00EE055A"/>
    <w:rsid w:val="00EF38BD"/>
    <w:rsid w:val="00EF4BF3"/>
    <w:rsid w:val="00F02570"/>
    <w:rsid w:val="00F03D79"/>
    <w:rsid w:val="00F07FA8"/>
    <w:rsid w:val="00F139C7"/>
    <w:rsid w:val="00F16DB7"/>
    <w:rsid w:val="00F16E0A"/>
    <w:rsid w:val="00F1730E"/>
    <w:rsid w:val="00F34767"/>
    <w:rsid w:val="00F41F57"/>
    <w:rsid w:val="00F46E9B"/>
    <w:rsid w:val="00F50E71"/>
    <w:rsid w:val="00F54A30"/>
    <w:rsid w:val="00F564FA"/>
    <w:rsid w:val="00F56771"/>
    <w:rsid w:val="00F6615C"/>
    <w:rsid w:val="00F81332"/>
    <w:rsid w:val="00F81E6D"/>
    <w:rsid w:val="00F8481A"/>
    <w:rsid w:val="00F965DD"/>
    <w:rsid w:val="00F967C2"/>
    <w:rsid w:val="00FA2A53"/>
    <w:rsid w:val="00FA3199"/>
    <w:rsid w:val="00FA6672"/>
    <w:rsid w:val="00FB681E"/>
    <w:rsid w:val="00FC0CD5"/>
    <w:rsid w:val="00FC39C2"/>
    <w:rsid w:val="00FD02B8"/>
    <w:rsid w:val="00FD06A2"/>
    <w:rsid w:val="00FD37D5"/>
    <w:rsid w:val="00FD43F2"/>
    <w:rsid w:val="00FD4EE5"/>
    <w:rsid w:val="00FD6CBD"/>
    <w:rsid w:val="00FD750F"/>
    <w:rsid w:val="00FE3C12"/>
    <w:rsid w:val="00FE50B5"/>
    <w:rsid w:val="00FE66A3"/>
    <w:rsid w:val="00FF081D"/>
    <w:rsid w:val="00FF161B"/>
    <w:rsid w:val="00FF50BA"/>
    <w:rsid w:val="052CF894"/>
    <w:rsid w:val="061A662D"/>
    <w:rsid w:val="08EDD468"/>
    <w:rsid w:val="08F7FE6A"/>
    <w:rsid w:val="09B35706"/>
    <w:rsid w:val="0AB3150B"/>
    <w:rsid w:val="0E8088F7"/>
    <w:rsid w:val="0EE9E247"/>
    <w:rsid w:val="127A2FE6"/>
    <w:rsid w:val="1408868B"/>
    <w:rsid w:val="14539B8A"/>
    <w:rsid w:val="147C6E6A"/>
    <w:rsid w:val="154D0ABB"/>
    <w:rsid w:val="181C6BBB"/>
    <w:rsid w:val="18552D80"/>
    <w:rsid w:val="1EA50B4F"/>
    <w:rsid w:val="1F8825AD"/>
    <w:rsid w:val="20F0D6A4"/>
    <w:rsid w:val="2109B525"/>
    <w:rsid w:val="217F89DF"/>
    <w:rsid w:val="24A427A3"/>
    <w:rsid w:val="252A99BC"/>
    <w:rsid w:val="2673E0A2"/>
    <w:rsid w:val="277DEEC2"/>
    <w:rsid w:val="28C5D24C"/>
    <w:rsid w:val="293575CD"/>
    <w:rsid w:val="2ACBFCC5"/>
    <w:rsid w:val="2B753317"/>
    <w:rsid w:val="30C29E6F"/>
    <w:rsid w:val="3202DCBD"/>
    <w:rsid w:val="32BBCAF3"/>
    <w:rsid w:val="34DA573D"/>
    <w:rsid w:val="359AB289"/>
    <w:rsid w:val="37B48C07"/>
    <w:rsid w:val="37F9E34E"/>
    <w:rsid w:val="38BD097D"/>
    <w:rsid w:val="3BD80885"/>
    <w:rsid w:val="3D2447AB"/>
    <w:rsid w:val="3E55BF62"/>
    <w:rsid w:val="3E8AC85D"/>
    <w:rsid w:val="414A2397"/>
    <w:rsid w:val="41F99343"/>
    <w:rsid w:val="424EC3D1"/>
    <w:rsid w:val="442270E4"/>
    <w:rsid w:val="44A1000B"/>
    <w:rsid w:val="466AF45B"/>
    <w:rsid w:val="4795731D"/>
    <w:rsid w:val="4ABFB7F2"/>
    <w:rsid w:val="4D9C614F"/>
    <w:rsid w:val="4E622155"/>
    <w:rsid w:val="511FD6E6"/>
    <w:rsid w:val="5172C7C6"/>
    <w:rsid w:val="518BA4A6"/>
    <w:rsid w:val="5484478F"/>
    <w:rsid w:val="550B0E3F"/>
    <w:rsid w:val="5552630E"/>
    <w:rsid w:val="57FEEF15"/>
    <w:rsid w:val="5888893C"/>
    <w:rsid w:val="58DAE4FD"/>
    <w:rsid w:val="5957B8B2"/>
    <w:rsid w:val="5BB0B444"/>
    <w:rsid w:val="5C1BA4BC"/>
    <w:rsid w:val="5CB196CF"/>
    <w:rsid w:val="5D680FBD"/>
    <w:rsid w:val="5E1A0AA1"/>
    <w:rsid w:val="5EAB7F54"/>
    <w:rsid w:val="606357C6"/>
    <w:rsid w:val="6083EDC6"/>
    <w:rsid w:val="60EB95D8"/>
    <w:rsid w:val="61CC424E"/>
    <w:rsid w:val="62427CF0"/>
    <w:rsid w:val="64DC6DEB"/>
    <w:rsid w:val="67B61888"/>
    <w:rsid w:val="6860C051"/>
    <w:rsid w:val="68F955B7"/>
    <w:rsid w:val="6DB28AE6"/>
    <w:rsid w:val="6E475B9A"/>
    <w:rsid w:val="70C285B3"/>
    <w:rsid w:val="73531526"/>
    <w:rsid w:val="7645F1CA"/>
    <w:rsid w:val="799BAB34"/>
    <w:rsid w:val="7E13C7EC"/>
    <w:rsid w:val="7F5FEF66"/>
    <w:rsid w:val="7F9C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947150"/>
  <w15:chartTrackingRefBased/>
  <w15:docId w15:val="{B5B63857-05F6-40E7-A91A-CD60EA185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564FA"/>
    <w:rPr>
      <w:sz w:val="24"/>
      <w:szCs w:val="24"/>
      <w:lang w:val="es-CO" w:eastAsia="es-CO"/>
    </w:rPr>
  </w:style>
  <w:style w:type="paragraph" w:styleId="Ttulo1">
    <w:name w:val="heading 1"/>
    <w:basedOn w:val="Normal"/>
    <w:next w:val="Normal"/>
    <w:qFormat/>
    <w:rsid w:val="00F139C7"/>
    <w:pPr>
      <w:keepNext/>
      <w:autoSpaceDE w:val="0"/>
      <w:autoSpaceDN w:val="0"/>
      <w:jc w:val="both"/>
      <w:outlineLvl w:val="0"/>
    </w:pPr>
    <w:rPr>
      <w:rFonts w:ascii="Arial" w:hAnsi="Arial" w:cs="Arial"/>
      <w:b/>
      <w:bCs/>
      <w:spacing w:val="-3"/>
      <w:sz w:val="18"/>
      <w:szCs w:val="18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C30401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rsid w:val="00C30401"/>
    <w:pPr>
      <w:tabs>
        <w:tab w:val="center" w:pos="4419"/>
        <w:tab w:val="right" w:pos="8838"/>
      </w:tabs>
    </w:pPr>
  </w:style>
  <w:style w:type="character" w:styleId="Refdecomentario">
    <w:name w:val="annotation reference"/>
    <w:semiHidden/>
    <w:rsid w:val="002112BA"/>
    <w:rPr>
      <w:sz w:val="16"/>
      <w:szCs w:val="16"/>
    </w:rPr>
  </w:style>
  <w:style w:type="paragraph" w:styleId="Textocomentario">
    <w:name w:val="annotation text"/>
    <w:basedOn w:val="Normal"/>
    <w:semiHidden/>
    <w:rsid w:val="002112BA"/>
    <w:pPr>
      <w:autoSpaceDE w:val="0"/>
      <w:autoSpaceDN w:val="0"/>
    </w:pPr>
    <w:rPr>
      <w:rFonts w:ascii="Univers Cd (W1)" w:hAnsi="Univers Cd (W1)" w:cs="Univers Cd (W1)"/>
      <w:spacing w:val="-3"/>
      <w:sz w:val="20"/>
      <w:szCs w:val="20"/>
      <w:lang w:val="es-ES_tradnl" w:eastAsia="es-ES"/>
    </w:rPr>
  </w:style>
  <w:style w:type="paragraph" w:styleId="Textodeglobo">
    <w:name w:val="Balloon Text"/>
    <w:basedOn w:val="Normal"/>
    <w:semiHidden/>
    <w:rsid w:val="002112BA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F139C7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semiHidden/>
    <w:rsid w:val="00F139C7"/>
    <w:pPr>
      <w:autoSpaceDE w:val="0"/>
      <w:autoSpaceDN w:val="0"/>
    </w:pPr>
    <w:rPr>
      <w:rFonts w:ascii="Univers Cd (W1)" w:hAnsi="Univers Cd (W1)" w:cs="Univers Cd (W1)"/>
      <w:spacing w:val="-3"/>
      <w:sz w:val="20"/>
      <w:szCs w:val="20"/>
      <w:lang w:val="es-ES_tradnl" w:eastAsia="es-ES"/>
    </w:rPr>
  </w:style>
  <w:style w:type="character" w:styleId="Refdenotaalpie">
    <w:name w:val="footnote reference"/>
    <w:semiHidden/>
    <w:rsid w:val="00F139C7"/>
    <w:rPr>
      <w:vertAlign w:val="superscript"/>
    </w:rPr>
  </w:style>
  <w:style w:type="paragraph" w:styleId="Asuntodelcomentario">
    <w:name w:val="annotation subject"/>
    <w:basedOn w:val="Textocomentario"/>
    <w:next w:val="Textocomentario"/>
    <w:semiHidden/>
    <w:rsid w:val="00E8246F"/>
    <w:pPr>
      <w:autoSpaceDE/>
      <w:autoSpaceDN/>
    </w:pPr>
    <w:rPr>
      <w:rFonts w:ascii="Times New Roman" w:hAnsi="Times New Roman" w:cs="Times New Roman"/>
      <w:b/>
      <w:bCs/>
      <w:spacing w:val="0"/>
      <w:lang w:val="es-CO" w:eastAsia="es-CO"/>
    </w:rPr>
  </w:style>
  <w:style w:type="character" w:customStyle="1" w:styleId="PiedepginaCar">
    <w:name w:val="Pie de página Car"/>
    <w:link w:val="Piedepgina"/>
    <w:uiPriority w:val="99"/>
    <w:rsid w:val="004751F2"/>
    <w:rPr>
      <w:sz w:val="24"/>
      <w:szCs w:val="24"/>
    </w:rPr>
  </w:style>
  <w:style w:type="character" w:styleId="Hipervnculo">
    <w:name w:val="Hyperlink"/>
    <w:rsid w:val="00787688"/>
    <w:rPr>
      <w:color w:val="0563C1"/>
      <w:u w:val="single"/>
    </w:rPr>
  </w:style>
  <w:style w:type="paragraph" w:styleId="Revisin">
    <w:name w:val="Revision"/>
    <w:hidden/>
    <w:uiPriority w:val="99"/>
    <w:semiHidden/>
    <w:rsid w:val="00E54265"/>
    <w:rPr>
      <w:sz w:val="24"/>
      <w:szCs w:val="24"/>
      <w:lang w:val="es-CO" w:eastAsia="es-CO"/>
    </w:rPr>
  </w:style>
  <w:style w:type="character" w:styleId="Hipervnculovisitado">
    <w:name w:val="FollowedHyperlink"/>
    <w:rsid w:val="005B57FD"/>
    <w:rPr>
      <w:color w:val="954F72"/>
      <w:u w:val="single"/>
    </w:rPr>
  </w:style>
  <w:style w:type="paragraph" w:styleId="Textosinformato">
    <w:name w:val="Plain Text"/>
    <w:basedOn w:val="Normal"/>
    <w:link w:val="TextosinformatoCar"/>
    <w:uiPriority w:val="99"/>
    <w:unhideWhenUsed/>
    <w:rsid w:val="00716FE5"/>
    <w:rPr>
      <w:rFonts w:ascii="Calibri" w:eastAsia="Calibri" w:hAnsi="Calibri"/>
      <w:sz w:val="22"/>
      <w:szCs w:val="21"/>
      <w:lang w:eastAsia="en-US"/>
    </w:rPr>
  </w:style>
  <w:style w:type="character" w:customStyle="1" w:styleId="TextosinformatoCar">
    <w:name w:val="Texto sin formato Car"/>
    <w:link w:val="Textosinformato"/>
    <w:uiPriority w:val="99"/>
    <w:rsid w:val="00716FE5"/>
    <w:rPr>
      <w:rFonts w:ascii="Calibri" w:eastAsia="Calibri" w:hAnsi="Calibri"/>
      <w:sz w:val="22"/>
      <w:szCs w:val="21"/>
      <w:lang w:eastAsia="en-US"/>
    </w:rPr>
  </w:style>
  <w:style w:type="character" w:customStyle="1" w:styleId="Mencinsinresolver1">
    <w:name w:val="Mención sin resolver1"/>
    <w:uiPriority w:val="99"/>
    <w:semiHidden/>
    <w:unhideWhenUsed/>
    <w:rsid w:val="00230156"/>
    <w:rPr>
      <w:color w:val="808080"/>
      <w:shd w:val="clear" w:color="auto" w:fill="E6E6E6"/>
    </w:rPr>
  </w:style>
  <w:style w:type="paragraph" w:styleId="Prrafodelista">
    <w:name w:val="List Paragraph"/>
    <w:basedOn w:val="Normal"/>
    <w:uiPriority w:val="34"/>
    <w:qFormat/>
    <w:rsid w:val="002403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7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uperfinanciera.gov.co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319E4E525FCD409286F4D3EF11ADF5" ma:contentTypeVersion="14" ma:contentTypeDescription="Create a new document." ma:contentTypeScope="" ma:versionID="93d49d6f988693e9c1625701e8e52b0b">
  <xsd:schema xmlns:xsd="http://www.w3.org/2001/XMLSchema" xmlns:xs="http://www.w3.org/2001/XMLSchema" xmlns:p="http://schemas.microsoft.com/office/2006/metadata/properties" xmlns:ns3="050bd89b-bc40-4f00-b30d-8f7c553b6dbb" xmlns:ns4="35884e44-c578-4b47-ad46-391c7bdabab5" targetNamespace="http://schemas.microsoft.com/office/2006/metadata/properties" ma:root="true" ma:fieldsID="438445ea52adb2d7feaac1c2f5142f8b" ns3:_="" ns4:_="">
    <xsd:import namespace="050bd89b-bc40-4f00-b30d-8f7c553b6dbb"/>
    <xsd:import namespace="35884e44-c578-4b47-ad46-391c7bdabab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0bd89b-bc40-4f00-b30d-8f7c553b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884e44-c578-4b47-ad46-391c7bdabab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96490-7352-4753-A61F-AC8EDCBAFF5A}">
  <ds:schemaRefs>
    <ds:schemaRef ds:uri="http://schemas.microsoft.com/office/2006/metadata/properties"/>
    <ds:schemaRef ds:uri="050bd89b-bc40-4f00-b30d-8f7c553b6dbb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35884e44-c578-4b47-ad46-391c7bdabab5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2E34696-D2AC-41E6-BC42-9F6E4C68F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0bd89b-bc40-4f00-b30d-8f7c553b6dbb"/>
    <ds:schemaRef ds:uri="35884e44-c578-4b47-ad46-391c7bdaba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9AE626-5A40-4C97-A5EA-92FC2D7615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4D2449-51A7-4CE7-9A11-C878FF82D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2114</Words>
  <Characters>11056</Characters>
  <Application>Microsoft Office Word</Application>
  <DocSecurity>0</DocSecurity>
  <Lines>92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Página 246</vt:lpstr>
    </vt:vector>
  </TitlesOfParts>
  <Company/>
  <LinksUpToDate>false</LinksUpToDate>
  <CharactersWithSpaces>13144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Página 246</dc:title>
  <dc:subject/>
  <dc:creator>Djromero</dc:creator>
  <cp:keywords/>
  <dc:description/>
  <cp:lastModifiedBy>Gabriel Armando Ospina Garcia</cp:lastModifiedBy>
  <cp:revision>5</cp:revision>
  <cp:lastPrinted>2006-12-22T17:52:00Z</cp:lastPrinted>
  <dcterms:created xsi:type="dcterms:W3CDTF">2021-10-20T15:18:00Z</dcterms:created>
  <dcterms:modified xsi:type="dcterms:W3CDTF">2021-10-21T23:53:00Z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0x0101004D319E4E525FCD409286F4D3EF11ADF5</vt:lpwstr>
  </property>
</Properties>
</file>